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1B8670" w14:textId="77777777" w:rsidR="00172450" w:rsidRPr="00A3128D" w:rsidRDefault="00172450" w:rsidP="00172450">
      <w:r w:rsidRPr="00A3128D">
        <w:rPr>
          <w:noProof/>
          <w:lang w:val="en-US"/>
        </w:rPr>
        <w:drawing>
          <wp:anchor distT="0" distB="0" distL="114300" distR="114300" simplePos="0" relativeHeight="251658240" behindDoc="0" locked="0" layoutInCell="1" allowOverlap="1" wp14:anchorId="61111404" wp14:editId="6739B86A">
            <wp:simplePos x="0" y="0"/>
            <wp:positionH relativeFrom="margin">
              <wp:posOffset>4030980</wp:posOffset>
            </wp:positionH>
            <wp:positionV relativeFrom="paragraph">
              <wp:posOffset>7620</wp:posOffset>
            </wp:positionV>
            <wp:extent cx="2174138" cy="42199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238902" cy="434562"/>
                    </a:xfrm>
                    <a:prstGeom prst="rect">
                      <a:avLst/>
                    </a:prstGeom>
                  </pic:spPr>
                </pic:pic>
              </a:graphicData>
            </a:graphic>
            <wp14:sizeRelH relativeFrom="page">
              <wp14:pctWidth>0</wp14:pctWidth>
            </wp14:sizeRelH>
            <wp14:sizeRelV relativeFrom="page">
              <wp14:pctHeight>0</wp14:pctHeight>
            </wp14:sizeRelV>
          </wp:anchor>
        </w:drawing>
      </w:r>
      <w:r w:rsidRPr="00A3128D">
        <w:rPr>
          <w:rFonts w:ascii="Calibri" w:hAnsi="Calibri"/>
          <w:b/>
          <w:sz w:val="28"/>
          <w:szCs w:val="28"/>
          <w:lang w:val="en-US"/>
        </w:rPr>
        <w:t>UNECE High-level Group for the</w:t>
      </w:r>
      <w:r w:rsidRPr="00A3128D">
        <w:rPr>
          <w:rFonts w:ascii="Calibri" w:hAnsi="Calibri"/>
          <w:b/>
          <w:sz w:val="28"/>
          <w:szCs w:val="28"/>
          <w:lang w:val="en-US"/>
        </w:rPr>
        <w:br/>
        <w:t>Modernisation of Official Statistics</w:t>
      </w:r>
    </w:p>
    <w:p w14:paraId="13015B78" w14:textId="77777777" w:rsidR="00172450" w:rsidRPr="00A3128D" w:rsidRDefault="00172450"/>
    <w:p w14:paraId="361EC9D6" w14:textId="03DEF351" w:rsidR="00172450" w:rsidRPr="00A3128D" w:rsidRDefault="00172450" w:rsidP="00172450">
      <w:pPr>
        <w:tabs>
          <w:tab w:val="left" w:pos="0"/>
          <w:tab w:val="left" w:pos="5940"/>
          <w:tab w:val="left" w:pos="6939"/>
          <w:tab w:val="right" w:pos="9356"/>
        </w:tabs>
        <w:jc w:val="center"/>
        <w:rPr>
          <w:rFonts w:ascii="Calibri" w:hAnsi="Calibri"/>
          <w:b/>
          <w:sz w:val="28"/>
          <w:szCs w:val="28"/>
          <w:lang w:val="en-US" w:eastAsia="zh-CN"/>
        </w:rPr>
      </w:pPr>
      <w:r w:rsidRPr="00A3128D">
        <w:rPr>
          <w:rFonts w:ascii="Calibri" w:hAnsi="Calibri"/>
          <w:b/>
          <w:sz w:val="28"/>
          <w:szCs w:val="28"/>
          <w:lang w:val="en-US"/>
        </w:rPr>
        <w:t xml:space="preserve">Business Case for </w:t>
      </w:r>
      <w:r w:rsidR="00A87721" w:rsidRPr="00A3128D">
        <w:rPr>
          <w:rFonts w:ascii="Calibri" w:hAnsi="Calibri"/>
          <w:b/>
          <w:sz w:val="28"/>
          <w:szCs w:val="28"/>
          <w:lang w:val="en-US"/>
        </w:rPr>
        <w:t>Machine Learning</w:t>
      </w:r>
    </w:p>
    <w:p w14:paraId="5631D5E8" w14:textId="77777777" w:rsidR="00172450" w:rsidRPr="00A3128D" w:rsidRDefault="00172450"/>
    <w:tbl>
      <w:tblPr>
        <w:tblW w:w="9900" w:type="dxa"/>
        <w:tblInd w:w="-77" w:type="dxa"/>
        <w:tblLook w:val="01E0" w:firstRow="1" w:lastRow="1" w:firstColumn="1" w:lastColumn="1" w:noHBand="0" w:noVBand="0"/>
      </w:tblPr>
      <w:tblGrid>
        <w:gridCol w:w="9900"/>
      </w:tblGrid>
      <w:tr w:rsidR="004551B1" w:rsidRPr="00A3128D" w14:paraId="6FE831C9" w14:textId="77777777" w:rsidTr="00172450">
        <w:tc>
          <w:tcPr>
            <w:tcW w:w="9900" w:type="dxa"/>
            <w:tcBorders>
              <w:top w:val="single" w:sz="4" w:space="0" w:color="auto"/>
              <w:left w:val="single" w:sz="4" w:space="0" w:color="auto"/>
              <w:bottom w:val="single" w:sz="4" w:space="0" w:color="auto"/>
              <w:right w:val="single" w:sz="4" w:space="0" w:color="auto"/>
            </w:tcBorders>
            <w:hideMark/>
          </w:tcPr>
          <w:p w14:paraId="50E803D7" w14:textId="5E116BEB" w:rsidR="00172450" w:rsidRPr="00A3128D" w:rsidRDefault="004551B1" w:rsidP="004E79C1">
            <w:pPr>
              <w:tabs>
                <w:tab w:val="left" w:pos="0"/>
                <w:tab w:val="left" w:pos="850"/>
                <w:tab w:val="left" w:pos="1191"/>
                <w:tab w:val="left" w:pos="1531"/>
                <w:tab w:val="left" w:pos="5940"/>
                <w:tab w:val="left" w:pos="6939"/>
                <w:tab w:val="right" w:pos="9356"/>
              </w:tabs>
              <w:jc w:val="both"/>
              <w:rPr>
                <w:rFonts w:cstheme="minorHAnsi"/>
                <w:lang w:val="en-US"/>
              </w:rPr>
            </w:pPr>
            <w:r w:rsidRPr="00A3128D">
              <w:rPr>
                <w:rFonts w:cstheme="minorHAnsi"/>
                <w:lang w:val="en-US"/>
              </w:rPr>
              <w:t xml:space="preserve">This business case was prepared by </w:t>
            </w:r>
            <w:r w:rsidR="006F215A" w:rsidRPr="00A3128D">
              <w:rPr>
                <w:rFonts w:cstheme="minorHAnsi"/>
                <w:lang w:val="en-US"/>
              </w:rPr>
              <w:t>the Machine Learning 2019 project manager following a sprint with the work package leaders</w:t>
            </w:r>
            <w:r w:rsidRPr="00A3128D">
              <w:rPr>
                <w:rFonts w:cstheme="minorHAnsi"/>
                <w:lang w:val="en-US"/>
              </w:rPr>
              <w:t>, and is submitted to the HLG-MOS for their approval.</w:t>
            </w:r>
          </w:p>
        </w:tc>
      </w:tr>
    </w:tbl>
    <w:p w14:paraId="39CACE53" w14:textId="77777777" w:rsidR="004551B1" w:rsidRPr="00A3128D" w:rsidRDefault="004551B1">
      <w:pPr>
        <w:rPr>
          <w:sz w:val="16"/>
          <w:szCs w:val="16"/>
        </w:rPr>
      </w:pPr>
    </w:p>
    <w:p w14:paraId="345A2BFB" w14:textId="77777777" w:rsidR="000507F4" w:rsidRPr="00A3128D" w:rsidRDefault="000507F4">
      <w:pPr>
        <w:rPr>
          <w:sz w:val="16"/>
          <w:szCs w:val="16"/>
        </w:rPr>
      </w:pPr>
    </w:p>
    <w:tbl>
      <w:tblPr>
        <w:tblStyle w:val="TableGrid"/>
        <w:tblW w:w="9975" w:type="dxa"/>
        <w:tblInd w:w="-147" w:type="dxa"/>
        <w:tblLook w:val="04A0" w:firstRow="1" w:lastRow="0" w:firstColumn="1" w:lastColumn="0" w:noHBand="0" w:noVBand="1"/>
      </w:tblPr>
      <w:tblGrid>
        <w:gridCol w:w="601"/>
        <w:gridCol w:w="4085"/>
        <w:gridCol w:w="226"/>
        <w:gridCol w:w="586"/>
        <w:gridCol w:w="4477"/>
      </w:tblGrid>
      <w:tr w:rsidR="000507F4" w:rsidRPr="00A3128D" w14:paraId="3ABA5FCF" w14:textId="77777777" w:rsidTr="005326AD">
        <w:tc>
          <w:tcPr>
            <w:tcW w:w="9975" w:type="dxa"/>
            <w:gridSpan w:val="5"/>
            <w:shd w:val="clear" w:color="auto" w:fill="8DB3E2" w:themeFill="text2" w:themeFillTint="66"/>
          </w:tcPr>
          <w:p w14:paraId="02561042" w14:textId="77777777" w:rsidR="000507F4" w:rsidRPr="00A3128D" w:rsidRDefault="002C1717" w:rsidP="00B37656">
            <w:pPr>
              <w:rPr>
                <w:rFonts w:asciiTheme="minorHAnsi" w:hAnsiTheme="minorHAnsi"/>
                <w:b/>
                <w:szCs w:val="24"/>
              </w:rPr>
            </w:pPr>
            <w:r w:rsidRPr="00A3128D">
              <w:rPr>
                <w:rFonts w:asciiTheme="minorHAnsi" w:hAnsiTheme="minorHAnsi"/>
                <w:b/>
                <w:szCs w:val="24"/>
              </w:rPr>
              <w:t xml:space="preserve">Type of Activity </w:t>
            </w:r>
          </w:p>
        </w:tc>
      </w:tr>
      <w:tr w:rsidR="002C1717" w:rsidRPr="00A3128D" w14:paraId="00847131" w14:textId="77777777" w:rsidTr="002C1717">
        <w:sdt>
          <w:sdtPr>
            <w:rPr>
              <w:szCs w:val="24"/>
            </w:rPr>
            <w:id w:val="-1695214778"/>
            <w14:checkbox>
              <w14:checked w14:val="0"/>
              <w14:checkedState w14:val="2612" w14:font="MS Gothic"/>
              <w14:uncheckedState w14:val="2610" w14:font="MS Gothic"/>
            </w14:checkbox>
          </w:sdtPr>
          <w:sdtEndPr/>
          <w:sdtContent>
            <w:tc>
              <w:tcPr>
                <w:tcW w:w="601" w:type="dxa"/>
              </w:tcPr>
              <w:p w14:paraId="1AFA6C02" w14:textId="77777777" w:rsidR="002C1717" w:rsidRPr="00A3128D" w:rsidRDefault="002C1717" w:rsidP="00EC3E2B">
                <w:pPr>
                  <w:rPr>
                    <w:szCs w:val="24"/>
                  </w:rPr>
                </w:pPr>
                <w:r w:rsidRPr="00A3128D">
                  <w:rPr>
                    <w:rFonts w:ascii="MS Gothic" w:eastAsia="MS Gothic" w:hAnsi="MS Gothic" w:hint="eastAsia"/>
                    <w:szCs w:val="24"/>
                  </w:rPr>
                  <w:t>☐</w:t>
                </w:r>
              </w:p>
            </w:tc>
          </w:sdtContent>
        </w:sdt>
        <w:tc>
          <w:tcPr>
            <w:tcW w:w="4311" w:type="dxa"/>
            <w:gridSpan w:val="2"/>
          </w:tcPr>
          <w:p w14:paraId="140E511C" w14:textId="77777777" w:rsidR="002C1717" w:rsidRPr="00A3128D" w:rsidRDefault="002C1717" w:rsidP="00EC3E2B">
            <w:pPr>
              <w:rPr>
                <w:rFonts w:asciiTheme="minorHAnsi" w:hAnsiTheme="minorHAnsi"/>
                <w:szCs w:val="24"/>
              </w:rPr>
            </w:pPr>
            <w:r w:rsidRPr="00A3128D">
              <w:rPr>
                <w:rFonts w:asciiTheme="minorHAnsi" w:hAnsiTheme="minorHAnsi"/>
                <w:szCs w:val="24"/>
              </w:rPr>
              <w:t>New project</w:t>
            </w:r>
          </w:p>
        </w:tc>
        <w:sdt>
          <w:sdtPr>
            <w:rPr>
              <w:szCs w:val="24"/>
            </w:rPr>
            <w:id w:val="-1061177942"/>
            <w14:checkbox>
              <w14:checked w14:val="0"/>
              <w14:checkedState w14:val="2612" w14:font="MS Gothic"/>
              <w14:uncheckedState w14:val="2610" w14:font="MS Gothic"/>
            </w14:checkbox>
          </w:sdtPr>
          <w:sdtEndPr/>
          <w:sdtContent>
            <w:tc>
              <w:tcPr>
                <w:tcW w:w="586" w:type="dxa"/>
              </w:tcPr>
              <w:p w14:paraId="044A647C" w14:textId="77777777" w:rsidR="002C1717" w:rsidRPr="00A3128D" w:rsidRDefault="002C1717" w:rsidP="00EC3E2B">
                <w:pPr>
                  <w:rPr>
                    <w:szCs w:val="24"/>
                  </w:rPr>
                </w:pPr>
                <w:r w:rsidRPr="00A3128D">
                  <w:rPr>
                    <w:rFonts w:ascii="MS Gothic" w:eastAsia="MS Gothic" w:hAnsi="MS Gothic" w:hint="eastAsia"/>
                    <w:szCs w:val="24"/>
                  </w:rPr>
                  <w:t>☐</w:t>
                </w:r>
              </w:p>
            </w:tc>
          </w:sdtContent>
        </w:sdt>
        <w:tc>
          <w:tcPr>
            <w:tcW w:w="4477" w:type="dxa"/>
          </w:tcPr>
          <w:p w14:paraId="34FD9D33" w14:textId="77777777" w:rsidR="002C1717" w:rsidRPr="00A3128D" w:rsidRDefault="002C1717" w:rsidP="00EC3E2B">
            <w:pPr>
              <w:rPr>
                <w:rFonts w:asciiTheme="minorHAnsi" w:hAnsiTheme="minorHAnsi"/>
                <w:szCs w:val="24"/>
              </w:rPr>
            </w:pPr>
            <w:r w:rsidRPr="00A3128D">
              <w:rPr>
                <w:rFonts w:asciiTheme="minorHAnsi" w:hAnsiTheme="minorHAnsi"/>
                <w:szCs w:val="24"/>
              </w:rPr>
              <w:t>New activity</w:t>
            </w:r>
          </w:p>
        </w:tc>
      </w:tr>
      <w:tr w:rsidR="002C1717" w:rsidRPr="00A3128D" w14:paraId="19BF0FC7" w14:textId="77777777" w:rsidTr="002C1717">
        <w:sdt>
          <w:sdtPr>
            <w:rPr>
              <w:szCs w:val="24"/>
            </w:rPr>
            <w:id w:val="-1361590463"/>
            <w14:checkbox>
              <w14:checked w14:val="1"/>
              <w14:checkedState w14:val="2612" w14:font="MS Gothic"/>
              <w14:uncheckedState w14:val="2610" w14:font="MS Gothic"/>
            </w14:checkbox>
          </w:sdtPr>
          <w:sdtEndPr/>
          <w:sdtContent>
            <w:tc>
              <w:tcPr>
                <w:tcW w:w="601" w:type="dxa"/>
              </w:tcPr>
              <w:p w14:paraId="73F71919" w14:textId="2BD6CC9E" w:rsidR="002C1717" w:rsidRPr="00A3128D" w:rsidRDefault="006F215A" w:rsidP="00EC3E2B">
                <w:pPr>
                  <w:rPr>
                    <w:szCs w:val="24"/>
                  </w:rPr>
                </w:pPr>
                <w:r w:rsidRPr="00A3128D">
                  <w:rPr>
                    <w:rFonts w:ascii="MS Gothic" w:eastAsia="MS Gothic" w:hAnsi="MS Gothic" w:hint="eastAsia"/>
                    <w:szCs w:val="24"/>
                  </w:rPr>
                  <w:t>☒</w:t>
                </w:r>
              </w:p>
            </w:tc>
          </w:sdtContent>
        </w:sdt>
        <w:tc>
          <w:tcPr>
            <w:tcW w:w="4311" w:type="dxa"/>
            <w:gridSpan w:val="2"/>
          </w:tcPr>
          <w:p w14:paraId="698ACC0B" w14:textId="77777777" w:rsidR="002C1717" w:rsidRPr="00A3128D" w:rsidRDefault="002C1717" w:rsidP="00EC3E2B">
            <w:r w:rsidRPr="00A3128D">
              <w:rPr>
                <w:rFonts w:asciiTheme="minorHAnsi" w:hAnsiTheme="minorHAnsi"/>
                <w:szCs w:val="24"/>
              </w:rPr>
              <w:t>Extension of existing project</w:t>
            </w:r>
          </w:p>
        </w:tc>
        <w:sdt>
          <w:sdtPr>
            <w:rPr>
              <w:szCs w:val="24"/>
            </w:rPr>
            <w:id w:val="1715845752"/>
            <w14:checkbox>
              <w14:checked w14:val="0"/>
              <w14:checkedState w14:val="2612" w14:font="MS Gothic"/>
              <w14:uncheckedState w14:val="2610" w14:font="MS Gothic"/>
            </w14:checkbox>
          </w:sdtPr>
          <w:sdtEndPr/>
          <w:sdtContent>
            <w:tc>
              <w:tcPr>
                <w:tcW w:w="586" w:type="dxa"/>
              </w:tcPr>
              <w:p w14:paraId="0CC2A009" w14:textId="77777777" w:rsidR="002C1717" w:rsidRPr="00A3128D" w:rsidRDefault="002C1717" w:rsidP="00EC3E2B">
                <w:pPr>
                  <w:rPr>
                    <w:szCs w:val="24"/>
                  </w:rPr>
                </w:pPr>
                <w:r w:rsidRPr="00A3128D">
                  <w:rPr>
                    <w:rFonts w:ascii="MS Gothic" w:eastAsia="MS Gothic" w:hAnsi="MS Gothic" w:hint="eastAsia"/>
                    <w:szCs w:val="24"/>
                  </w:rPr>
                  <w:t>☐</w:t>
                </w:r>
              </w:p>
            </w:tc>
          </w:sdtContent>
        </w:sdt>
        <w:tc>
          <w:tcPr>
            <w:tcW w:w="4477" w:type="dxa"/>
          </w:tcPr>
          <w:p w14:paraId="21822B2D" w14:textId="77777777" w:rsidR="002C1717" w:rsidRPr="00A3128D" w:rsidRDefault="002C1717" w:rsidP="00EC3E2B">
            <w:pPr>
              <w:rPr>
                <w:szCs w:val="24"/>
              </w:rPr>
            </w:pPr>
            <w:r w:rsidRPr="00A3128D">
              <w:rPr>
                <w:rFonts w:asciiTheme="minorHAnsi" w:hAnsiTheme="minorHAnsi"/>
                <w:szCs w:val="24"/>
              </w:rPr>
              <w:t>Extension of existing activity</w:t>
            </w:r>
          </w:p>
        </w:tc>
      </w:tr>
      <w:tr w:rsidR="008C379A" w:rsidRPr="008C379A" w14:paraId="742A28CA" w14:textId="77777777" w:rsidTr="006C5F85">
        <w:tc>
          <w:tcPr>
            <w:tcW w:w="4912" w:type="dxa"/>
            <w:gridSpan w:val="3"/>
          </w:tcPr>
          <w:p w14:paraId="51CD0222" w14:textId="4C601EE1" w:rsidR="002C1717" w:rsidRPr="008C379A" w:rsidRDefault="006F215A" w:rsidP="002C1717">
            <w:pPr>
              <w:rPr>
                <w:sz w:val="22"/>
              </w:rPr>
            </w:pPr>
            <w:r w:rsidRPr="008C379A">
              <w:rPr>
                <w:sz w:val="22"/>
              </w:rPr>
              <w:t>The project is an extension of the 2019 Machine Learning project sponsored by the HLG-MOS.</w:t>
            </w:r>
          </w:p>
          <w:p w14:paraId="40D7BF13" w14:textId="77777777" w:rsidR="00065E11" w:rsidRPr="008C379A" w:rsidRDefault="00065E11" w:rsidP="002C1717">
            <w:pPr>
              <w:rPr>
                <w:rFonts w:asciiTheme="minorHAnsi" w:hAnsiTheme="minorHAnsi"/>
                <w:szCs w:val="24"/>
              </w:rPr>
            </w:pPr>
          </w:p>
        </w:tc>
        <w:tc>
          <w:tcPr>
            <w:tcW w:w="5063" w:type="dxa"/>
            <w:gridSpan w:val="2"/>
          </w:tcPr>
          <w:p w14:paraId="2FCA04E2" w14:textId="77777777" w:rsidR="002C1717" w:rsidRPr="008C379A" w:rsidRDefault="002C1717" w:rsidP="00065E11">
            <w:pPr>
              <w:spacing w:after="240"/>
              <w:rPr>
                <w:sz w:val="22"/>
              </w:rPr>
            </w:pPr>
            <w:r w:rsidRPr="008C379A">
              <w:rPr>
                <w:sz w:val="22"/>
              </w:rPr>
              <w:t>Activities are undertaken by Modernisation Groups. These activities produce smaller, more detailed outputs to help achieve the HLG-MOS vision</w:t>
            </w:r>
          </w:p>
        </w:tc>
      </w:tr>
      <w:tr w:rsidR="008C379A" w:rsidRPr="008C379A" w14:paraId="13A39AB1" w14:textId="77777777" w:rsidTr="00747362">
        <w:tc>
          <w:tcPr>
            <w:tcW w:w="9975" w:type="dxa"/>
            <w:gridSpan w:val="5"/>
          </w:tcPr>
          <w:p w14:paraId="106BD3A8" w14:textId="472828B4" w:rsidR="00065E11" w:rsidRPr="008C379A" w:rsidRDefault="00A87721" w:rsidP="00065E11">
            <w:pPr>
              <w:spacing w:after="240"/>
            </w:pPr>
            <w:r w:rsidRPr="008C379A">
              <w:t xml:space="preserve">For an overview of the progress of the current ML project, refer to the working documents (most of them were discussed at a sprint held in September):  </w:t>
            </w:r>
            <w:hyperlink r:id="rId9" w:history="1">
              <w:r w:rsidRPr="008C379A">
                <w:rPr>
                  <w:rFonts w:asciiTheme="minorHAnsi" w:hAnsiTheme="minorHAnsi"/>
                  <w:sz w:val="22"/>
                  <w:u w:val="single"/>
                  <w:lang w:val="en-GB"/>
                </w:rPr>
                <w:t>https://statswiki.unece.org/display/MLP/Working+documents</w:t>
              </w:r>
            </w:hyperlink>
          </w:p>
        </w:tc>
      </w:tr>
      <w:tr w:rsidR="008C379A" w:rsidRPr="008C379A" w14:paraId="66ACCFF4" w14:textId="77777777" w:rsidTr="005326AD">
        <w:tc>
          <w:tcPr>
            <w:tcW w:w="9975" w:type="dxa"/>
            <w:gridSpan w:val="5"/>
            <w:shd w:val="clear" w:color="auto" w:fill="8DB3E2" w:themeFill="text2" w:themeFillTint="66"/>
          </w:tcPr>
          <w:p w14:paraId="067236CB" w14:textId="77777777" w:rsidR="002C1717" w:rsidRPr="008C379A" w:rsidRDefault="002C1717" w:rsidP="002C1717">
            <w:pPr>
              <w:rPr>
                <w:rFonts w:asciiTheme="minorHAnsi" w:hAnsiTheme="minorHAnsi"/>
                <w:b/>
                <w:szCs w:val="24"/>
              </w:rPr>
            </w:pPr>
            <w:r w:rsidRPr="008C379A">
              <w:rPr>
                <w:rFonts w:asciiTheme="minorHAnsi" w:hAnsiTheme="minorHAnsi"/>
                <w:b/>
                <w:szCs w:val="24"/>
              </w:rPr>
              <w:t>Purpose</w:t>
            </w:r>
          </w:p>
        </w:tc>
      </w:tr>
      <w:tr w:rsidR="008C379A" w:rsidRPr="008C379A" w14:paraId="76729C4A" w14:textId="77777777" w:rsidTr="005326AD">
        <w:tc>
          <w:tcPr>
            <w:tcW w:w="9975" w:type="dxa"/>
            <w:gridSpan w:val="5"/>
            <w:tcBorders>
              <w:bottom w:val="single" w:sz="4" w:space="0" w:color="auto"/>
            </w:tcBorders>
            <w:shd w:val="clear" w:color="auto" w:fill="FFFFFF" w:themeFill="background1"/>
          </w:tcPr>
          <w:p w14:paraId="0EB2A50D" w14:textId="452AEB94" w:rsidR="002C1717" w:rsidRPr="008C379A" w:rsidRDefault="006F215A" w:rsidP="00952CB8">
            <w:pPr>
              <w:spacing w:after="240"/>
              <w:rPr>
                <w:sz w:val="22"/>
              </w:rPr>
            </w:pPr>
            <w:r w:rsidRPr="008C379A">
              <w:rPr>
                <w:sz w:val="22"/>
              </w:rPr>
              <w:t xml:space="preserve">Based on mutual interest and building on existing national developments, the objective of the project is to advance the research, development and application of machine learning techniques </w:t>
            </w:r>
            <w:r w:rsidR="00FB26FD" w:rsidRPr="008C379A">
              <w:rPr>
                <w:sz w:val="22"/>
              </w:rPr>
              <w:t xml:space="preserve">(ML) </w:t>
            </w:r>
            <w:r w:rsidRPr="008C379A">
              <w:rPr>
                <w:sz w:val="22"/>
              </w:rPr>
              <w:t xml:space="preserve">to add value (relevance, timeliness, quality, efficiency) to the production of official statistics. </w:t>
            </w:r>
            <w:r w:rsidR="00FB26FD" w:rsidRPr="008C379A">
              <w:rPr>
                <w:sz w:val="22"/>
              </w:rPr>
              <w:t xml:space="preserve">Building on the engagement of </w:t>
            </w:r>
            <w:r w:rsidR="00426424" w:rsidRPr="008C379A">
              <w:rPr>
                <w:sz w:val="22"/>
              </w:rPr>
              <w:t>38 participants from 18 organisations in 14 countries, pilot studies aimed at demonstrating the value-added of ML</w:t>
            </w:r>
            <w:r w:rsidR="00952CB8" w:rsidRPr="008C379A">
              <w:rPr>
                <w:sz w:val="22"/>
              </w:rPr>
              <w:t xml:space="preserve"> will be completed</w:t>
            </w:r>
            <w:r w:rsidR="006550D8" w:rsidRPr="008C379A">
              <w:rPr>
                <w:sz w:val="22"/>
              </w:rPr>
              <w:t>;</w:t>
            </w:r>
            <w:r w:rsidR="00426424" w:rsidRPr="008C379A">
              <w:rPr>
                <w:sz w:val="22"/>
              </w:rPr>
              <w:t xml:space="preserve"> </w:t>
            </w:r>
            <w:r w:rsidR="00FB26FD" w:rsidRPr="008C379A">
              <w:rPr>
                <w:sz w:val="22"/>
              </w:rPr>
              <w:t>best practices in the implementation of ML techniques</w:t>
            </w:r>
            <w:r w:rsidR="00952CB8" w:rsidRPr="008C379A">
              <w:rPr>
                <w:sz w:val="22"/>
              </w:rPr>
              <w:t xml:space="preserve"> will be identified</w:t>
            </w:r>
            <w:r w:rsidR="006550D8" w:rsidRPr="008C379A">
              <w:rPr>
                <w:sz w:val="22"/>
              </w:rPr>
              <w:t>;</w:t>
            </w:r>
            <w:r w:rsidR="00FB26FD" w:rsidRPr="008C379A">
              <w:rPr>
                <w:sz w:val="22"/>
              </w:rPr>
              <w:t xml:space="preserve"> and knowledge</w:t>
            </w:r>
            <w:r w:rsidR="00952CB8" w:rsidRPr="008C379A">
              <w:rPr>
                <w:sz w:val="22"/>
              </w:rPr>
              <w:t>,</w:t>
            </w:r>
            <w:r w:rsidR="00FB26FD" w:rsidRPr="008C379A">
              <w:rPr>
                <w:sz w:val="22"/>
              </w:rPr>
              <w:t xml:space="preserve"> tools</w:t>
            </w:r>
            <w:r w:rsidR="00952CB8" w:rsidRPr="008C379A">
              <w:rPr>
                <w:sz w:val="22"/>
              </w:rPr>
              <w:t xml:space="preserve"> and best practices will be shared</w:t>
            </w:r>
            <w:r w:rsidR="00FB26FD" w:rsidRPr="008C379A">
              <w:rPr>
                <w:sz w:val="22"/>
              </w:rPr>
              <w:t xml:space="preserve">. </w:t>
            </w:r>
            <w:r w:rsidR="00CD2265" w:rsidRPr="008C379A">
              <w:rPr>
                <w:sz w:val="22"/>
              </w:rPr>
              <w:t xml:space="preserve">The latter will not focus solely on implementing the ML techniques, but how National Statistical Organisations (NSOs) are organized to move them quickly </w:t>
            </w:r>
            <w:r w:rsidR="006550D8" w:rsidRPr="008C379A">
              <w:rPr>
                <w:sz w:val="22"/>
              </w:rPr>
              <w:t>to</w:t>
            </w:r>
            <w:r w:rsidR="00CD2265" w:rsidRPr="008C379A">
              <w:rPr>
                <w:sz w:val="22"/>
              </w:rPr>
              <w:t xml:space="preserve"> the production processes. </w:t>
            </w:r>
            <w:r w:rsidR="00FB26FD" w:rsidRPr="008C379A">
              <w:rPr>
                <w:sz w:val="22"/>
              </w:rPr>
              <w:t xml:space="preserve">All this will be underpinned by a quality framework and supporting reference documents. </w:t>
            </w:r>
          </w:p>
        </w:tc>
      </w:tr>
      <w:tr w:rsidR="008C379A" w:rsidRPr="008C379A" w14:paraId="082F0BA3" w14:textId="77777777" w:rsidTr="005326AD">
        <w:tc>
          <w:tcPr>
            <w:tcW w:w="9975" w:type="dxa"/>
            <w:gridSpan w:val="5"/>
            <w:shd w:val="clear" w:color="auto" w:fill="8DB3E2" w:themeFill="text2" w:themeFillTint="66"/>
          </w:tcPr>
          <w:p w14:paraId="25E2C868" w14:textId="77777777" w:rsidR="002C1717" w:rsidRPr="008C379A" w:rsidRDefault="002C1717" w:rsidP="002C1717">
            <w:pPr>
              <w:rPr>
                <w:b/>
                <w:szCs w:val="24"/>
              </w:rPr>
            </w:pPr>
            <w:r w:rsidRPr="008C379A">
              <w:rPr>
                <w:b/>
                <w:szCs w:val="24"/>
              </w:rPr>
              <w:t>Description of the activity</w:t>
            </w:r>
          </w:p>
        </w:tc>
      </w:tr>
      <w:tr w:rsidR="008C379A" w:rsidRPr="008C379A" w14:paraId="25E7C944" w14:textId="77777777" w:rsidTr="005326AD">
        <w:tc>
          <w:tcPr>
            <w:tcW w:w="9975" w:type="dxa"/>
            <w:gridSpan w:val="5"/>
            <w:shd w:val="clear" w:color="auto" w:fill="auto"/>
          </w:tcPr>
          <w:p w14:paraId="5D357737" w14:textId="12C89436" w:rsidR="002C1717" w:rsidRPr="008C379A" w:rsidRDefault="00426424" w:rsidP="002C1717">
            <w:pPr>
              <w:spacing w:after="120"/>
              <w:rPr>
                <w:sz w:val="22"/>
              </w:rPr>
            </w:pPr>
            <w:r w:rsidRPr="008C379A">
              <w:rPr>
                <w:sz w:val="22"/>
              </w:rPr>
              <w:t xml:space="preserve">One of the biggest </w:t>
            </w:r>
            <w:proofErr w:type="gramStart"/>
            <w:r w:rsidRPr="008C379A">
              <w:rPr>
                <w:sz w:val="22"/>
              </w:rPr>
              <w:t>threat</w:t>
            </w:r>
            <w:proofErr w:type="gramEnd"/>
            <w:r w:rsidRPr="008C379A">
              <w:rPr>
                <w:sz w:val="22"/>
              </w:rPr>
              <w:t xml:space="preserve"> to </w:t>
            </w:r>
            <w:r w:rsidR="00952CB8" w:rsidRPr="008C379A">
              <w:rPr>
                <w:sz w:val="22"/>
              </w:rPr>
              <w:t>(</w:t>
            </w:r>
            <w:r w:rsidR="00A3128D" w:rsidRPr="008C379A">
              <w:rPr>
                <w:sz w:val="22"/>
              </w:rPr>
              <w:t>NSOs) producing</w:t>
            </w:r>
            <w:r w:rsidRPr="008C379A">
              <w:rPr>
                <w:sz w:val="22"/>
              </w:rPr>
              <w:t xml:space="preserve"> official statistics is that of quickly becoming irrelevant in today’s fast-paced and ever increasingly complex society, economy and environment.</w:t>
            </w:r>
            <w:r w:rsidR="0001228C" w:rsidRPr="008C379A">
              <w:rPr>
                <w:sz w:val="22"/>
              </w:rPr>
              <w:t xml:space="preserve"> NSOs are threatened by an increasing number of public and private organisations who produce and promote statistics in a more timely and accessible manner</w:t>
            </w:r>
            <w:r w:rsidR="006550D8" w:rsidRPr="008C379A">
              <w:rPr>
                <w:sz w:val="22"/>
              </w:rPr>
              <w:t>, a</w:t>
            </w:r>
            <w:r w:rsidR="0001228C" w:rsidRPr="008C379A">
              <w:rPr>
                <w:sz w:val="22"/>
              </w:rPr>
              <w:t>ttract</w:t>
            </w:r>
            <w:r w:rsidR="006550D8" w:rsidRPr="008C379A">
              <w:rPr>
                <w:sz w:val="22"/>
              </w:rPr>
              <w:t>ing</w:t>
            </w:r>
            <w:r w:rsidR="0001228C" w:rsidRPr="008C379A">
              <w:rPr>
                <w:sz w:val="22"/>
              </w:rPr>
              <w:t xml:space="preserve"> the attention of policy makers and other users. </w:t>
            </w:r>
            <w:r w:rsidR="00302926" w:rsidRPr="008C379A">
              <w:rPr>
                <w:sz w:val="22"/>
              </w:rPr>
              <w:t>T</w:t>
            </w:r>
            <w:r w:rsidR="0001228C" w:rsidRPr="008C379A">
              <w:rPr>
                <w:sz w:val="22"/>
              </w:rPr>
              <w:t xml:space="preserve">hese data producers use approaches and methods </w:t>
            </w:r>
            <w:r w:rsidR="00302926" w:rsidRPr="008C379A">
              <w:rPr>
                <w:sz w:val="22"/>
              </w:rPr>
              <w:t xml:space="preserve">beyond </w:t>
            </w:r>
            <w:r w:rsidR="0001228C" w:rsidRPr="008C379A">
              <w:rPr>
                <w:sz w:val="22"/>
              </w:rPr>
              <w:t xml:space="preserve">those traditionally used </w:t>
            </w:r>
            <w:r w:rsidR="00952CB8" w:rsidRPr="008C379A">
              <w:rPr>
                <w:sz w:val="22"/>
              </w:rPr>
              <w:t>by</w:t>
            </w:r>
            <w:r w:rsidR="0001228C" w:rsidRPr="008C379A">
              <w:rPr>
                <w:sz w:val="22"/>
              </w:rPr>
              <w:t xml:space="preserve"> </w:t>
            </w:r>
            <w:r w:rsidR="00952CB8" w:rsidRPr="008C379A">
              <w:rPr>
                <w:sz w:val="22"/>
              </w:rPr>
              <w:t>NSOs</w:t>
            </w:r>
            <w:r w:rsidR="00302926" w:rsidRPr="008C379A">
              <w:rPr>
                <w:sz w:val="22"/>
              </w:rPr>
              <w:t xml:space="preserve">, such as </w:t>
            </w:r>
            <w:r w:rsidR="0001228C" w:rsidRPr="008C379A">
              <w:rPr>
                <w:sz w:val="22"/>
              </w:rPr>
              <w:t xml:space="preserve">machine learning and artificial intelligence. </w:t>
            </w:r>
            <w:r w:rsidR="00302926" w:rsidRPr="008C379A">
              <w:rPr>
                <w:sz w:val="22"/>
              </w:rPr>
              <w:t>In fact</w:t>
            </w:r>
            <w:r w:rsidR="0001228C" w:rsidRPr="008C379A">
              <w:rPr>
                <w:sz w:val="22"/>
              </w:rPr>
              <w:t>, the</w:t>
            </w:r>
            <w:r w:rsidR="00952CB8" w:rsidRPr="008C379A">
              <w:rPr>
                <w:sz w:val="22"/>
              </w:rPr>
              <w:t>se approaches and methods</w:t>
            </w:r>
            <w:r w:rsidR="0001228C" w:rsidRPr="008C379A">
              <w:rPr>
                <w:sz w:val="22"/>
              </w:rPr>
              <w:t xml:space="preserve"> are no</w:t>
            </w:r>
            <w:r w:rsidR="00952CB8" w:rsidRPr="008C379A">
              <w:rPr>
                <w:sz w:val="22"/>
              </w:rPr>
              <w:t xml:space="preserve"> longer</w:t>
            </w:r>
            <w:r w:rsidR="0001228C" w:rsidRPr="008C379A">
              <w:rPr>
                <w:sz w:val="22"/>
              </w:rPr>
              <w:t xml:space="preserve"> that new anymore</w:t>
            </w:r>
            <w:r w:rsidR="00952CB8" w:rsidRPr="008C379A">
              <w:rPr>
                <w:sz w:val="22"/>
              </w:rPr>
              <w:t xml:space="preserve"> and</w:t>
            </w:r>
            <w:r w:rsidR="0001228C" w:rsidRPr="008C379A">
              <w:rPr>
                <w:sz w:val="22"/>
              </w:rPr>
              <w:t xml:space="preserve"> </w:t>
            </w:r>
            <w:r w:rsidR="00952CB8" w:rsidRPr="008C379A">
              <w:rPr>
                <w:sz w:val="22"/>
              </w:rPr>
              <w:t>t</w:t>
            </w:r>
            <w:r w:rsidR="0001228C" w:rsidRPr="008C379A">
              <w:rPr>
                <w:sz w:val="22"/>
              </w:rPr>
              <w:t xml:space="preserve">he importance of integrating them into the production of official statistics has now been widely recognized by </w:t>
            </w:r>
            <w:r w:rsidR="00302926" w:rsidRPr="008C379A">
              <w:rPr>
                <w:sz w:val="22"/>
              </w:rPr>
              <w:t>NSOs</w:t>
            </w:r>
            <w:r w:rsidR="0001228C" w:rsidRPr="008C379A">
              <w:rPr>
                <w:sz w:val="22"/>
              </w:rPr>
              <w:t>. At its November 2018 workshop, the HLG-MOS further brought this point forward by supporting a proposal from the Blue-Sky Thinking Network to launch a Machine Learning Project.</w:t>
            </w:r>
          </w:p>
          <w:p w14:paraId="6C73FFE9" w14:textId="461E3238" w:rsidR="006C0A3B" w:rsidRPr="008C379A" w:rsidRDefault="006C0A3B" w:rsidP="002C1717">
            <w:pPr>
              <w:spacing w:after="120"/>
              <w:rPr>
                <w:sz w:val="22"/>
              </w:rPr>
            </w:pPr>
            <w:r w:rsidRPr="008C379A">
              <w:rPr>
                <w:sz w:val="22"/>
              </w:rPr>
              <w:t>The following work packages comprise the project:</w:t>
            </w:r>
          </w:p>
          <w:p w14:paraId="7FC95F71" w14:textId="2F36C91F" w:rsidR="00965880" w:rsidRPr="008C379A" w:rsidRDefault="00C73896" w:rsidP="002C1717">
            <w:pPr>
              <w:spacing w:after="120"/>
              <w:rPr>
                <w:sz w:val="22"/>
              </w:rPr>
            </w:pPr>
            <w:r w:rsidRPr="008C379A">
              <w:rPr>
                <w:sz w:val="22"/>
              </w:rPr>
              <w:t>Work package 1 – Demonstrating the value added of Machine Learning</w:t>
            </w:r>
          </w:p>
          <w:p w14:paraId="63CE7257" w14:textId="3B0289AD" w:rsidR="0001228C" w:rsidRPr="008C379A" w:rsidRDefault="006C0A3B" w:rsidP="002C1717">
            <w:pPr>
              <w:spacing w:after="120"/>
              <w:rPr>
                <w:sz w:val="22"/>
              </w:rPr>
            </w:pPr>
            <w:r w:rsidRPr="008C379A">
              <w:rPr>
                <w:sz w:val="22"/>
              </w:rPr>
              <w:t xml:space="preserve">Pilot studies are </w:t>
            </w:r>
            <w:r w:rsidR="00302926" w:rsidRPr="008C379A">
              <w:rPr>
                <w:sz w:val="22"/>
              </w:rPr>
              <w:t xml:space="preserve">being </w:t>
            </w:r>
            <w:r w:rsidRPr="008C379A">
              <w:rPr>
                <w:sz w:val="22"/>
              </w:rPr>
              <w:t>conducted</w:t>
            </w:r>
            <w:r w:rsidR="0093566E" w:rsidRPr="008C379A">
              <w:rPr>
                <w:sz w:val="22"/>
              </w:rPr>
              <w:t xml:space="preserve"> on</w:t>
            </w:r>
            <w:r w:rsidRPr="008C379A">
              <w:rPr>
                <w:sz w:val="22"/>
              </w:rPr>
              <w:t xml:space="preserve">: (1) Coding (with examples on product descriptions, industry and occupation, sentiment); (2) Edit and Imputation (with examples on survey and register/administrative data); and, (3) the integration of satellite data with census, survey and administrative data. At the “local” level, the topics on which the studies are conducted are mostly relevant to the participating organisations. At a more global level, the studies </w:t>
            </w:r>
            <w:r w:rsidR="0093566E" w:rsidRPr="008C379A">
              <w:rPr>
                <w:sz w:val="22"/>
              </w:rPr>
              <w:t>are determining the value-added of ML in each of these three areas, identifying best practices in implementing ML solutions, raising challenges in integrating them in the production process and providing opportunities to test quality assurance practices. In spite the fact that the project was launched in mid-Ma</w:t>
            </w:r>
            <w:r w:rsidR="005276D9" w:rsidRPr="008C379A">
              <w:rPr>
                <w:sz w:val="22"/>
              </w:rPr>
              <w:t>rch</w:t>
            </w:r>
            <w:r w:rsidR="0093566E" w:rsidRPr="008C379A">
              <w:rPr>
                <w:sz w:val="22"/>
              </w:rPr>
              <w:t xml:space="preserve"> and was </w:t>
            </w:r>
            <w:r w:rsidR="005276D9" w:rsidRPr="008C379A">
              <w:rPr>
                <w:sz w:val="22"/>
              </w:rPr>
              <w:t xml:space="preserve">fully functioning </w:t>
            </w:r>
            <w:r w:rsidR="00302926" w:rsidRPr="008C379A">
              <w:rPr>
                <w:sz w:val="22"/>
              </w:rPr>
              <w:t xml:space="preserve">only </w:t>
            </w:r>
            <w:r w:rsidR="005276D9" w:rsidRPr="008C379A">
              <w:rPr>
                <w:sz w:val="22"/>
              </w:rPr>
              <w:t xml:space="preserve">in May, fourteen presentations, four working papers, 80 reference </w:t>
            </w:r>
            <w:r w:rsidR="005276D9" w:rsidRPr="008C379A">
              <w:rPr>
                <w:sz w:val="22"/>
              </w:rPr>
              <w:lastRenderedPageBreak/>
              <w:t>documents, some software and ML code were being shared in September. Many of them were discussed a sprint.</w:t>
            </w:r>
            <w:r w:rsidR="0093566E" w:rsidRPr="008C379A">
              <w:rPr>
                <w:sz w:val="22"/>
              </w:rPr>
              <w:t xml:space="preserve"> </w:t>
            </w:r>
          </w:p>
          <w:p w14:paraId="21AD57A7" w14:textId="64D9D5AA" w:rsidR="00C73896" w:rsidRPr="008C379A" w:rsidRDefault="00C73896" w:rsidP="002C1717">
            <w:pPr>
              <w:spacing w:after="120"/>
              <w:rPr>
                <w:sz w:val="22"/>
              </w:rPr>
            </w:pPr>
            <w:r w:rsidRPr="008C379A">
              <w:rPr>
                <w:sz w:val="22"/>
              </w:rPr>
              <w:t xml:space="preserve">Work package 2 </w:t>
            </w:r>
            <w:r w:rsidR="00E62780" w:rsidRPr="008C379A">
              <w:rPr>
                <w:sz w:val="22"/>
              </w:rPr>
              <w:t>–</w:t>
            </w:r>
            <w:r w:rsidRPr="008C379A">
              <w:rPr>
                <w:sz w:val="22"/>
              </w:rPr>
              <w:t xml:space="preserve"> </w:t>
            </w:r>
            <w:r w:rsidR="006C0A3B" w:rsidRPr="008C379A">
              <w:rPr>
                <w:sz w:val="22"/>
              </w:rPr>
              <w:t>Quality</w:t>
            </w:r>
          </w:p>
          <w:p w14:paraId="3F3169A9" w14:textId="07AE4B65" w:rsidR="006C0A3B" w:rsidRPr="008C379A" w:rsidRDefault="004A1B2E" w:rsidP="002C1717">
            <w:pPr>
              <w:spacing w:after="120"/>
              <w:rPr>
                <w:sz w:val="22"/>
              </w:rPr>
            </w:pPr>
            <w:r w:rsidRPr="008C379A">
              <w:rPr>
                <w:sz w:val="22"/>
              </w:rPr>
              <w:t xml:space="preserve">When it comes to trust in official statistics, NSOs hold a competitive advantage </w:t>
            </w:r>
            <w:r w:rsidR="005F5433" w:rsidRPr="008C379A">
              <w:rPr>
                <w:sz w:val="22"/>
              </w:rPr>
              <w:t xml:space="preserve">in </w:t>
            </w:r>
            <w:r w:rsidRPr="008C379A">
              <w:rPr>
                <w:sz w:val="22"/>
              </w:rPr>
              <w:t>being transparent</w:t>
            </w:r>
            <w:r w:rsidR="005F5433" w:rsidRPr="008C379A">
              <w:rPr>
                <w:sz w:val="22"/>
              </w:rPr>
              <w:t xml:space="preserve"> and</w:t>
            </w:r>
            <w:r w:rsidRPr="008C379A">
              <w:rPr>
                <w:sz w:val="22"/>
              </w:rPr>
              <w:t xml:space="preserve"> publishing details on data sources, methods and various indicators</w:t>
            </w:r>
            <w:r w:rsidR="005F5433" w:rsidRPr="008C379A">
              <w:rPr>
                <w:sz w:val="22"/>
              </w:rPr>
              <w:t>, as described in</w:t>
            </w:r>
            <w:r w:rsidR="00952CB8" w:rsidRPr="008C379A">
              <w:rPr>
                <w:sz w:val="22"/>
              </w:rPr>
              <w:t xml:space="preserve"> many quality frameworks</w:t>
            </w:r>
            <w:ins w:id="0" w:author="Claude Julien" w:date="2019-11-07T15:32:00Z">
              <w:r w:rsidR="005F5433" w:rsidRPr="008C379A">
                <w:rPr>
                  <w:sz w:val="22"/>
                </w:rPr>
                <w:t>.</w:t>
              </w:r>
            </w:ins>
            <w:r w:rsidR="00952CB8" w:rsidRPr="008C379A">
              <w:rPr>
                <w:sz w:val="22"/>
              </w:rPr>
              <w:t xml:space="preserve"> The goal of this work package is to propose quality framework </w:t>
            </w:r>
            <w:r w:rsidR="005F5433" w:rsidRPr="008C379A">
              <w:rPr>
                <w:sz w:val="22"/>
              </w:rPr>
              <w:t xml:space="preserve">components </w:t>
            </w:r>
            <w:r w:rsidR="00952CB8" w:rsidRPr="008C379A">
              <w:rPr>
                <w:sz w:val="22"/>
              </w:rPr>
              <w:t>for evaluating ML processes</w:t>
            </w:r>
            <w:r w:rsidR="005F5433" w:rsidRPr="008C379A">
              <w:rPr>
                <w:sz w:val="22"/>
              </w:rPr>
              <w:t xml:space="preserve"> and statistics produced using them, as well as</w:t>
            </w:r>
            <w:r w:rsidR="00952CB8" w:rsidRPr="008C379A">
              <w:rPr>
                <w:sz w:val="22"/>
              </w:rPr>
              <w:t xml:space="preserve"> to bridge the gap between </w:t>
            </w:r>
            <w:r w:rsidR="005F5433" w:rsidRPr="008C379A">
              <w:rPr>
                <w:sz w:val="22"/>
              </w:rPr>
              <w:t xml:space="preserve">these components </w:t>
            </w:r>
            <w:r w:rsidR="00952CB8" w:rsidRPr="008C379A">
              <w:rPr>
                <w:sz w:val="22"/>
              </w:rPr>
              <w:t xml:space="preserve">and </w:t>
            </w:r>
            <w:r w:rsidR="005F5433" w:rsidRPr="008C379A">
              <w:rPr>
                <w:sz w:val="22"/>
              </w:rPr>
              <w:t>those in existing frameworks</w:t>
            </w:r>
            <w:r w:rsidR="00952CB8" w:rsidRPr="008C379A">
              <w:rPr>
                <w:sz w:val="22"/>
              </w:rPr>
              <w:t>. This will allow NSOs to compare outputs from traditional and ML methods and to inform users of data quality when ML is used to produce outputs.</w:t>
            </w:r>
          </w:p>
          <w:p w14:paraId="677120FE" w14:textId="50957B6F" w:rsidR="001B7028" w:rsidRPr="008C379A" w:rsidRDefault="001B7028" w:rsidP="002C1717">
            <w:pPr>
              <w:spacing w:after="120"/>
              <w:rPr>
                <w:sz w:val="22"/>
              </w:rPr>
            </w:pPr>
            <w:r w:rsidRPr="008C379A">
              <w:rPr>
                <w:sz w:val="22"/>
              </w:rPr>
              <w:t xml:space="preserve">The emphasis has been placed on the accuracy dimension of the framework and ML uses were divided into uses for traditional processes and uses that produced direct outputs. Concepts in the proposed framework are being evaluated in the pilot studies being performed in work package 1 and will continue in year two. </w:t>
            </w:r>
            <w:r w:rsidR="006550D8" w:rsidRPr="008C379A">
              <w:rPr>
                <w:sz w:val="22"/>
              </w:rPr>
              <w:t xml:space="preserve">The pilot studies are raising issues and identifying best practices in quality assurance (QA). Members are realizing the quality challenges beyond demonstrating the value-added of ML, e.g. QA support in production. </w:t>
            </w:r>
            <w:r w:rsidRPr="008C379A">
              <w:rPr>
                <w:sz w:val="22"/>
              </w:rPr>
              <w:t xml:space="preserve"> </w:t>
            </w:r>
            <w:r w:rsidR="006550D8" w:rsidRPr="008C379A">
              <w:rPr>
                <w:sz w:val="22"/>
              </w:rPr>
              <w:t>They are also identifying o</w:t>
            </w:r>
            <w:r w:rsidRPr="008C379A">
              <w:rPr>
                <w:sz w:val="22"/>
              </w:rPr>
              <w:t xml:space="preserve">ther dimensions </w:t>
            </w:r>
            <w:r w:rsidR="006550D8" w:rsidRPr="008C379A">
              <w:rPr>
                <w:sz w:val="22"/>
              </w:rPr>
              <w:t xml:space="preserve">where ML may add value, these will be included in </w:t>
            </w:r>
            <w:r w:rsidRPr="008C379A">
              <w:rPr>
                <w:sz w:val="22"/>
              </w:rPr>
              <w:t xml:space="preserve">the proposed framework </w:t>
            </w:r>
            <w:r w:rsidR="006550D8" w:rsidRPr="008C379A">
              <w:rPr>
                <w:sz w:val="22"/>
              </w:rPr>
              <w:t>and</w:t>
            </w:r>
            <w:r w:rsidRPr="008C379A">
              <w:rPr>
                <w:sz w:val="22"/>
              </w:rPr>
              <w:t xml:space="preserve"> evaluated in the pilot studies.</w:t>
            </w:r>
          </w:p>
          <w:p w14:paraId="0095BE00" w14:textId="77777777" w:rsidR="00E62780" w:rsidRPr="008C379A" w:rsidRDefault="00E62780" w:rsidP="002C1717">
            <w:pPr>
              <w:spacing w:after="120"/>
              <w:rPr>
                <w:sz w:val="22"/>
              </w:rPr>
            </w:pPr>
            <w:r w:rsidRPr="008C379A">
              <w:rPr>
                <w:sz w:val="22"/>
              </w:rPr>
              <w:t xml:space="preserve">Work package 3 </w:t>
            </w:r>
            <w:r w:rsidR="0035220A" w:rsidRPr="008C379A">
              <w:rPr>
                <w:sz w:val="22"/>
              </w:rPr>
              <w:t>–</w:t>
            </w:r>
            <w:r w:rsidRPr="008C379A">
              <w:rPr>
                <w:sz w:val="22"/>
              </w:rPr>
              <w:t xml:space="preserve"> </w:t>
            </w:r>
            <w:r w:rsidR="0035220A" w:rsidRPr="008C379A">
              <w:rPr>
                <w:sz w:val="22"/>
              </w:rPr>
              <w:t>Integration of Machine Learning</w:t>
            </w:r>
            <w:r w:rsidR="0001228C" w:rsidRPr="008C379A">
              <w:rPr>
                <w:sz w:val="22"/>
              </w:rPr>
              <w:t xml:space="preserve"> (</w:t>
            </w:r>
            <w:r w:rsidR="006C0A3B" w:rsidRPr="008C379A">
              <w:rPr>
                <w:sz w:val="22"/>
              </w:rPr>
              <w:t>more specific than</w:t>
            </w:r>
            <w:r w:rsidR="0001228C" w:rsidRPr="008C379A">
              <w:rPr>
                <w:sz w:val="22"/>
              </w:rPr>
              <w:t xml:space="preserve"> Lessons Learned</w:t>
            </w:r>
            <w:r w:rsidR="006C0A3B" w:rsidRPr="008C379A">
              <w:rPr>
                <w:sz w:val="22"/>
              </w:rPr>
              <w:t>, originally proposed)</w:t>
            </w:r>
          </w:p>
          <w:p w14:paraId="55DD4D35" w14:textId="60118594" w:rsidR="000C1B02" w:rsidRPr="008C379A" w:rsidRDefault="000C1B02" w:rsidP="000C1B02">
            <w:pPr>
              <w:spacing w:after="120"/>
              <w:rPr>
                <w:sz w:val="22"/>
              </w:rPr>
            </w:pPr>
            <w:r w:rsidRPr="008C379A">
              <w:rPr>
                <w:sz w:val="22"/>
              </w:rPr>
              <w:t>One of the recurring themes from the first iteration of this project was that integrating machine learning into official statistics requires more than simply building machine learning systems. In fact, a number of participants noted that they had already developed otherwise successful machine learning solutions, but had been unable to implement them into production processes because of a variety of organizational and structural impediments</w:t>
            </w:r>
            <w:r w:rsidR="00CF37F5" w:rsidRPr="008C379A">
              <w:rPr>
                <w:sz w:val="22"/>
              </w:rPr>
              <w:t xml:space="preserve"> i</w:t>
            </w:r>
            <w:r w:rsidRPr="008C379A">
              <w:rPr>
                <w:sz w:val="22"/>
              </w:rPr>
              <w:t xml:space="preserve">ncluding uncertainty over </w:t>
            </w:r>
            <w:r w:rsidR="00CF37F5" w:rsidRPr="008C379A">
              <w:rPr>
                <w:sz w:val="22"/>
              </w:rPr>
              <w:t>who should be responsible for building, evaluating, and maintaining these highly interdisciplinary systems. The goal</w:t>
            </w:r>
            <w:r w:rsidRPr="008C379A">
              <w:rPr>
                <w:sz w:val="22"/>
              </w:rPr>
              <w:t xml:space="preserve"> of this work package is to </w:t>
            </w:r>
            <w:r w:rsidR="00CD2265" w:rsidRPr="008C379A">
              <w:rPr>
                <w:sz w:val="22"/>
              </w:rPr>
              <w:t>explore how different NSOs are organized to integrate ML in their production processes, and report on the different practices,</w:t>
            </w:r>
            <w:r w:rsidRPr="008C379A">
              <w:rPr>
                <w:sz w:val="22"/>
              </w:rPr>
              <w:t xml:space="preserve"> sources of impediments </w:t>
            </w:r>
            <w:r w:rsidR="00CF37F5" w:rsidRPr="008C379A">
              <w:rPr>
                <w:sz w:val="22"/>
              </w:rPr>
              <w:t xml:space="preserve">and propose </w:t>
            </w:r>
            <w:r w:rsidR="00CD2265" w:rsidRPr="008C379A">
              <w:rPr>
                <w:sz w:val="22"/>
              </w:rPr>
              <w:t>successful practices</w:t>
            </w:r>
            <w:r w:rsidR="00CF37F5" w:rsidRPr="008C379A">
              <w:rPr>
                <w:sz w:val="22"/>
              </w:rPr>
              <w:t>.</w:t>
            </w:r>
          </w:p>
        </w:tc>
      </w:tr>
      <w:tr w:rsidR="008C379A" w:rsidRPr="008C379A" w14:paraId="3375C62D" w14:textId="77777777" w:rsidTr="005326AD">
        <w:tc>
          <w:tcPr>
            <w:tcW w:w="9975" w:type="dxa"/>
            <w:gridSpan w:val="5"/>
            <w:shd w:val="clear" w:color="auto" w:fill="8DB3E2" w:themeFill="text2" w:themeFillTint="66"/>
          </w:tcPr>
          <w:p w14:paraId="4820F578" w14:textId="77777777" w:rsidR="002C1717" w:rsidRPr="008C379A" w:rsidRDefault="002C1717" w:rsidP="002C1717">
            <w:pPr>
              <w:rPr>
                <w:b/>
                <w:szCs w:val="24"/>
              </w:rPr>
            </w:pPr>
            <w:r w:rsidRPr="008C379A">
              <w:rPr>
                <w:b/>
                <w:szCs w:val="24"/>
              </w:rPr>
              <w:lastRenderedPageBreak/>
              <w:t>Alternatives considered</w:t>
            </w:r>
          </w:p>
        </w:tc>
      </w:tr>
      <w:tr w:rsidR="008C379A" w:rsidRPr="008C379A" w14:paraId="6ACB1AC0" w14:textId="77777777" w:rsidTr="005326AD">
        <w:tc>
          <w:tcPr>
            <w:tcW w:w="9975" w:type="dxa"/>
            <w:gridSpan w:val="5"/>
            <w:shd w:val="clear" w:color="auto" w:fill="auto"/>
          </w:tcPr>
          <w:p w14:paraId="48406E0F" w14:textId="66A0E2AE" w:rsidR="002C1717" w:rsidRPr="008C379A" w:rsidRDefault="005276D9" w:rsidP="002C1717">
            <w:pPr>
              <w:spacing w:after="240"/>
              <w:rPr>
                <w:sz w:val="22"/>
              </w:rPr>
            </w:pPr>
            <w:r w:rsidRPr="008C379A">
              <w:rPr>
                <w:sz w:val="22"/>
              </w:rPr>
              <w:t>The project is likely the only one in the official statistics community solely dedicated to ML. It is also carried out by a large group with a very good mix of expertise in statistics, methodology, IT, data science and subject-matter. </w:t>
            </w:r>
            <w:r w:rsidR="008B6D4E" w:rsidRPr="008C379A">
              <w:rPr>
                <w:sz w:val="22"/>
              </w:rPr>
              <w:t>Its mandate could be passed on to another group, but</w:t>
            </w:r>
            <w:r w:rsidR="00A67D79" w:rsidRPr="008C379A">
              <w:rPr>
                <w:sz w:val="22"/>
              </w:rPr>
              <w:t xml:space="preserve"> given the size of the group and </w:t>
            </w:r>
            <w:r w:rsidR="00A3128D" w:rsidRPr="008C379A">
              <w:rPr>
                <w:sz w:val="22"/>
              </w:rPr>
              <w:t>the familiarity</w:t>
            </w:r>
            <w:r w:rsidR="00A67D79" w:rsidRPr="008C379A">
              <w:rPr>
                <w:sz w:val="22"/>
              </w:rPr>
              <w:t xml:space="preserve"> that they have gained, a dedicated manager would be required to preserve their momentum</w:t>
            </w:r>
            <w:r w:rsidR="008B6D4E" w:rsidRPr="008C379A">
              <w:rPr>
                <w:sz w:val="22"/>
              </w:rPr>
              <w:t>. Its activities could be dispersed to other groups, even outside the HLG-MOS, working on broader topics (e.g. Big Data) or specific ones (e.g. use of satellite</w:t>
            </w:r>
            <w:r w:rsidR="00952CB8" w:rsidRPr="008C379A">
              <w:rPr>
                <w:sz w:val="22"/>
              </w:rPr>
              <w:t xml:space="preserve"> images</w:t>
            </w:r>
            <w:r w:rsidR="008B6D4E" w:rsidRPr="008C379A">
              <w:rPr>
                <w:sz w:val="22"/>
              </w:rPr>
              <w:t>), but the attention to ML and advancing its use to transform processes could be reduced.</w:t>
            </w:r>
          </w:p>
        </w:tc>
      </w:tr>
      <w:tr w:rsidR="008C379A" w:rsidRPr="008C379A" w14:paraId="5BD87952" w14:textId="77777777" w:rsidTr="005326AD">
        <w:tc>
          <w:tcPr>
            <w:tcW w:w="9975" w:type="dxa"/>
            <w:gridSpan w:val="5"/>
            <w:shd w:val="clear" w:color="auto" w:fill="8DB3E2" w:themeFill="text2" w:themeFillTint="66"/>
          </w:tcPr>
          <w:p w14:paraId="0CCE27C5" w14:textId="77777777" w:rsidR="002C1717" w:rsidRPr="008C379A" w:rsidRDefault="002C1717" w:rsidP="002C1717">
            <w:pPr>
              <w:rPr>
                <w:rFonts w:asciiTheme="minorHAnsi" w:hAnsiTheme="minorHAnsi"/>
                <w:b/>
                <w:szCs w:val="24"/>
              </w:rPr>
            </w:pPr>
            <w:r w:rsidRPr="008C379A">
              <w:rPr>
                <w:rFonts w:asciiTheme="minorHAnsi" w:hAnsiTheme="minorHAnsi"/>
                <w:b/>
                <w:szCs w:val="24"/>
              </w:rPr>
              <w:t>How does it relate to the HLG-MOS vision and other activities under the HLG-MOS?</w:t>
            </w:r>
          </w:p>
        </w:tc>
      </w:tr>
      <w:tr w:rsidR="008C379A" w:rsidRPr="008C379A" w14:paraId="5149C166" w14:textId="77777777" w:rsidTr="005326AD">
        <w:trPr>
          <w:trHeight w:val="391"/>
        </w:trPr>
        <w:tc>
          <w:tcPr>
            <w:tcW w:w="9975" w:type="dxa"/>
            <w:gridSpan w:val="5"/>
          </w:tcPr>
          <w:p w14:paraId="65E9B175" w14:textId="63F615D7" w:rsidR="00065E11" w:rsidRPr="008C379A" w:rsidRDefault="00D672E2" w:rsidP="00952CB8">
            <w:pPr>
              <w:rPr>
                <w:sz w:val="22"/>
              </w:rPr>
            </w:pPr>
            <w:r w:rsidRPr="008C379A">
              <w:rPr>
                <w:sz w:val="22"/>
              </w:rPr>
              <w:t xml:space="preserve">The addition and integration of ML solutions are needed to enable NSOs to remain relevant by producing more relevant information with more detail and </w:t>
            </w:r>
            <w:r w:rsidR="00952CB8" w:rsidRPr="008C379A">
              <w:rPr>
                <w:sz w:val="22"/>
              </w:rPr>
              <w:t xml:space="preserve">in a </w:t>
            </w:r>
            <w:r w:rsidR="00A3128D" w:rsidRPr="008C379A">
              <w:rPr>
                <w:sz w:val="22"/>
              </w:rPr>
              <w:t>timelier</w:t>
            </w:r>
            <w:r w:rsidR="00952CB8" w:rsidRPr="008C379A">
              <w:rPr>
                <w:sz w:val="22"/>
              </w:rPr>
              <w:t xml:space="preserve"> fashion</w:t>
            </w:r>
            <w:r w:rsidRPr="008C379A">
              <w:rPr>
                <w:sz w:val="22"/>
              </w:rPr>
              <w:t xml:space="preserve">. At the same time, they need to be developed and implemented in a responsible manner for NSOs to remain and further grow as a trusted data authority. </w:t>
            </w:r>
            <w:r w:rsidR="00FE64C7" w:rsidRPr="008C379A">
              <w:rPr>
                <w:sz w:val="22"/>
              </w:rPr>
              <w:t xml:space="preserve">The project is fortunate to have the engagement of 38 individuals collaborating on several pilot studies and other developments. The work of the project is also supported or followed by 30 other individuals from 14 national or international organisations who have requested access to the project’s wiki pages. Once completed, all key information will be available online and </w:t>
            </w:r>
            <w:r w:rsidR="00324094" w:rsidRPr="008C379A">
              <w:rPr>
                <w:sz w:val="22"/>
              </w:rPr>
              <w:t>through a workshop.</w:t>
            </w:r>
            <w:r w:rsidR="00FE64C7" w:rsidRPr="008C379A">
              <w:rPr>
                <w:sz w:val="22"/>
              </w:rPr>
              <w:t xml:space="preserve"> </w:t>
            </w:r>
            <w:r w:rsidRPr="008C379A">
              <w:rPr>
                <w:sz w:val="22"/>
              </w:rPr>
              <w:t xml:space="preserve">  </w:t>
            </w:r>
          </w:p>
        </w:tc>
      </w:tr>
      <w:tr w:rsidR="008C379A" w:rsidRPr="008C379A" w14:paraId="6A14E09D" w14:textId="77777777" w:rsidTr="005326AD">
        <w:tc>
          <w:tcPr>
            <w:tcW w:w="9975" w:type="dxa"/>
            <w:gridSpan w:val="5"/>
            <w:shd w:val="clear" w:color="auto" w:fill="8DB3E2" w:themeFill="text2" w:themeFillTint="66"/>
          </w:tcPr>
          <w:p w14:paraId="158D557A" w14:textId="77777777" w:rsidR="002C1717" w:rsidRPr="008C379A" w:rsidRDefault="002C1717" w:rsidP="002C1717">
            <w:pPr>
              <w:rPr>
                <w:rFonts w:asciiTheme="minorHAnsi" w:hAnsiTheme="minorHAnsi"/>
                <w:b/>
                <w:szCs w:val="24"/>
              </w:rPr>
            </w:pPr>
            <w:r w:rsidRPr="008C379A">
              <w:rPr>
                <w:rFonts w:asciiTheme="minorHAnsi" w:hAnsiTheme="minorHAnsi"/>
                <w:b/>
                <w:szCs w:val="24"/>
              </w:rPr>
              <w:t>Proposed start and end dates</w:t>
            </w:r>
          </w:p>
        </w:tc>
      </w:tr>
      <w:tr w:rsidR="008C379A" w:rsidRPr="008C379A" w14:paraId="696CE5EC" w14:textId="77777777" w:rsidTr="002C1717">
        <w:tc>
          <w:tcPr>
            <w:tcW w:w="4686" w:type="dxa"/>
            <w:gridSpan w:val="2"/>
            <w:tcBorders>
              <w:right w:val="single" w:sz="4" w:space="0" w:color="auto"/>
            </w:tcBorders>
          </w:tcPr>
          <w:p w14:paraId="3DF9E930" w14:textId="17FFA5A1" w:rsidR="002C1717" w:rsidRPr="008C379A" w:rsidRDefault="002C1717" w:rsidP="002C1717">
            <w:pPr>
              <w:rPr>
                <w:rFonts w:asciiTheme="minorHAnsi" w:hAnsiTheme="minorHAnsi"/>
                <w:b/>
                <w:szCs w:val="24"/>
              </w:rPr>
            </w:pPr>
            <w:r w:rsidRPr="008C379A">
              <w:rPr>
                <w:rFonts w:asciiTheme="minorHAnsi" w:hAnsiTheme="minorHAnsi"/>
                <w:b/>
                <w:szCs w:val="24"/>
              </w:rPr>
              <w:t xml:space="preserve">Start: </w:t>
            </w:r>
            <w:r w:rsidRPr="008C379A">
              <w:rPr>
                <w:sz w:val="22"/>
              </w:rPr>
              <w:t xml:space="preserve">January </w:t>
            </w:r>
            <w:r w:rsidR="00131DC7" w:rsidRPr="008C379A">
              <w:rPr>
                <w:sz w:val="22"/>
              </w:rPr>
              <w:t>2020</w:t>
            </w:r>
          </w:p>
        </w:tc>
        <w:tc>
          <w:tcPr>
            <w:tcW w:w="5289" w:type="dxa"/>
            <w:gridSpan w:val="3"/>
            <w:tcBorders>
              <w:left w:val="single" w:sz="4" w:space="0" w:color="auto"/>
            </w:tcBorders>
          </w:tcPr>
          <w:p w14:paraId="37739D78" w14:textId="64731979" w:rsidR="002C1717" w:rsidRPr="008C379A" w:rsidRDefault="002C1717" w:rsidP="002C1717">
            <w:pPr>
              <w:rPr>
                <w:rFonts w:asciiTheme="minorHAnsi" w:hAnsiTheme="minorHAnsi"/>
                <w:szCs w:val="24"/>
              </w:rPr>
            </w:pPr>
            <w:r w:rsidRPr="008C379A">
              <w:rPr>
                <w:rFonts w:asciiTheme="minorHAnsi" w:hAnsiTheme="minorHAnsi"/>
                <w:b/>
                <w:szCs w:val="24"/>
              </w:rPr>
              <w:t xml:space="preserve">End: </w:t>
            </w:r>
            <w:r w:rsidRPr="008C379A">
              <w:rPr>
                <w:sz w:val="22"/>
              </w:rPr>
              <w:t>December 20</w:t>
            </w:r>
            <w:r w:rsidR="00131DC7" w:rsidRPr="008C379A">
              <w:rPr>
                <w:sz w:val="22"/>
              </w:rPr>
              <w:t>20</w:t>
            </w:r>
          </w:p>
        </w:tc>
      </w:tr>
      <w:tr w:rsidR="008C379A" w:rsidRPr="008C379A" w14:paraId="2FD98218" w14:textId="77777777" w:rsidTr="002243D0">
        <w:tc>
          <w:tcPr>
            <w:tcW w:w="9975" w:type="dxa"/>
            <w:gridSpan w:val="5"/>
          </w:tcPr>
          <w:p w14:paraId="47E50D1A" w14:textId="6740479C" w:rsidR="0035220A" w:rsidRPr="008C379A" w:rsidRDefault="0035220A" w:rsidP="00A3128D">
            <w:pPr>
              <w:pStyle w:val="ListParagraph"/>
              <w:numPr>
                <w:ilvl w:val="0"/>
                <w:numId w:val="11"/>
              </w:numPr>
              <w:spacing w:after="120"/>
              <w:rPr>
                <w:sz w:val="22"/>
              </w:rPr>
            </w:pPr>
            <w:r w:rsidRPr="008C379A">
              <w:rPr>
                <w:sz w:val="22"/>
              </w:rPr>
              <w:t>Complete and document pilot studies</w:t>
            </w:r>
            <w:r w:rsidR="00FE64C7" w:rsidRPr="008C379A">
              <w:rPr>
                <w:sz w:val="22"/>
              </w:rPr>
              <w:t>, including ML code</w:t>
            </w:r>
            <w:r w:rsidRPr="008C379A">
              <w:rPr>
                <w:sz w:val="22"/>
              </w:rPr>
              <w:t>: February 2020</w:t>
            </w:r>
          </w:p>
          <w:p w14:paraId="6269B8B7" w14:textId="77777777" w:rsidR="00131DC7" w:rsidRPr="008C379A" w:rsidRDefault="00131DC7" w:rsidP="00A3128D">
            <w:pPr>
              <w:pStyle w:val="ListParagraph"/>
              <w:numPr>
                <w:ilvl w:val="0"/>
                <w:numId w:val="11"/>
              </w:numPr>
              <w:spacing w:after="120"/>
              <w:rPr>
                <w:sz w:val="22"/>
              </w:rPr>
            </w:pPr>
            <w:r w:rsidRPr="008C379A">
              <w:rPr>
                <w:sz w:val="22"/>
              </w:rPr>
              <w:t>Complete summary of value-added of ML on each pilot study theme: April 2020</w:t>
            </w:r>
          </w:p>
          <w:p w14:paraId="2008B4C7" w14:textId="413D9E71" w:rsidR="00131DC7" w:rsidRPr="008C379A" w:rsidRDefault="00131DC7" w:rsidP="00A3128D">
            <w:pPr>
              <w:pStyle w:val="ListParagraph"/>
              <w:numPr>
                <w:ilvl w:val="0"/>
                <w:numId w:val="11"/>
              </w:numPr>
              <w:spacing w:after="120"/>
              <w:rPr>
                <w:sz w:val="22"/>
              </w:rPr>
            </w:pPr>
            <w:r w:rsidRPr="008C379A">
              <w:rPr>
                <w:sz w:val="22"/>
              </w:rPr>
              <w:t>Complete best practices in the implementation of ML with accompanying quality framework: June 2020</w:t>
            </w:r>
          </w:p>
          <w:p w14:paraId="2AE5A74A" w14:textId="52686658" w:rsidR="00131DC7" w:rsidRPr="008C379A" w:rsidRDefault="00131DC7" w:rsidP="00A3128D">
            <w:pPr>
              <w:pStyle w:val="ListParagraph"/>
              <w:numPr>
                <w:ilvl w:val="0"/>
                <w:numId w:val="11"/>
              </w:numPr>
              <w:spacing w:after="120"/>
              <w:rPr>
                <w:sz w:val="22"/>
              </w:rPr>
            </w:pPr>
            <w:r w:rsidRPr="008C379A">
              <w:rPr>
                <w:sz w:val="22"/>
              </w:rPr>
              <w:t>Complete review and findings of ML integration practices: September 2020</w:t>
            </w:r>
          </w:p>
          <w:p w14:paraId="0A2B109E" w14:textId="1F227A79" w:rsidR="00131DC7" w:rsidRPr="008C379A" w:rsidRDefault="00131DC7" w:rsidP="00A3128D">
            <w:pPr>
              <w:pStyle w:val="ListParagraph"/>
              <w:numPr>
                <w:ilvl w:val="0"/>
                <w:numId w:val="11"/>
              </w:numPr>
              <w:spacing w:after="120"/>
              <w:rPr>
                <w:sz w:val="22"/>
              </w:rPr>
            </w:pPr>
            <w:r w:rsidRPr="008C379A">
              <w:rPr>
                <w:sz w:val="22"/>
              </w:rPr>
              <w:t>Complete the development of a workshop: November 2020</w:t>
            </w:r>
          </w:p>
          <w:p w14:paraId="11BD8D11" w14:textId="71616130" w:rsidR="00131DC7" w:rsidRPr="008C379A" w:rsidRDefault="00131DC7" w:rsidP="00A3128D">
            <w:pPr>
              <w:pStyle w:val="ListParagraph"/>
              <w:numPr>
                <w:ilvl w:val="0"/>
                <w:numId w:val="11"/>
              </w:numPr>
              <w:spacing w:after="120"/>
            </w:pPr>
            <w:r w:rsidRPr="008C379A">
              <w:rPr>
                <w:sz w:val="22"/>
              </w:rPr>
              <w:t>Wrap-up and recommend where to move any next steps: December 2020</w:t>
            </w:r>
          </w:p>
        </w:tc>
      </w:tr>
    </w:tbl>
    <w:p w14:paraId="692239D2" w14:textId="6211E3A6" w:rsidR="004E79C1" w:rsidRPr="008C379A" w:rsidRDefault="004E79C1" w:rsidP="008C379A">
      <w:pPr>
        <w:rPr>
          <w:rFonts w:cstheme="minorHAnsi"/>
          <w:sz w:val="24"/>
          <w:szCs w:val="24"/>
          <w:lang w:val="en-US"/>
        </w:rPr>
      </w:pPr>
      <w:bookmarkStart w:id="1" w:name="_GoBack"/>
      <w:bookmarkEnd w:id="1"/>
    </w:p>
    <w:sectPr w:rsidR="004E79C1" w:rsidRPr="008C379A" w:rsidSect="00351862">
      <w:pgSz w:w="11906" w:h="16838"/>
      <w:pgMar w:top="1152" w:right="1152" w:bottom="1152" w:left="1152"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E83BE3" w14:textId="77777777" w:rsidR="00113B33" w:rsidRDefault="00113B33" w:rsidP="004E4F90">
      <w:r>
        <w:separator/>
      </w:r>
    </w:p>
  </w:endnote>
  <w:endnote w:type="continuationSeparator" w:id="0">
    <w:p w14:paraId="153571D4" w14:textId="77777777" w:rsidR="00113B33" w:rsidRDefault="00113B33" w:rsidP="004E4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4DB103" w14:textId="77777777" w:rsidR="00113B33" w:rsidRDefault="00113B33" w:rsidP="004E4F90">
      <w:r>
        <w:separator/>
      </w:r>
    </w:p>
  </w:footnote>
  <w:footnote w:type="continuationSeparator" w:id="0">
    <w:p w14:paraId="1A8F3364" w14:textId="77777777" w:rsidR="00113B33" w:rsidRDefault="00113B33" w:rsidP="004E4F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F150B"/>
    <w:multiLevelType w:val="multilevel"/>
    <w:tmpl w:val="E1FC250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B32070"/>
    <w:multiLevelType w:val="hybridMultilevel"/>
    <w:tmpl w:val="960CB2E8"/>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B490600"/>
    <w:multiLevelType w:val="hybridMultilevel"/>
    <w:tmpl w:val="A5D0904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2DB93F9A"/>
    <w:multiLevelType w:val="hybridMultilevel"/>
    <w:tmpl w:val="6AA4B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4AB32BF"/>
    <w:multiLevelType w:val="hybridMultilevel"/>
    <w:tmpl w:val="2AC416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3F84190"/>
    <w:multiLevelType w:val="hybridMultilevel"/>
    <w:tmpl w:val="97C4DB2E"/>
    <w:lvl w:ilvl="0" w:tplc="E6784A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A8053B"/>
    <w:multiLevelType w:val="multilevel"/>
    <w:tmpl w:val="DDB03D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0F0332C"/>
    <w:multiLevelType w:val="hybridMultilevel"/>
    <w:tmpl w:val="B694F69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15:restartNumberingAfterBreak="0">
    <w:nsid w:val="645E30F6"/>
    <w:multiLevelType w:val="multilevel"/>
    <w:tmpl w:val="98709B60"/>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b/>
        <w:i w:val="0"/>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74EE317E"/>
    <w:multiLevelType w:val="hybridMultilevel"/>
    <w:tmpl w:val="B7269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C2C0077"/>
    <w:multiLevelType w:val="multilevel"/>
    <w:tmpl w:val="15EE8A5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0"/>
  </w:num>
  <w:num w:numId="2">
    <w:abstractNumId w:val="6"/>
  </w:num>
  <w:num w:numId="3">
    <w:abstractNumId w:val="8"/>
  </w:num>
  <w:num w:numId="4">
    <w:abstractNumId w:val="0"/>
  </w:num>
  <w:num w:numId="5">
    <w:abstractNumId w:val="9"/>
  </w:num>
  <w:num w:numId="6">
    <w:abstractNumId w:val="4"/>
  </w:num>
  <w:num w:numId="7">
    <w:abstractNumId w:val="5"/>
  </w:num>
  <w:num w:numId="8">
    <w:abstractNumId w:val="1"/>
  </w:num>
  <w:num w:numId="9">
    <w:abstractNumId w:val="3"/>
  </w:num>
  <w:num w:numId="10">
    <w:abstractNumId w:val="2"/>
  </w:num>
  <w:num w:numId="1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laude Julien">
    <w15:presenceInfo w15:providerId="Windows Live" w15:userId="059e0d6f35e10e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1B1"/>
    <w:rsid w:val="0001228C"/>
    <w:rsid w:val="000507F4"/>
    <w:rsid w:val="00065E11"/>
    <w:rsid w:val="000736C7"/>
    <w:rsid w:val="000957FE"/>
    <w:rsid w:val="000C1B02"/>
    <w:rsid w:val="000E2CBC"/>
    <w:rsid w:val="00113B33"/>
    <w:rsid w:val="00131DC7"/>
    <w:rsid w:val="001457E5"/>
    <w:rsid w:val="00172450"/>
    <w:rsid w:val="001B57E8"/>
    <w:rsid w:val="001B7028"/>
    <w:rsid w:val="001D131C"/>
    <w:rsid w:val="001D2187"/>
    <w:rsid w:val="00212999"/>
    <w:rsid w:val="002214E1"/>
    <w:rsid w:val="00284B48"/>
    <w:rsid w:val="002C1717"/>
    <w:rsid w:val="00302926"/>
    <w:rsid w:val="00324094"/>
    <w:rsid w:val="00351862"/>
    <w:rsid w:val="0035220A"/>
    <w:rsid w:val="00397639"/>
    <w:rsid w:val="00426424"/>
    <w:rsid w:val="0042690E"/>
    <w:rsid w:val="004551B1"/>
    <w:rsid w:val="0049550D"/>
    <w:rsid w:val="004A1B2E"/>
    <w:rsid w:val="004E4F90"/>
    <w:rsid w:val="004E79C1"/>
    <w:rsid w:val="005276D9"/>
    <w:rsid w:val="005326AD"/>
    <w:rsid w:val="00560187"/>
    <w:rsid w:val="0057785A"/>
    <w:rsid w:val="005A2F4B"/>
    <w:rsid w:val="005F5433"/>
    <w:rsid w:val="006530E5"/>
    <w:rsid w:val="006550D8"/>
    <w:rsid w:val="006C0A3B"/>
    <w:rsid w:val="006F215A"/>
    <w:rsid w:val="007B3A7C"/>
    <w:rsid w:val="007F20D3"/>
    <w:rsid w:val="00843355"/>
    <w:rsid w:val="0089169C"/>
    <w:rsid w:val="00893A42"/>
    <w:rsid w:val="008B6D4E"/>
    <w:rsid w:val="008C379A"/>
    <w:rsid w:val="008E7E88"/>
    <w:rsid w:val="0093566E"/>
    <w:rsid w:val="0094085C"/>
    <w:rsid w:val="00952CB8"/>
    <w:rsid w:val="00965880"/>
    <w:rsid w:val="0097630F"/>
    <w:rsid w:val="009D3DBA"/>
    <w:rsid w:val="00A31019"/>
    <w:rsid w:val="00A3128D"/>
    <w:rsid w:val="00A67D79"/>
    <w:rsid w:val="00A77F79"/>
    <w:rsid w:val="00A87721"/>
    <w:rsid w:val="00B37656"/>
    <w:rsid w:val="00BA14F3"/>
    <w:rsid w:val="00BB2C7C"/>
    <w:rsid w:val="00C73896"/>
    <w:rsid w:val="00CD2265"/>
    <w:rsid w:val="00CE0BD2"/>
    <w:rsid w:val="00CE2F8B"/>
    <w:rsid w:val="00CF178E"/>
    <w:rsid w:val="00CF37F5"/>
    <w:rsid w:val="00D455E4"/>
    <w:rsid w:val="00D672E2"/>
    <w:rsid w:val="00DA0AFB"/>
    <w:rsid w:val="00E62780"/>
    <w:rsid w:val="00EA50EF"/>
    <w:rsid w:val="00EB57B6"/>
    <w:rsid w:val="00F24557"/>
    <w:rsid w:val="00FB26FD"/>
    <w:rsid w:val="00FD3B04"/>
    <w:rsid w:val="00FE64C7"/>
    <w:rsid w:val="00FF565D"/>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19B5F3"/>
  <w15:docId w15:val="{56B56191-6110-44DE-A698-4A993B2E0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51B1"/>
    <w:rPr>
      <w:rFonts w:ascii="Tahoma" w:hAnsi="Tahoma" w:cs="Tahoma"/>
      <w:sz w:val="16"/>
      <w:szCs w:val="16"/>
    </w:rPr>
  </w:style>
  <w:style w:type="character" w:customStyle="1" w:styleId="BalloonTextChar">
    <w:name w:val="Balloon Text Char"/>
    <w:basedOn w:val="DefaultParagraphFont"/>
    <w:link w:val="BalloonText"/>
    <w:uiPriority w:val="99"/>
    <w:semiHidden/>
    <w:rsid w:val="004551B1"/>
    <w:rPr>
      <w:rFonts w:ascii="Tahoma" w:hAnsi="Tahoma" w:cs="Tahoma"/>
      <w:sz w:val="16"/>
      <w:szCs w:val="16"/>
    </w:rPr>
  </w:style>
  <w:style w:type="paragraph" w:styleId="ListParagraph">
    <w:name w:val="List Paragraph"/>
    <w:basedOn w:val="Normal"/>
    <w:uiPriority w:val="34"/>
    <w:qFormat/>
    <w:rsid w:val="000507F4"/>
    <w:pPr>
      <w:ind w:left="720"/>
      <w:contextualSpacing/>
    </w:pPr>
    <w:rPr>
      <w:rFonts w:ascii="Calibri" w:hAnsi="Calibri"/>
      <w:sz w:val="24"/>
      <w:lang w:val="en-AU"/>
    </w:rPr>
  </w:style>
  <w:style w:type="table" w:styleId="TableGrid">
    <w:name w:val="Table Grid"/>
    <w:basedOn w:val="TableNormal"/>
    <w:uiPriority w:val="59"/>
    <w:rsid w:val="000507F4"/>
    <w:rPr>
      <w:rFonts w:ascii="Calibri" w:hAnsi="Calibri"/>
      <w:sz w:val="24"/>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7639"/>
  </w:style>
  <w:style w:type="character" w:styleId="CommentReference">
    <w:name w:val="annotation reference"/>
    <w:basedOn w:val="DefaultParagraphFont"/>
    <w:uiPriority w:val="99"/>
    <w:semiHidden/>
    <w:unhideWhenUsed/>
    <w:rsid w:val="0042690E"/>
    <w:rPr>
      <w:sz w:val="16"/>
      <w:szCs w:val="16"/>
    </w:rPr>
  </w:style>
  <w:style w:type="paragraph" w:styleId="CommentText">
    <w:name w:val="annotation text"/>
    <w:basedOn w:val="Normal"/>
    <w:link w:val="CommentTextChar"/>
    <w:uiPriority w:val="99"/>
    <w:semiHidden/>
    <w:unhideWhenUsed/>
    <w:rsid w:val="0042690E"/>
    <w:rPr>
      <w:sz w:val="20"/>
      <w:szCs w:val="20"/>
    </w:rPr>
  </w:style>
  <w:style w:type="character" w:customStyle="1" w:styleId="CommentTextChar">
    <w:name w:val="Comment Text Char"/>
    <w:basedOn w:val="DefaultParagraphFont"/>
    <w:link w:val="CommentText"/>
    <w:uiPriority w:val="99"/>
    <w:semiHidden/>
    <w:rsid w:val="0042690E"/>
    <w:rPr>
      <w:sz w:val="20"/>
      <w:szCs w:val="20"/>
    </w:rPr>
  </w:style>
  <w:style w:type="paragraph" w:styleId="CommentSubject">
    <w:name w:val="annotation subject"/>
    <w:basedOn w:val="CommentText"/>
    <w:next w:val="CommentText"/>
    <w:link w:val="CommentSubjectChar"/>
    <w:uiPriority w:val="99"/>
    <w:semiHidden/>
    <w:unhideWhenUsed/>
    <w:rsid w:val="0042690E"/>
    <w:rPr>
      <w:b/>
      <w:bCs/>
    </w:rPr>
  </w:style>
  <w:style w:type="character" w:customStyle="1" w:styleId="CommentSubjectChar">
    <w:name w:val="Comment Subject Char"/>
    <w:basedOn w:val="CommentTextChar"/>
    <w:link w:val="CommentSubject"/>
    <w:uiPriority w:val="99"/>
    <w:semiHidden/>
    <w:rsid w:val="0042690E"/>
    <w:rPr>
      <w:b/>
      <w:bCs/>
      <w:sz w:val="20"/>
      <w:szCs w:val="20"/>
    </w:rPr>
  </w:style>
  <w:style w:type="character" w:styleId="Hyperlink">
    <w:name w:val="Hyperlink"/>
    <w:basedOn w:val="DefaultParagraphFont"/>
    <w:uiPriority w:val="99"/>
    <w:unhideWhenUsed/>
    <w:rsid w:val="005A2F4B"/>
    <w:rPr>
      <w:color w:val="0000FF" w:themeColor="hyperlink"/>
      <w:u w:val="single"/>
    </w:rPr>
  </w:style>
  <w:style w:type="paragraph" w:styleId="Header">
    <w:name w:val="header"/>
    <w:basedOn w:val="Normal"/>
    <w:link w:val="HeaderChar"/>
    <w:uiPriority w:val="99"/>
    <w:unhideWhenUsed/>
    <w:rsid w:val="004E4F90"/>
    <w:pPr>
      <w:tabs>
        <w:tab w:val="center" w:pos="4513"/>
        <w:tab w:val="right" w:pos="9026"/>
      </w:tabs>
    </w:pPr>
  </w:style>
  <w:style w:type="character" w:customStyle="1" w:styleId="HeaderChar">
    <w:name w:val="Header Char"/>
    <w:basedOn w:val="DefaultParagraphFont"/>
    <w:link w:val="Header"/>
    <w:uiPriority w:val="99"/>
    <w:rsid w:val="004E4F90"/>
  </w:style>
  <w:style w:type="paragraph" w:styleId="Footer">
    <w:name w:val="footer"/>
    <w:basedOn w:val="Normal"/>
    <w:link w:val="FooterChar"/>
    <w:uiPriority w:val="99"/>
    <w:unhideWhenUsed/>
    <w:rsid w:val="004E4F90"/>
    <w:pPr>
      <w:tabs>
        <w:tab w:val="center" w:pos="4513"/>
        <w:tab w:val="right" w:pos="9026"/>
      </w:tabs>
    </w:pPr>
  </w:style>
  <w:style w:type="character" w:customStyle="1" w:styleId="FooterChar">
    <w:name w:val="Footer Char"/>
    <w:basedOn w:val="DefaultParagraphFont"/>
    <w:link w:val="Footer"/>
    <w:uiPriority w:val="99"/>
    <w:rsid w:val="004E4F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1843419">
      <w:bodyDiv w:val="1"/>
      <w:marLeft w:val="0"/>
      <w:marRight w:val="0"/>
      <w:marTop w:val="0"/>
      <w:marBottom w:val="0"/>
      <w:divBdr>
        <w:top w:val="none" w:sz="0" w:space="0" w:color="auto"/>
        <w:left w:val="none" w:sz="0" w:space="0" w:color="auto"/>
        <w:bottom w:val="none" w:sz="0" w:space="0" w:color="auto"/>
        <w:right w:val="none" w:sz="0" w:space="0" w:color="auto"/>
      </w:divBdr>
    </w:div>
    <w:div w:id="204343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tatswiki.unece.org/display/MLP/Working+docu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577B3C-E3C0-48DF-84F6-1398EAAB8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3</Pages>
  <Words>1202</Words>
  <Characters>6853</Characters>
  <Application>Microsoft Office Word</Application>
  <DocSecurity>0</DocSecurity>
  <Lines>57</Lines>
  <Paragraphs>16</Paragraphs>
  <ScaleCrop>false</ScaleCrop>
  <HeadingPairs>
    <vt:vector size="6" baseType="variant">
      <vt:variant>
        <vt:lpstr>Title</vt:lpstr>
      </vt:variant>
      <vt:variant>
        <vt:i4>1</vt:i4>
      </vt:variant>
      <vt:variant>
        <vt:lpstr>Tittel</vt:lpstr>
      </vt:variant>
      <vt:variant>
        <vt:i4>1</vt:i4>
      </vt:variant>
      <vt:variant>
        <vt:lpstr>Titel</vt:lpstr>
      </vt:variant>
      <vt:variant>
        <vt:i4>1</vt:i4>
      </vt:variant>
    </vt:vector>
  </HeadingPairs>
  <TitlesOfParts>
    <vt:vector size="3" baseType="lpstr">
      <vt:lpstr/>
      <vt:lpstr/>
      <vt:lpstr/>
    </vt:vector>
  </TitlesOfParts>
  <Company>UNECE</Company>
  <LinksUpToDate>false</LinksUpToDate>
  <CharactersWithSpaces>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dc:creator>
  <cp:keywords>HLG2019; SMMU; ModernStats</cp:keywords>
  <cp:lastModifiedBy>Tetyana Kolomiyets</cp:lastModifiedBy>
  <cp:revision>4</cp:revision>
  <cp:lastPrinted>2019-11-19T16:59:00Z</cp:lastPrinted>
  <dcterms:created xsi:type="dcterms:W3CDTF">2019-11-07T16:32:00Z</dcterms:created>
  <dcterms:modified xsi:type="dcterms:W3CDTF">2019-11-19T16:59:00Z</dcterms:modified>
  <cp:category>project proposal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