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E5" w:rsidRDefault="002474E4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240" cy="4216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en-US"/>
        </w:rPr>
        <w:t>UNECE High-level Group for the</w:t>
      </w:r>
      <w:r>
        <w:rPr>
          <w:b/>
          <w:sz w:val="28"/>
          <w:szCs w:val="28"/>
          <w:lang w:val="en-US"/>
        </w:rPr>
        <w:br/>
      </w:r>
      <w:proofErr w:type="spellStart"/>
      <w:r>
        <w:rPr>
          <w:b/>
          <w:sz w:val="28"/>
          <w:szCs w:val="28"/>
          <w:lang w:val="en-US"/>
        </w:rPr>
        <w:t>Modernisation</w:t>
      </w:r>
      <w:proofErr w:type="spellEnd"/>
      <w:r>
        <w:rPr>
          <w:b/>
          <w:sz w:val="28"/>
          <w:szCs w:val="28"/>
          <w:lang w:val="en-US"/>
        </w:rPr>
        <w:t xml:space="preserve"> of Official Statistics</w:t>
      </w:r>
    </w:p>
    <w:p w:rsidR="007971E5" w:rsidRDefault="007971E5"/>
    <w:p w:rsidR="007971E5" w:rsidRDefault="002474E4">
      <w:pPr>
        <w:tabs>
          <w:tab w:val="left" w:pos="0"/>
          <w:tab w:val="left" w:pos="5940"/>
          <w:tab w:val="left" w:pos="6939"/>
          <w:tab w:val="right" w:pos="9356"/>
        </w:tabs>
        <w:jc w:val="center"/>
      </w:pPr>
      <w:r>
        <w:rPr>
          <w:b/>
          <w:sz w:val="28"/>
          <w:szCs w:val="28"/>
          <w:lang w:val="en-US"/>
        </w:rPr>
        <w:t xml:space="preserve">Business Case for </w:t>
      </w:r>
      <w:r>
        <w:rPr>
          <w:b/>
          <w:color w:val="FF0000"/>
          <w:sz w:val="28"/>
          <w:szCs w:val="28"/>
          <w:lang w:val="en-US" w:eastAsia="zh-CN"/>
        </w:rPr>
        <w:t>National Data Strategy</w:t>
      </w:r>
    </w:p>
    <w:p w:rsidR="007971E5" w:rsidRDefault="007971E5"/>
    <w:tbl>
      <w:tblPr>
        <w:tblW w:w="9900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00"/>
      </w:tblGrid>
      <w:tr w:rsidR="007971E5"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971E5" w:rsidRDefault="002474E4" w:rsidP="008B773B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</w:pPr>
            <w:r>
              <w:rPr>
                <w:rFonts w:cstheme="minorHAnsi"/>
                <w:lang w:val="en-US"/>
              </w:rPr>
              <w:t xml:space="preserve">This business case was prepared by C. Vaccari, M. </w:t>
            </w:r>
            <w:proofErr w:type="spellStart"/>
            <w:r>
              <w:rPr>
                <w:rFonts w:cstheme="minorHAnsi"/>
                <w:lang w:val="en-US"/>
              </w:rPr>
              <w:t>Scannapieco</w:t>
            </w:r>
            <w:proofErr w:type="spellEnd"/>
            <w:r>
              <w:rPr>
                <w:rFonts w:cstheme="minorHAnsi"/>
                <w:lang w:val="en-US"/>
              </w:rPr>
              <w:t xml:space="preserve"> and is submitted to the HLG-MOS for their approval.</w:t>
            </w:r>
          </w:p>
        </w:tc>
      </w:tr>
    </w:tbl>
    <w:p w:rsidR="007971E5" w:rsidRDefault="007971E5">
      <w:pPr>
        <w:rPr>
          <w:sz w:val="16"/>
          <w:szCs w:val="16"/>
        </w:rPr>
      </w:pPr>
    </w:p>
    <w:p w:rsidR="007971E5" w:rsidRDefault="007971E5">
      <w:pPr>
        <w:rPr>
          <w:sz w:val="16"/>
          <w:szCs w:val="16"/>
        </w:rPr>
      </w:pPr>
    </w:p>
    <w:tbl>
      <w:tblPr>
        <w:tblStyle w:val="Grigliatabella"/>
        <w:tblW w:w="9975" w:type="dxa"/>
        <w:tblInd w:w="-147" w:type="dxa"/>
        <w:tblLook w:val="04A0" w:firstRow="1" w:lastRow="0" w:firstColumn="1" w:lastColumn="0" w:noHBand="0" w:noVBand="1"/>
      </w:tblPr>
      <w:tblGrid>
        <w:gridCol w:w="600"/>
        <w:gridCol w:w="4086"/>
        <w:gridCol w:w="226"/>
        <w:gridCol w:w="587"/>
        <w:gridCol w:w="4476"/>
      </w:tblGrid>
      <w:tr w:rsidR="007971E5">
        <w:tc>
          <w:tcPr>
            <w:tcW w:w="9974" w:type="dxa"/>
            <w:gridSpan w:val="5"/>
            <w:shd w:val="clear" w:color="auto" w:fill="8DB3E2" w:themeFill="text2" w:themeFillTint="66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Type of Activity </w:t>
            </w:r>
          </w:p>
        </w:tc>
      </w:tr>
      <w:tr w:rsidR="007971E5">
        <w:tc>
          <w:tcPr>
            <w:tcW w:w="599" w:type="dxa"/>
            <w:shd w:val="clear" w:color="auto" w:fill="auto"/>
          </w:tcPr>
          <w:sdt>
            <w:sdtPr>
              <w:id w:val="13996485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971E5" w:rsidRDefault="002474E4">
                <w:pPr>
                  <w:rPr>
                    <w:sz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x</w:t>
                </w:r>
              </w:p>
            </w:sdtContent>
          </w:sdt>
        </w:tc>
        <w:tc>
          <w:tcPr>
            <w:tcW w:w="4312" w:type="dxa"/>
            <w:gridSpan w:val="2"/>
            <w:shd w:val="clear" w:color="auto" w:fill="auto"/>
          </w:tcPr>
          <w:p w:rsidR="007971E5" w:rsidRDefault="002474E4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New project</w:t>
            </w:r>
          </w:p>
        </w:tc>
        <w:tc>
          <w:tcPr>
            <w:tcW w:w="587" w:type="dxa"/>
            <w:shd w:val="clear" w:color="auto" w:fill="auto"/>
          </w:tcPr>
          <w:sdt>
            <w:sdtPr>
              <w:id w:val="165226275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971E5" w:rsidRDefault="002474E4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476" w:type="dxa"/>
            <w:shd w:val="clear" w:color="auto" w:fill="auto"/>
          </w:tcPr>
          <w:p w:rsidR="007971E5" w:rsidRDefault="002474E4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New activity</w:t>
            </w:r>
          </w:p>
        </w:tc>
      </w:tr>
      <w:tr w:rsidR="007971E5">
        <w:tc>
          <w:tcPr>
            <w:tcW w:w="599" w:type="dxa"/>
            <w:shd w:val="clear" w:color="auto" w:fill="auto"/>
          </w:tcPr>
          <w:sdt>
            <w:sdtPr>
              <w:id w:val="1885681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971E5" w:rsidRDefault="002474E4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12" w:type="dxa"/>
            <w:gridSpan w:val="2"/>
            <w:shd w:val="clear" w:color="auto" w:fill="auto"/>
          </w:tcPr>
          <w:p w:rsidR="007971E5" w:rsidRDefault="002474E4">
            <w:pPr>
              <w:rPr>
                <w:sz w:val="24"/>
              </w:rPr>
            </w:pPr>
            <w:r>
              <w:rPr>
                <w:sz w:val="24"/>
                <w:szCs w:val="24"/>
              </w:rPr>
              <w:t>Extension of existing project</w:t>
            </w:r>
          </w:p>
        </w:tc>
        <w:tc>
          <w:tcPr>
            <w:tcW w:w="587" w:type="dxa"/>
            <w:shd w:val="clear" w:color="auto" w:fill="auto"/>
          </w:tcPr>
          <w:sdt>
            <w:sdtPr>
              <w:id w:val="76153216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971E5" w:rsidRDefault="002474E4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476" w:type="dxa"/>
            <w:shd w:val="clear" w:color="auto" w:fill="auto"/>
          </w:tcPr>
          <w:p w:rsidR="007971E5" w:rsidRDefault="002474E4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Extension of existing activity</w:t>
            </w:r>
          </w:p>
        </w:tc>
      </w:tr>
      <w:tr w:rsidR="007971E5">
        <w:tc>
          <w:tcPr>
            <w:tcW w:w="4911" w:type="dxa"/>
            <w:gridSpan w:val="3"/>
            <w:shd w:val="clear" w:color="auto" w:fill="auto"/>
          </w:tcPr>
          <w:p w:rsidR="007971E5" w:rsidRDefault="002474E4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Projects are undertaken by separate project teams. Projects are expected to produce a significant contribution to achieving the HLG-MOS vision</w:t>
            </w:r>
          </w:p>
          <w:p w:rsidR="007971E5" w:rsidRDefault="007971E5">
            <w:pPr>
              <w:rPr>
                <w:szCs w:val="24"/>
              </w:rPr>
            </w:pPr>
          </w:p>
        </w:tc>
        <w:tc>
          <w:tcPr>
            <w:tcW w:w="5063" w:type="dxa"/>
            <w:gridSpan w:val="2"/>
            <w:shd w:val="clear" w:color="auto" w:fill="auto"/>
          </w:tcPr>
          <w:p w:rsidR="007971E5" w:rsidRDefault="002474E4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Activities are undertaken by Modernisation Groups. These activities produce smaller, more detailed outputs to help achieve the HLG-MOS vision</w:t>
            </w:r>
          </w:p>
        </w:tc>
      </w:tr>
      <w:tr w:rsidR="007971E5">
        <w:tc>
          <w:tcPr>
            <w:tcW w:w="9974" w:type="dxa"/>
            <w:gridSpan w:val="5"/>
            <w:shd w:val="clear" w:color="auto" w:fill="auto"/>
          </w:tcPr>
          <w:p w:rsidR="007971E5" w:rsidRDefault="002474E4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See here for more details: https://statswiki.unece.org/display/hlgbas/HLG-MOS+Strategy</w:t>
            </w:r>
          </w:p>
        </w:tc>
      </w:tr>
      <w:tr w:rsidR="007971E5">
        <w:tc>
          <w:tcPr>
            <w:tcW w:w="9974" w:type="dxa"/>
            <w:gridSpan w:val="5"/>
            <w:shd w:val="clear" w:color="auto" w:fill="8DB3E2" w:themeFill="text2" w:themeFillTint="66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Purpose</w:t>
            </w:r>
          </w:p>
        </w:tc>
      </w:tr>
      <w:tr w:rsidR="007971E5">
        <w:tc>
          <w:tcPr>
            <w:tcW w:w="9974" w:type="dxa"/>
            <w:gridSpan w:val="5"/>
            <w:shd w:val="clear" w:color="auto" w:fill="FFFFFF" w:themeFill="background1"/>
          </w:tcPr>
          <w:p w:rsidR="007971E5" w:rsidRDefault="002474E4">
            <w:pPr>
              <w:pStyle w:val="Corpotesto"/>
              <w:rPr>
                <w:lang w:val="en-GB"/>
              </w:rPr>
            </w:pPr>
            <w:r>
              <w:rPr>
                <w:color w:val="000000"/>
              </w:rPr>
              <w:t xml:space="preserve">In the framework of a “National Data Strategy” (NDS), the NSIs </w:t>
            </w:r>
            <w:r w:rsidRPr="00616940">
              <w:rPr>
                <w:bCs/>
                <w:color w:val="000000"/>
              </w:rPr>
              <w:t>roles</w:t>
            </w:r>
            <w:r>
              <w:rPr>
                <w:color w:val="000000"/>
              </w:rPr>
              <w:t xml:space="preserve"> in different countries</w:t>
            </w:r>
            <w:r w:rsidR="009533DB">
              <w:rPr>
                <w:color w:val="000000"/>
              </w:rPr>
              <w:t xml:space="preserve"> do share some similarities but can also be very different</w:t>
            </w:r>
            <w:r>
              <w:rPr>
                <w:color w:val="000000"/>
              </w:rPr>
              <w:t>.</w:t>
            </w:r>
            <w:r w:rsidR="009533DB">
              <w:rPr>
                <w:color w:val="000000"/>
              </w:rPr>
              <w:t xml:space="preserve"> This project aims to address the goal of exploiting how NSIs can better serve the public good within a NDS by investigating: (i) a framework to support strategic decisions, including </w:t>
            </w:r>
            <w:r>
              <w:rPr>
                <w:color w:val="000000"/>
              </w:rPr>
              <w:t>key dimensions, actors and actions</w:t>
            </w:r>
            <w:r w:rsidR="009533DB">
              <w:rPr>
                <w:color w:val="000000"/>
              </w:rPr>
              <w:t>, and (ii)</w:t>
            </w:r>
            <w:r>
              <w:rPr>
                <w:color w:val="000000"/>
              </w:rPr>
              <w:t xml:space="preserve">  </w:t>
            </w:r>
            <w:r w:rsidR="009533DB">
              <w:rPr>
                <w:color w:val="000000"/>
              </w:rPr>
              <w:t>the technical feasibility of implementing a National-level data hub, including Public Sector Data.</w:t>
            </w:r>
          </w:p>
        </w:tc>
      </w:tr>
      <w:tr w:rsidR="007971E5">
        <w:tc>
          <w:tcPr>
            <w:tcW w:w="9974" w:type="dxa"/>
            <w:gridSpan w:val="5"/>
            <w:shd w:val="clear" w:color="auto" w:fill="8DB3E2" w:themeFill="text2" w:themeFillTint="66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Description of the activity</w:t>
            </w:r>
          </w:p>
        </w:tc>
      </w:tr>
      <w:tr w:rsidR="007971E5">
        <w:tc>
          <w:tcPr>
            <w:tcW w:w="9974" w:type="dxa"/>
            <w:gridSpan w:val="5"/>
            <w:shd w:val="clear" w:color="auto" w:fill="auto"/>
          </w:tcPr>
          <w:p w:rsidR="007971E5" w:rsidRDefault="002474E4">
            <w:pPr>
              <w:pStyle w:val="Corpotesto"/>
            </w:pPr>
            <w:r>
              <w:rPr>
                <w:color w:val="000000"/>
              </w:rPr>
              <w:t>The project will have following outcomes:</w:t>
            </w:r>
          </w:p>
          <w:p w:rsidR="007971E5" w:rsidRDefault="002474E4">
            <w:pPr>
              <w:pStyle w:val="Corpotesto"/>
              <w:numPr>
                <w:ilvl w:val="0"/>
                <w:numId w:val="3"/>
              </w:numPr>
            </w:pPr>
            <w:r>
              <w:rPr>
                <w:color w:val="000000"/>
              </w:rPr>
              <w:t>Review of current roles of NSIs inside a NDS</w:t>
            </w:r>
          </w:p>
          <w:p w:rsidR="007971E5" w:rsidRDefault="002474E4">
            <w:pPr>
              <w:pStyle w:val="Corpotesto"/>
              <w:numPr>
                <w:ilvl w:val="0"/>
                <w:numId w:val="3"/>
              </w:numPr>
            </w:pPr>
            <w:r>
              <w:rPr>
                <w:color w:val="000000"/>
              </w:rPr>
              <w:t>Analysis of main “dimensions” composing a NDS</w:t>
            </w:r>
          </w:p>
          <w:p w:rsidR="007971E5" w:rsidRDefault="00616940">
            <w:pPr>
              <w:pStyle w:val="Corpotesto"/>
              <w:numPr>
                <w:ilvl w:val="0"/>
                <w:numId w:val="3"/>
              </w:numPr>
            </w:pPr>
            <w:ins w:id="0" w:author="Carlo Vaccari" w:date="2018-09-24T19:00:00Z">
              <w:r>
                <w:rPr>
                  <w:color w:val="000000"/>
                </w:rPr>
                <w:t>Use-case: the implementation of National Data Hub</w:t>
              </w:r>
            </w:ins>
            <w:del w:id="1" w:author="Carlo Vaccari" w:date="2018-09-24T19:00:00Z">
              <w:r w:rsidR="002474E4" w:rsidDel="00616940">
                <w:rPr>
                  <w:color w:val="000000"/>
                </w:rPr>
                <w:delText>Guidelines and suggestions for NSIs to improve their relevance within a NDS</w:delText>
              </w:r>
            </w:del>
          </w:p>
          <w:p w:rsidR="007971E5" w:rsidRDefault="002474E4">
            <w:pPr>
              <w:rPr>
                <w:ins w:id="2" w:author="Carlo Vaccari" w:date="2018-09-24T19:01:00Z"/>
                <w:color w:val="000000"/>
              </w:rPr>
            </w:pPr>
            <w:r>
              <w:rPr>
                <w:color w:val="000000"/>
              </w:rPr>
              <w:t>Activities will be carried out according to the following 3 work packages:</w:t>
            </w:r>
          </w:p>
          <w:p w:rsidR="00616940" w:rsidRDefault="00616940"/>
          <w:p w:rsidR="007971E5" w:rsidRDefault="002474E4">
            <w:pPr>
              <w:pStyle w:val="Corpotesto"/>
            </w:pPr>
            <w:r>
              <w:rPr>
                <w:b/>
                <w:bCs/>
                <w:color w:val="000000"/>
              </w:rPr>
              <w:t>WP1</w:t>
            </w:r>
            <w:r>
              <w:rPr>
                <w:color w:val="000000"/>
              </w:rPr>
              <w:t xml:space="preserve"> - Review of current roles of NSIs inside NDS, </w:t>
            </w:r>
            <w:proofErr w:type="spellStart"/>
            <w:r>
              <w:rPr>
                <w:color w:val="000000"/>
              </w:rPr>
              <w:t>analyzing</w:t>
            </w:r>
            <w:proofErr w:type="spellEnd"/>
            <w:r>
              <w:rPr>
                <w:color w:val="000000"/>
              </w:rPr>
              <w:t xml:space="preserve"> the NSI centrality in the system, the roles for NSI, Other National Authorities (ONAs) and private partners. Focus on Governance, People aspects (skills, roles), Environment (infrastructure, tools, legislation), </w:t>
            </w:r>
          </w:p>
          <w:p w:rsidR="007971E5" w:rsidRDefault="002474E4">
            <w:pPr>
              <w:pStyle w:val="Corpotesto"/>
            </w:pPr>
            <w:r>
              <w:rPr>
                <w:b/>
                <w:bCs/>
                <w:color w:val="000000"/>
              </w:rPr>
              <w:t>WP2</w:t>
            </w:r>
            <w:r>
              <w:rPr>
                <w:color w:val="000000"/>
              </w:rPr>
              <w:t xml:space="preserve"> - Analysis of main “dimensions” composing  a National Data Strategy. A first list of main “dimensions”</w:t>
            </w:r>
            <w:r w:rsidR="000D71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could include:</w:t>
            </w:r>
          </w:p>
          <w:p w:rsidR="007971E5" w:rsidRDefault="002474E4">
            <w:pPr>
              <w:pStyle w:val="Corpotesto"/>
              <w:numPr>
                <w:ilvl w:val="0"/>
                <w:numId w:val="1"/>
              </w:numPr>
            </w:pPr>
            <w:r>
              <w:rPr>
                <w:color w:val="000000"/>
              </w:rPr>
              <w:t>Metadata definition – Data Integration</w:t>
            </w:r>
          </w:p>
          <w:p w:rsidR="007971E5" w:rsidRDefault="002474E4">
            <w:pPr>
              <w:pStyle w:val="Corpotesto"/>
              <w:numPr>
                <w:ilvl w:val="0"/>
                <w:numId w:val="1"/>
              </w:numPr>
            </w:pPr>
            <w:r>
              <w:rPr>
                <w:color w:val="000000"/>
              </w:rPr>
              <w:t>Data Access – Privacy Management (GDPR)</w:t>
            </w:r>
          </w:p>
          <w:p w:rsidR="007971E5" w:rsidRDefault="002474E4">
            <w:pPr>
              <w:pStyle w:val="Corpotesto"/>
              <w:numPr>
                <w:ilvl w:val="0"/>
                <w:numId w:val="1"/>
              </w:numPr>
            </w:pPr>
            <w:r>
              <w:rPr>
                <w:color w:val="000000"/>
              </w:rPr>
              <w:t>Data Quality – Cleaning/Transforming</w:t>
            </w:r>
          </w:p>
          <w:p w:rsidR="000D7150" w:rsidRDefault="002474E4">
            <w:pPr>
              <w:pStyle w:val="Corpotesto"/>
              <w:rPr>
                <w:color w:val="000000"/>
              </w:rPr>
            </w:pPr>
            <w:r>
              <w:rPr>
                <w:color w:val="000000"/>
              </w:rPr>
              <w:t xml:space="preserve">For each dimension </w:t>
            </w:r>
            <w:r w:rsidR="000D7150">
              <w:rPr>
                <w:color w:val="000000"/>
              </w:rPr>
              <w:t>will be analysed:</w:t>
            </w:r>
          </w:p>
          <w:p w:rsidR="007971E5" w:rsidRPr="00616940" w:rsidRDefault="002474E4" w:rsidP="00616940">
            <w:pPr>
              <w:pStyle w:val="Corpotesto"/>
              <w:numPr>
                <w:ilvl w:val="0"/>
                <w:numId w:val="5"/>
              </w:numPr>
            </w:pPr>
            <w:r>
              <w:rPr>
                <w:color w:val="000000"/>
              </w:rPr>
              <w:t xml:space="preserve">the possible roles for NSIs </w:t>
            </w:r>
            <w:r w:rsidR="000D7150">
              <w:rPr>
                <w:color w:val="000000"/>
              </w:rPr>
              <w:t xml:space="preserve">and for other actors </w:t>
            </w:r>
            <w:r>
              <w:rPr>
                <w:color w:val="000000"/>
              </w:rPr>
              <w:t xml:space="preserve">involved </w:t>
            </w:r>
          </w:p>
          <w:p w:rsidR="000D7150" w:rsidRDefault="000D7150" w:rsidP="00616940">
            <w:pPr>
              <w:pStyle w:val="Corpotesto"/>
              <w:numPr>
                <w:ilvl w:val="0"/>
                <w:numId w:val="5"/>
              </w:numPr>
              <w:rPr>
                <w:lang w:val="en-GB"/>
              </w:rPr>
            </w:pPr>
            <w:r>
              <w:rPr>
                <w:color w:val="000000"/>
              </w:rPr>
              <w:t>the software tools and the architectures available for the implementation of NDS</w:t>
            </w:r>
          </w:p>
          <w:p w:rsidR="000D7150" w:rsidDel="00616940" w:rsidRDefault="000D7150">
            <w:pPr>
              <w:pStyle w:val="Corpotesto"/>
              <w:rPr>
                <w:del w:id="3" w:author="Carlo Vaccari" w:date="2018-09-24T19:01:00Z"/>
                <w:b/>
                <w:bCs/>
                <w:color w:val="000000"/>
              </w:rPr>
            </w:pPr>
            <w:bookmarkStart w:id="4" w:name="_GoBack"/>
            <w:bookmarkEnd w:id="4"/>
          </w:p>
          <w:p w:rsidR="000D7150" w:rsidRDefault="000D7150">
            <w:pPr>
              <w:pStyle w:val="Corpotesto"/>
              <w:rPr>
                <w:b/>
                <w:bCs/>
                <w:color w:val="000000"/>
              </w:rPr>
            </w:pPr>
          </w:p>
          <w:p w:rsidR="000D7150" w:rsidRDefault="002474E4">
            <w:pPr>
              <w:pStyle w:val="Corpotes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WP3</w:t>
            </w:r>
            <w:r>
              <w:rPr>
                <w:color w:val="000000"/>
              </w:rPr>
              <w:t xml:space="preserve"> </w:t>
            </w:r>
            <w:r w:rsidR="000D7150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0D7150">
              <w:rPr>
                <w:color w:val="000000"/>
              </w:rPr>
              <w:t xml:space="preserve">Case-study: NSI as manager of </w:t>
            </w:r>
            <w:r w:rsidR="000D7150" w:rsidRPr="00616940">
              <w:rPr>
                <w:b/>
                <w:color w:val="000000"/>
              </w:rPr>
              <w:t>National Data Hub</w:t>
            </w:r>
            <w:r w:rsidR="000D7150">
              <w:rPr>
                <w:color w:val="000000"/>
              </w:rPr>
              <w:t xml:space="preserve"> - NSI</w:t>
            </w:r>
            <w:r w:rsidR="00E449D4">
              <w:rPr>
                <w:color w:val="000000"/>
              </w:rPr>
              <w:t>s</w:t>
            </w:r>
            <w:r w:rsidR="000D7150">
              <w:rPr>
                <w:color w:val="000000"/>
              </w:rPr>
              <w:t xml:space="preserve"> could lead the creation of central Data Hub, pooling all public administration data and providing a single point of access</w:t>
            </w:r>
          </w:p>
          <w:p w:rsidR="00E449D4" w:rsidRDefault="00E449D4">
            <w:pPr>
              <w:pStyle w:val="Corpotesto"/>
              <w:rPr>
                <w:color w:val="000000"/>
              </w:rPr>
            </w:pPr>
            <w:r>
              <w:rPr>
                <w:color w:val="000000"/>
              </w:rPr>
              <w:t>Possible activities include:</w:t>
            </w:r>
          </w:p>
          <w:p w:rsidR="00E449D4" w:rsidRPr="00616940" w:rsidRDefault="00E449D4" w:rsidP="00616940">
            <w:pPr>
              <w:pStyle w:val="Corpotesto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design of a prototype of National Data Hub that </w:t>
            </w:r>
            <w:r>
              <w:rPr>
                <w:lang w:val="en"/>
              </w:rPr>
              <w:t>can show the technical feasibility and that can highlight the problems (technological and “political”) to be faced in the implementation</w:t>
            </w:r>
          </w:p>
          <w:p w:rsidR="00E449D4" w:rsidRPr="00616940" w:rsidRDefault="00E449D4" w:rsidP="00616940">
            <w:pPr>
              <w:pStyle w:val="Corpotesto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lang w:val="en"/>
              </w:rPr>
              <w:t>the test of the software tools needed to implement the Data Hubs</w:t>
            </w:r>
          </w:p>
          <w:p w:rsidR="00E449D4" w:rsidRPr="00616940" w:rsidRDefault="00E449D4" w:rsidP="00616940">
            <w:pPr>
              <w:pStyle w:val="Corpotesto"/>
              <w:numPr>
                <w:ilvl w:val="0"/>
                <w:numId w:val="5"/>
              </w:numPr>
              <w:rPr>
                <w:color w:val="000000"/>
              </w:rPr>
            </w:pPr>
            <w:r>
              <w:t>the analysis of existing standards to integrate metadata for the public sector (DCAT and others)</w:t>
            </w:r>
          </w:p>
          <w:p w:rsidR="000D7150" w:rsidRPr="00E449D4" w:rsidRDefault="00E449D4" w:rsidP="00616940">
            <w:pPr>
              <w:pStyle w:val="Corpotesto"/>
              <w:numPr>
                <w:ilvl w:val="0"/>
                <w:numId w:val="5"/>
              </w:numPr>
              <w:rPr>
                <w:color w:val="000000"/>
                <w:lang w:val="en-GB"/>
              </w:rPr>
            </w:pPr>
            <w:r>
              <w:t>the design of disclosure control/access services for securing data privacy</w:t>
            </w:r>
          </w:p>
          <w:p w:rsidR="007971E5" w:rsidRPr="00E449D4" w:rsidRDefault="00E449D4" w:rsidP="00616940">
            <w:pPr>
              <w:pStyle w:val="Corpotesto"/>
              <w:rPr>
                <w:lang w:val="en-GB"/>
              </w:rPr>
            </w:pPr>
            <w:r>
              <w:rPr>
                <w:color w:val="000000"/>
              </w:rPr>
              <w:t>From this activities the project could also derive guidelines in order to help NSIs to a</w:t>
            </w:r>
            <w:r w:rsidR="002474E4">
              <w:rPr>
                <w:color w:val="000000"/>
              </w:rPr>
              <w:t>ssess</w:t>
            </w:r>
            <w:r>
              <w:rPr>
                <w:color w:val="000000"/>
              </w:rPr>
              <w:t xml:space="preserve"> the</w:t>
            </w:r>
            <w:r w:rsidR="002474E4">
              <w:rPr>
                <w:color w:val="000000"/>
              </w:rPr>
              <w:t xml:space="preserve"> current situation</w:t>
            </w:r>
            <w:r>
              <w:rPr>
                <w:color w:val="000000"/>
              </w:rPr>
              <w:t>, identifying k</w:t>
            </w:r>
            <w:r w:rsidR="002474E4">
              <w:rPr>
                <w:color w:val="000000"/>
              </w:rPr>
              <w:t>ey enablers</w:t>
            </w:r>
            <w:r>
              <w:rPr>
                <w:color w:val="000000"/>
              </w:rPr>
              <w:t>, skills needed, software platforms and communication strategies</w:t>
            </w:r>
          </w:p>
        </w:tc>
      </w:tr>
      <w:tr w:rsidR="007971E5">
        <w:tc>
          <w:tcPr>
            <w:tcW w:w="9974" w:type="dxa"/>
            <w:gridSpan w:val="5"/>
            <w:shd w:val="clear" w:color="auto" w:fill="8DB3E2" w:themeFill="text2" w:themeFillTint="66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Alternatives considered</w:t>
            </w:r>
          </w:p>
        </w:tc>
      </w:tr>
      <w:tr w:rsidR="007971E5">
        <w:tc>
          <w:tcPr>
            <w:tcW w:w="9974" w:type="dxa"/>
            <w:gridSpan w:val="5"/>
            <w:shd w:val="clear" w:color="auto" w:fill="auto"/>
          </w:tcPr>
          <w:p w:rsidR="007971E5" w:rsidRDefault="002474E4">
            <w:pPr>
              <w:spacing w:after="240"/>
            </w:pPr>
            <w:r>
              <w:rPr>
                <w:i/>
                <w:iCs/>
                <w:color w:val="A6A6A6" w:themeColor="background1" w:themeShade="A6"/>
              </w:rPr>
              <w:t>What is the impact if we do nothing? Could the work be done on a smaller scale?</w:t>
            </w:r>
          </w:p>
        </w:tc>
      </w:tr>
      <w:tr w:rsidR="007971E5">
        <w:tc>
          <w:tcPr>
            <w:tcW w:w="9974" w:type="dxa"/>
            <w:gridSpan w:val="5"/>
            <w:shd w:val="clear" w:color="auto" w:fill="8DB3E2" w:themeFill="text2" w:themeFillTint="66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How does it relate to the HLG-MOS vision and other activities under the HLG-MOS?</w:t>
            </w:r>
          </w:p>
        </w:tc>
      </w:tr>
      <w:tr w:rsidR="007971E5">
        <w:trPr>
          <w:trHeight w:val="391"/>
        </w:trPr>
        <w:tc>
          <w:tcPr>
            <w:tcW w:w="9974" w:type="dxa"/>
            <w:gridSpan w:val="5"/>
            <w:shd w:val="clear" w:color="auto" w:fill="auto"/>
          </w:tcPr>
          <w:p w:rsidR="007971E5" w:rsidRDefault="002474E4">
            <w:pPr>
              <w:rPr>
                <w:color w:val="000000"/>
              </w:rPr>
            </w:pPr>
            <w:r>
              <w:rPr>
                <w:color w:val="000000"/>
              </w:rPr>
              <w:t>Coherent with the goals: “Actively engage” and “Be a trusted Data Authority”.</w:t>
            </w:r>
          </w:p>
          <w:p w:rsidR="007971E5" w:rsidRDefault="002474E4">
            <w:pPr>
              <w:rPr>
                <w:color w:val="000000"/>
              </w:rPr>
            </w:pPr>
            <w:r>
              <w:rPr>
                <w:color w:val="000000"/>
              </w:rPr>
              <w:t>Can use some output coming from CSDA project</w:t>
            </w:r>
          </w:p>
          <w:p w:rsidR="007971E5" w:rsidRDefault="002474E4">
            <w:r>
              <w:rPr>
                <w:i/>
                <w:iCs/>
                <w:color w:val="A6A6A6" w:themeColor="background1" w:themeShade="A6"/>
              </w:rPr>
              <w:t>Describe how the activity will support the HLG-MOS vision and how it relates to current or previous activities.</w:t>
            </w:r>
          </w:p>
          <w:p w:rsidR="007971E5" w:rsidRDefault="002474E4">
            <w:pPr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</w:rPr>
              <w:t>Link to HLG-MOS Vision: https://statswiki.unece.org/pages/viewpage.action?pageId=187891840</w:t>
            </w:r>
          </w:p>
        </w:tc>
      </w:tr>
      <w:tr w:rsidR="007971E5">
        <w:tc>
          <w:tcPr>
            <w:tcW w:w="9974" w:type="dxa"/>
            <w:gridSpan w:val="5"/>
            <w:shd w:val="clear" w:color="auto" w:fill="8DB3E2" w:themeFill="text2" w:themeFillTint="66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Proposed start and end dates</w:t>
            </w:r>
          </w:p>
        </w:tc>
      </w:tr>
      <w:tr w:rsidR="007971E5">
        <w:tc>
          <w:tcPr>
            <w:tcW w:w="4685" w:type="dxa"/>
            <w:gridSpan w:val="2"/>
            <w:shd w:val="clear" w:color="auto" w:fill="auto"/>
          </w:tcPr>
          <w:p w:rsidR="007971E5" w:rsidRDefault="002474E4">
            <w:pPr>
              <w:rPr>
                <w:b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Start: </w:t>
            </w:r>
            <w:r>
              <w:rPr>
                <w:color w:val="000000"/>
                <w:sz w:val="24"/>
              </w:rPr>
              <w:t>January 2019</w:t>
            </w:r>
          </w:p>
        </w:tc>
        <w:tc>
          <w:tcPr>
            <w:tcW w:w="5289" w:type="dxa"/>
            <w:gridSpan w:val="3"/>
            <w:shd w:val="clear" w:color="auto" w:fill="auto"/>
          </w:tcPr>
          <w:p w:rsidR="007971E5" w:rsidRDefault="002474E4">
            <w:pPr>
              <w:rPr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End: </w:t>
            </w:r>
            <w:r>
              <w:rPr>
                <w:color w:val="000000"/>
                <w:sz w:val="24"/>
              </w:rPr>
              <w:t>December 2019</w:t>
            </w:r>
          </w:p>
        </w:tc>
      </w:tr>
      <w:tr w:rsidR="007971E5">
        <w:tc>
          <w:tcPr>
            <w:tcW w:w="9974" w:type="dxa"/>
            <w:gridSpan w:val="5"/>
            <w:shd w:val="clear" w:color="auto" w:fill="auto"/>
          </w:tcPr>
          <w:p w:rsidR="007971E5" w:rsidRDefault="007971E5">
            <w:pPr>
              <w:spacing w:after="120"/>
              <w:rPr>
                <w:i/>
                <w:iCs/>
                <w:color w:val="A6A6A6" w:themeColor="background1" w:themeShade="A6"/>
              </w:rPr>
            </w:pPr>
          </w:p>
        </w:tc>
      </w:tr>
    </w:tbl>
    <w:p w:rsidR="007971E5" w:rsidRDefault="007971E5">
      <w:pPr>
        <w:rPr>
          <w:b/>
          <w:sz w:val="28"/>
          <w:szCs w:val="28"/>
        </w:rPr>
      </w:pPr>
    </w:p>
    <w:p w:rsidR="007971E5" w:rsidRDefault="002474E4">
      <w:pPr>
        <w:rPr>
          <w:b/>
          <w:sz w:val="28"/>
          <w:szCs w:val="28"/>
        </w:rPr>
      </w:pPr>
      <w:r>
        <w:rPr>
          <w:b/>
          <w:sz w:val="28"/>
          <w:szCs w:val="28"/>
        </w:rPr>
        <w:t>Guidance notes for completing the template</w:t>
      </w:r>
    </w:p>
    <w:p w:rsidR="007971E5" w:rsidRDefault="007971E5"/>
    <w:p w:rsidR="007971E5" w:rsidRDefault="002474E4">
      <w:pPr>
        <w:spacing w:after="12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Business cases should be </w:t>
      </w:r>
      <w:r>
        <w:rPr>
          <w:rFonts w:cstheme="minorHAnsi"/>
          <w:b/>
          <w:sz w:val="24"/>
          <w:szCs w:val="24"/>
          <w:lang w:val="en-US"/>
        </w:rPr>
        <w:t>strictly no longer than 2 pages</w:t>
      </w:r>
      <w:r>
        <w:rPr>
          <w:rFonts w:cstheme="minorHAnsi"/>
          <w:sz w:val="24"/>
          <w:szCs w:val="24"/>
          <w:lang w:val="en-US"/>
        </w:rPr>
        <w:t>. Keep your text short and to the point. You can delete these guidance notes when you have completed the business case.</w:t>
      </w:r>
    </w:p>
    <w:p w:rsidR="007971E5" w:rsidRDefault="002474E4">
      <w:pPr>
        <w:spacing w:after="120"/>
      </w:pPr>
      <w:r>
        <w:rPr>
          <w:rFonts w:cstheme="minorHAnsi"/>
          <w:sz w:val="24"/>
          <w:szCs w:val="24"/>
          <w:lang w:val="en-US"/>
        </w:rPr>
        <w:t>Business cases should not go into technical details. Remember, the audience for your business case will be chief statisticians. They will not accept a proposal just because you think it is a good idea. They will need to be convinced!</w:t>
      </w:r>
    </w:p>
    <w:sectPr w:rsidR="007971E5">
      <w:pgSz w:w="11906" w:h="16838"/>
      <w:pgMar w:top="1152" w:right="1152" w:bottom="1152" w:left="115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02"/>
    <w:multiLevelType w:val="multilevel"/>
    <w:tmpl w:val="FD0C58B2"/>
    <w:lvl w:ilvl="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143"/>
        </w:tabs>
        <w:ind w:left="114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3"/>
        </w:tabs>
        <w:ind w:left="150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3"/>
        </w:tabs>
        <w:ind w:left="1863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3"/>
        </w:tabs>
        <w:ind w:left="222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3"/>
        </w:tabs>
        <w:ind w:left="258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3"/>
        </w:tabs>
        <w:ind w:left="330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3"/>
        </w:tabs>
        <w:ind w:left="3663" w:hanging="360"/>
      </w:pPr>
      <w:rPr>
        <w:rFonts w:ascii="OpenSymbol" w:hAnsi="OpenSymbol" w:cs="OpenSymbol" w:hint="default"/>
      </w:rPr>
    </w:lvl>
  </w:abstractNum>
  <w:abstractNum w:abstractNumId="1">
    <w:nsid w:val="18367213"/>
    <w:multiLevelType w:val="hybridMultilevel"/>
    <w:tmpl w:val="6FACA5DE"/>
    <w:lvl w:ilvl="0" w:tplc="AC7C835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52F73"/>
    <w:multiLevelType w:val="multilevel"/>
    <w:tmpl w:val="FB28D0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8AE3761"/>
    <w:multiLevelType w:val="multilevel"/>
    <w:tmpl w:val="8E34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504D5EF0"/>
    <w:multiLevelType w:val="hybridMultilevel"/>
    <w:tmpl w:val="B9627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27954"/>
    <w:multiLevelType w:val="hybridMultilevel"/>
    <w:tmpl w:val="B51C8C0C"/>
    <w:lvl w:ilvl="0" w:tplc="AC7C835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62D7B"/>
    <w:multiLevelType w:val="multilevel"/>
    <w:tmpl w:val="16285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ca Scannapieco">
    <w15:presenceInfo w15:providerId="Windows Live" w15:userId="c53754308a42fd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E5"/>
    <w:rsid w:val="000D7150"/>
    <w:rsid w:val="002474E4"/>
    <w:rsid w:val="00616940"/>
    <w:rsid w:val="007971E5"/>
    <w:rsid w:val="008B773B"/>
    <w:rsid w:val="009533DB"/>
    <w:rsid w:val="00E4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Arial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551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qFormat/>
    <w:rsid w:val="00397639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2690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42690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2690E"/>
    <w:rPr>
      <w:b/>
      <w:bCs/>
      <w:sz w:val="20"/>
      <w:szCs w:val="20"/>
    </w:rPr>
  </w:style>
  <w:style w:type="character" w:customStyle="1" w:styleId="InternetLink">
    <w:name w:val="Internet Link"/>
    <w:basedOn w:val="Carpredefinitoparagrafo"/>
    <w:uiPriority w:val="99"/>
    <w:unhideWhenUsed/>
    <w:rsid w:val="005A2F4B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E4F9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E4F90"/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ascii="Calibri" w:hAnsi="Calibri"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ascii="Calibri" w:hAnsi="Calibri"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Free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551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07F4"/>
    <w:pPr>
      <w:ind w:left="720"/>
      <w:contextualSpacing/>
    </w:pPr>
    <w:rPr>
      <w:sz w:val="24"/>
      <w:lang w:val="en-AU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42690E"/>
    <w:rPr>
      <w:sz w:val="20"/>
      <w:szCs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42690E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E4F90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E4F90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59"/>
    <w:rsid w:val="000507F4"/>
    <w:rPr>
      <w:sz w:val="24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Arial"/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551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qFormat/>
    <w:rsid w:val="00397639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42690E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42690E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42690E"/>
    <w:rPr>
      <w:b/>
      <w:bCs/>
      <w:sz w:val="20"/>
      <w:szCs w:val="20"/>
    </w:rPr>
  </w:style>
  <w:style w:type="character" w:customStyle="1" w:styleId="InternetLink">
    <w:name w:val="Internet Link"/>
    <w:basedOn w:val="Carpredefinitoparagrafo"/>
    <w:uiPriority w:val="99"/>
    <w:unhideWhenUsed/>
    <w:rsid w:val="005A2F4B"/>
    <w:rPr>
      <w:color w:val="0000FF" w:themeColor="hyperlink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E4F9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E4F90"/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ascii="Calibri" w:hAnsi="Calibri"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ascii="Calibri" w:hAnsi="Calibri"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Free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551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07F4"/>
    <w:pPr>
      <w:ind w:left="720"/>
      <w:contextualSpacing/>
    </w:pPr>
    <w:rPr>
      <w:sz w:val="24"/>
      <w:lang w:val="en-AU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42690E"/>
    <w:rPr>
      <w:sz w:val="20"/>
      <w:szCs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unhideWhenUsed/>
    <w:qFormat/>
    <w:rsid w:val="0042690E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E4F90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E4F90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59"/>
    <w:rsid w:val="000507F4"/>
    <w:rPr>
      <w:sz w:val="24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UNECE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HLG2018; SMMU; ModernStats</cp:keywords>
  <cp:lastModifiedBy>Carlo Vaccari</cp:lastModifiedBy>
  <cp:revision>2</cp:revision>
  <dcterms:created xsi:type="dcterms:W3CDTF">2018-09-24T17:01:00Z</dcterms:created>
  <dcterms:modified xsi:type="dcterms:W3CDTF">2018-09-24T17:01:00Z</dcterms:modified>
  <cp:category>project proposal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UNECE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