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noProof/>
        </w:rPr>
        <w:id w:val="859707977"/>
        <w:docPartObj>
          <w:docPartGallery w:val="Cover Pages"/>
          <w:docPartUnique/>
        </w:docPartObj>
      </w:sdtPr>
      <w:sdtEndPr>
        <w:rPr>
          <w:noProof w:val="0"/>
        </w:rPr>
      </w:sdtEndPr>
      <w:sdtContent>
        <w:p w:rsidR="00AB55C6" w:rsidRDefault="001D0DE8">
          <w:r>
            <w:rPr>
              <w:noProof/>
              <w:lang w:val="de-DE" w:eastAsia="de-DE"/>
            </w:rPr>
            <w:pict>
              <v:rect id="Rectangle 10" o:spid="_x0000_s1032" style="position:absolute;margin-left:-4.5pt;margin-top:0;width:616.5pt;height:204pt;z-index:251658240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;v-text-anchor:middle" fillcolor="#f7fbfc" stroked="f" strokeweight="2pt">
                <w10:wrap anchorx="page" anchory="page"/>
              </v:rect>
            </w:pict>
          </w:r>
          <w:r>
            <w:rPr>
              <w:noProof/>
              <w:lang w:val="de-DE" w:eastAsia="de-DE"/>
            </w:rPr>
            <w:pict>
              <v:rect id="Rectangle 5" o:spid="_x0000_s1026" style="position:absolute;margin-left:32.85pt;margin-top:334.2pt;width:456.15pt;height:3.1pt;z-index:251663360;visibility:visible;mso-wrap-style:square;mso-height-percent:0;mso-wrap-distance-left:9pt;mso-wrap-distance-top:0;mso-wrap-distance-right:9pt;mso-wrap-distance-bottom:0;mso-position-horizontal-relative:text;mso-position-vertical-relative:text;mso-height-percent:0;mso-height-relative:margin;v-text-anchor:middle" fillcolor="#d2e8ef" stroked="f" strokeweight="2pt"/>
            </w:pict>
          </w:r>
          <w:r>
            <w:rPr>
              <w:noProof/>
              <w:lang w:val="de-DE" w:eastAsia="de-DE"/>
            </w:rPr>
            <w:pict>
              <v:rect id="Rectangle 7" o:spid="_x0000_s1027" style="position:absolute;margin-left:0;margin-top:589.25pt;width:616.25pt;height:204.1pt;z-index:251660288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;v-text-anchor:middle" fillcolor="#172541" stroked="f" strokeweight="2pt">
                <w10:wrap anchorx="page" anchory="page"/>
              </v:rect>
            </w:pict>
          </w:r>
          <w:r>
            <w:rPr>
              <w:noProof/>
              <w:lang w:val="de-DE" w:eastAsia="de-DE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25.6pt;margin-top:370.9pt;width:473.9pt;height:118.9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filled="f" stroked="f">
                <v:textbox>
                  <w:txbxContent>
                    <w:p w:rsidR="00D14659" w:rsidRPr="00A074DC" w:rsidRDefault="00D14659" w:rsidP="00AB55C6">
                      <w:pPr>
                        <w:rPr>
                          <w:rFonts w:cs="Arial"/>
                          <w:color w:val="172541"/>
                          <w:sz w:val="32"/>
                          <w:szCs w:val="32"/>
                        </w:rPr>
                      </w:pPr>
                      <w:r w:rsidRPr="00A074DC">
                        <w:rPr>
                          <w:rFonts w:cs="Arial"/>
                          <w:b/>
                          <w:color w:val="172541"/>
                          <w:sz w:val="32"/>
                          <w:szCs w:val="32"/>
                        </w:rPr>
                        <w:t>Author:</w:t>
                      </w:r>
                      <w:r w:rsidRPr="00A074DC">
                        <w:rPr>
                          <w:rFonts w:cs="Arial"/>
                          <w:color w:val="172541"/>
                          <w:sz w:val="32"/>
                          <w:szCs w:val="32"/>
                        </w:rPr>
                        <w:tab/>
                        <w:t>Jenny Linnerud</w:t>
                      </w:r>
                    </w:p>
                    <w:p w:rsidR="00D14659" w:rsidRPr="00A074DC" w:rsidRDefault="00D14659" w:rsidP="00AB55C6">
                      <w:pPr>
                        <w:rPr>
                          <w:rFonts w:cs="Arial"/>
                          <w:color w:val="172541"/>
                          <w:sz w:val="32"/>
                          <w:szCs w:val="32"/>
                        </w:rPr>
                      </w:pPr>
                      <w:r w:rsidRPr="00A074DC">
                        <w:rPr>
                          <w:rFonts w:cs="Arial"/>
                          <w:b/>
                          <w:color w:val="172541"/>
                          <w:sz w:val="32"/>
                          <w:szCs w:val="32"/>
                        </w:rPr>
                        <w:t>Version:</w:t>
                      </w:r>
                      <w:r w:rsidRPr="00A074DC">
                        <w:rPr>
                          <w:rFonts w:cs="Arial"/>
                          <w:color w:val="172541"/>
                          <w:sz w:val="32"/>
                          <w:szCs w:val="32"/>
                        </w:rPr>
                        <w:tab/>
                        <w:t>6</w:t>
                      </w:r>
                    </w:p>
                    <w:p w:rsidR="00D14659" w:rsidRPr="00A074DC" w:rsidRDefault="00D14659" w:rsidP="00AB55C6">
                      <w:pPr>
                        <w:rPr>
                          <w:rFonts w:cs="Arial"/>
                          <w:color w:val="172541"/>
                          <w:sz w:val="32"/>
                          <w:szCs w:val="32"/>
                        </w:rPr>
                      </w:pPr>
                      <w:r w:rsidRPr="00A074DC">
                        <w:rPr>
                          <w:rFonts w:cs="Arial"/>
                          <w:b/>
                          <w:color w:val="172541"/>
                          <w:sz w:val="32"/>
                          <w:szCs w:val="32"/>
                        </w:rPr>
                        <w:t>Date:</w:t>
                      </w:r>
                      <w:r w:rsidRPr="00A074DC">
                        <w:rPr>
                          <w:rFonts w:cs="Arial"/>
                          <w:color w:val="172541"/>
                          <w:sz w:val="32"/>
                          <w:szCs w:val="32"/>
                        </w:rPr>
                        <w:tab/>
                        <w:t>2016.03.09</w:t>
                      </w:r>
                    </w:p>
                  </w:txbxContent>
                </v:textbox>
              </v:shape>
            </w:pict>
          </w:r>
          <w:r>
            <w:rPr>
              <w:noProof/>
              <w:lang w:val="de-DE" w:eastAsia="de-DE"/>
            </w:rPr>
            <w:pict>
              <v:shape id="_x0000_s1029" type="#_x0000_t202" style="position:absolute;margin-left:25.85pt;margin-top:159.1pt;width:463.15pt;height:178.4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stroked="f">
                <v:textbox>
                  <w:txbxContent>
                    <w:p w:rsidR="00D14659" w:rsidRPr="006515C8" w:rsidRDefault="00D14659" w:rsidP="00AB55C6">
                      <w:pPr>
                        <w:spacing w:line="276" w:lineRule="auto"/>
                        <w:rPr>
                          <w:rFonts w:ascii="Courier New" w:hAnsi="Courier New" w:cs="Courier New"/>
                          <w:b/>
                          <w:color w:val="6D9D31"/>
                          <w:sz w:val="64"/>
                          <w:szCs w:val="64"/>
                        </w:rPr>
                      </w:pPr>
                      <w:r w:rsidRPr="006515C8">
                        <w:rPr>
                          <w:rFonts w:ascii="Courier New" w:hAnsi="Courier New" w:cs="Courier New"/>
                          <w:b/>
                          <w:color w:val="6D9D31"/>
                          <w:sz w:val="64"/>
                          <w:szCs w:val="64"/>
                        </w:rPr>
                        <w:t>Roadmap for implementing standards</w:t>
                      </w:r>
                    </w:p>
                    <w:p w:rsidR="00D14659" w:rsidRPr="006515C8" w:rsidRDefault="00D14659" w:rsidP="00AB55C6">
                      <w:pPr>
                        <w:spacing w:line="276" w:lineRule="auto"/>
                        <w:rPr>
                          <w:rFonts w:ascii="Courier New" w:hAnsi="Courier New" w:cs="Courier New"/>
                          <w:b/>
                          <w:color w:val="172541"/>
                          <w:sz w:val="64"/>
                          <w:szCs w:val="64"/>
                        </w:rPr>
                      </w:pPr>
                      <w:r w:rsidRPr="006515C8">
                        <w:rPr>
                          <w:rFonts w:ascii="Courier New" w:hAnsi="Courier New" w:cs="Courier New"/>
                          <w:b/>
                          <w:color w:val="172541"/>
                          <w:sz w:val="64"/>
                          <w:szCs w:val="64"/>
                        </w:rPr>
                        <w:t>Proposal for GSBPM</w:t>
                      </w:r>
                    </w:p>
                    <w:p w:rsidR="00D14659" w:rsidRPr="006515C8" w:rsidRDefault="00D14659">
                      <w:pPr>
                        <w:rPr>
                          <w:rFonts w:ascii="Courier New" w:hAnsi="Courier New" w:cs="Courier New"/>
                          <w:b/>
                          <w:color w:val="172541"/>
                          <w:sz w:val="64"/>
                          <w:szCs w:val="64"/>
                        </w:rPr>
                      </w:pPr>
                    </w:p>
                  </w:txbxContent>
                </v:textbox>
              </v:shape>
            </w:pict>
          </w:r>
          <w:r w:rsidR="00AB55C6">
            <w:rPr>
              <w:noProof/>
            </w:rPr>
            <w:t xml:space="preserve"> </w:t>
          </w:r>
        </w:p>
        <w:p w:rsidR="00AB55C6" w:rsidRPr="00DC22B9" w:rsidRDefault="00AB55C6" w:rsidP="00AB55C6">
          <w:r w:rsidRPr="00A9715C">
            <w:rPr>
              <w:noProof/>
              <w:lang w:val="nb-NO" w:eastAsia="nb-NO"/>
            </w:rPr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631190</wp:posOffset>
                </wp:positionH>
                <wp:positionV relativeFrom="paragraph">
                  <wp:posOffset>6896100</wp:posOffset>
                </wp:positionV>
                <wp:extent cx="1064260" cy="948690"/>
                <wp:effectExtent l="0" t="0" r="2540" b="3810"/>
                <wp:wrapNone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con_confluenceai-01.png"/>
                        <pic:cNvPicPr/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260" cy="9486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1D0DE8">
            <w:rPr>
              <w:noProof/>
              <w:lang w:val="de-DE" w:eastAsia="de-DE"/>
            </w:rPr>
            <w:pict>
              <v:rect id="Rectangle 11" o:spid="_x0000_s1030" style="position:absolute;margin-left:0;margin-top:204.15pt;width:611.75pt;height:3.55pt;z-index:251659264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;v-text-anchor:middle" o:allowincell="f" o:allowoverlap="f" fillcolor="#d2e8ef" stroked="f" strokeweight="2pt">
                <w10:wrap anchorx="page" anchory="page"/>
              </v:rect>
            </w:pict>
          </w:r>
          <w:r w:rsidR="001D0DE8">
            <w:rPr>
              <w:noProof/>
              <w:lang w:val="de-DE" w:eastAsia="de-DE"/>
            </w:rPr>
            <w:pict>
              <v:oval id="Oval 1" o:spid="_x0000_s1031" style="position:absolute;margin-left:33.8pt;margin-top:522.85pt;width:115.2pt;height:115.15pt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strokecolor="#6d9d31" strokeweight="3pt"/>
            </w:pict>
          </w:r>
          <w:r w:rsidRPr="00DC22B9">
            <w:t xml:space="preserve">0 </w:t>
          </w:r>
          <w:r w:rsidRPr="00DC22B9">
            <w:br w:type="page"/>
          </w:r>
        </w:p>
      </w:sdtContent>
    </w:sdt>
    <w:p w:rsidR="00AB55C6" w:rsidRPr="00FC3D23" w:rsidRDefault="00AB55C6" w:rsidP="00AB55C6">
      <w:pPr>
        <w:pStyle w:val="SectionHeading"/>
      </w:pPr>
      <w:r>
        <w:lastRenderedPageBreak/>
        <w:t>Table of ContenTs</w:t>
      </w:r>
    </w:p>
    <w:p w:rsidR="00AB55C6" w:rsidRDefault="00AB55C6" w:rsidP="00AB55C6">
      <w:pPr>
        <w:pStyle w:val="INNH1"/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t>No table of contents entries found.</w:t>
      </w:r>
      <w:r>
        <w:fldChar w:fldCharType="end"/>
      </w:r>
    </w:p>
    <w:p w:rsidR="00AB55C6" w:rsidRPr="00DC22B9" w:rsidRDefault="00AB55C6" w:rsidP="00AB55C6">
      <w:r w:rsidRPr="00DC22B9">
        <w:br w:type="page"/>
      </w:r>
    </w:p>
    <w:p w:rsidR="00AB55C6" w:rsidRDefault="00AB55C6">
      <w:r w:rsidRPr="00DC22B9">
        <w:lastRenderedPageBreak/>
        <w:t>Proposers: Christina, Remi, Colin</w:t>
      </w:r>
    </w:p>
    <w:p w:rsidR="00D9271C" w:rsidRPr="00DC22B9" w:rsidRDefault="00AB55C6">
      <w:r w:rsidRPr="00DC22B9">
        <w:t>Self-assessment criteria for GSBPM</w:t>
      </w:r>
    </w:p>
    <w:p w:rsidR="00D9271C" w:rsidRPr="00DC22B9" w:rsidRDefault="00D9271C"/>
    <w:tbl>
      <w:tblPr>
        <w:tblStyle w:val="ScrollTableNormal"/>
        <w:tblW w:w="5000" w:type="pct"/>
        <w:tblLook w:val="0020" w:firstRow="1" w:lastRow="0" w:firstColumn="0" w:lastColumn="0" w:noHBand="0" w:noVBand="0"/>
      </w:tblPr>
      <w:tblGrid>
        <w:gridCol w:w="1456"/>
        <w:gridCol w:w="1694"/>
        <w:gridCol w:w="1461"/>
        <w:gridCol w:w="1429"/>
        <w:gridCol w:w="1843"/>
        <w:gridCol w:w="1865"/>
      </w:tblGrid>
      <w:tr w:rsidR="0006029B" w:rsidTr="00D92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Pr="00DC22B9" w:rsidRDefault="00AB55C6">
            <w:pPr>
              <w:rPr>
                <w:rFonts w:eastAsia="Calibri" w:cs="Times New Roman"/>
              </w:rPr>
            </w:pPr>
            <w:r w:rsidRPr="00DC22B9">
              <w:rPr>
                <w:rFonts w:eastAsia="Calibri" w:cs="Times New Roman"/>
              </w:rPr>
              <w:t>Levels</w:t>
            </w:r>
          </w:p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Dimensions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Initial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Pre-implementation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Early implementation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Corporate implementation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Mature implementation</w:t>
            </w:r>
          </w:p>
        </w:tc>
      </w:tr>
      <w:tr w:rsidR="0006029B" w:rsidTr="00D9271C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commentRangeStart w:id="0"/>
            <w:r>
              <w:rPr>
                <w:rFonts w:eastAsia="Calibri" w:cs="Times New Roman"/>
              </w:rPr>
              <w:t xml:space="preserve">Business </w:t>
            </w:r>
            <w:commentRangeEnd w:id="0"/>
            <w:r w:rsidR="00D14659">
              <w:rPr>
                <w:rStyle w:val="Merknadsreferanse"/>
              </w:rPr>
              <w:commentReference w:id="0"/>
            </w:r>
            <w:r>
              <w:rPr>
                <w:rFonts w:eastAsia="Calibri" w:cs="Times New Roman"/>
              </w:rPr>
              <w:t>(management)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commentRangeStart w:id="1"/>
            <w:del w:id="2" w:author="Linnerud, Jenny" w:date="2016-04-25T13:45:00Z">
              <w:r w:rsidDel="0029081F">
                <w:rPr>
                  <w:rFonts w:eastAsia="Calibri" w:cs="Times New Roman"/>
                </w:rPr>
                <w:delText xml:space="preserve">Top and Senior </w:delText>
              </w:r>
            </w:del>
            <w:commentRangeEnd w:id="1"/>
            <w:r w:rsidR="0066137D">
              <w:rPr>
                <w:rStyle w:val="Merknadsreferanse"/>
              </w:rPr>
              <w:commentReference w:id="1"/>
            </w:r>
            <w:proofErr w:type="gramStart"/>
            <w:r>
              <w:rPr>
                <w:rFonts w:eastAsia="Calibri" w:cs="Times New Roman"/>
              </w:rPr>
              <w:t>management</w:t>
            </w:r>
            <w:proofErr w:type="gramEnd"/>
            <w:r>
              <w:rPr>
                <w:rFonts w:eastAsia="Calibri" w:cs="Times New Roman"/>
              </w:rPr>
              <w:t xml:space="preserve"> is unaware or uninterested in GSBPM business value.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del w:id="3" w:author="Linnerud, Jenny" w:date="2016-04-25T13:46:00Z">
              <w:r w:rsidDel="0029081F">
                <w:rPr>
                  <w:rFonts w:eastAsia="Calibri" w:cs="Times New Roman"/>
                </w:rPr>
                <w:delText xml:space="preserve">Top and Senior </w:delText>
              </w:r>
            </w:del>
            <w:proofErr w:type="gramStart"/>
            <w:r>
              <w:rPr>
                <w:rFonts w:eastAsia="Calibri" w:cs="Times New Roman"/>
              </w:rPr>
              <w:t>management</w:t>
            </w:r>
            <w:proofErr w:type="gramEnd"/>
            <w:r>
              <w:rPr>
                <w:rFonts w:eastAsia="Calibri" w:cs="Times New Roman"/>
              </w:rPr>
              <w:t xml:space="preserve"> begins to recognize the value added for the application of GSBPM.</w:t>
            </w:r>
          </w:p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Commences dissemination/ communication activities to business domains to demonstrate the benefits of using the model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14659" w:rsidRDefault="00AB55C6" w:rsidP="0029081F">
            <w:pPr>
              <w:rPr>
                <w:ins w:id="4" w:author="Linnerud, Jenny" w:date="2016-04-25T14:04:00Z"/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Supportive </w:t>
            </w:r>
            <w:del w:id="5" w:author="Linnerud, Jenny" w:date="2016-04-25T13:46:00Z">
              <w:r w:rsidDel="0029081F">
                <w:rPr>
                  <w:rFonts w:eastAsia="Calibri" w:cs="Times New Roman"/>
                </w:rPr>
                <w:delText xml:space="preserve">Top and Senior </w:delText>
              </w:r>
            </w:del>
            <w:r>
              <w:rPr>
                <w:rFonts w:eastAsia="Calibri" w:cs="Times New Roman"/>
              </w:rPr>
              <w:t>management, (clear mandate for the implementation of  GSBPM)</w:t>
            </w:r>
          </w:p>
          <w:p w:rsidR="00D14659" w:rsidRPr="00D14659" w:rsidRDefault="00D14659" w:rsidP="00D14659">
            <w:pPr>
              <w:spacing w:before="150" w:after="0"/>
              <w:ind w:left="0"/>
              <w:rPr>
                <w:ins w:id="6" w:author="Linnerud, Jenny" w:date="2016-04-25T14:04:00Z"/>
                <w:rFonts w:eastAsia="Times New Roman" w:cs="Arial"/>
                <w:color w:val="333333"/>
                <w:sz w:val="21"/>
                <w:szCs w:val="21"/>
                <w:lang w:eastAsia="nb-NO"/>
              </w:rPr>
            </w:pPr>
            <w:ins w:id="7" w:author="Linnerud, Jenny" w:date="2016-04-25T14:04:00Z">
              <w:r w:rsidRPr="00D14659"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 xml:space="preserve">A corporate-wide </w:t>
              </w:r>
              <w:proofErr w:type="spellStart"/>
              <w:r w:rsidRPr="00D14659"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>programme</w:t>
              </w:r>
              <w:proofErr w:type="spellEnd"/>
              <w:r w:rsidRPr="00D14659"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 xml:space="preserve">/strategy for use of the standard </w:t>
              </w:r>
            </w:ins>
            <w:ins w:id="8" w:author="Linnerud, Jenny" w:date="2016-04-25T14:05:00Z">
              <w:r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 xml:space="preserve">by management </w:t>
              </w:r>
            </w:ins>
            <w:ins w:id="9" w:author="Linnerud, Jenny" w:date="2016-04-25T14:04:00Z">
              <w:r w:rsidRPr="00D14659"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>is not yet in place.</w:t>
              </w:r>
            </w:ins>
          </w:p>
          <w:p w:rsidR="00D9271C" w:rsidRDefault="00AB55C6" w:rsidP="0029081F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.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 w:rsidP="00D14659">
            <w:pPr>
              <w:rPr>
                <w:rFonts w:eastAsia="Calibri" w:cs="Times New Roman"/>
              </w:rPr>
            </w:pPr>
            <w:del w:id="10" w:author="Linnerud, Jenny" w:date="2016-04-25T13:46:00Z">
              <w:r w:rsidDel="0029081F">
                <w:rPr>
                  <w:rFonts w:eastAsia="Calibri" w:cs="Times New Roman"/>
                </w:rPr>
                <w:delText xml:space="preserve">Top and Senior </w:delText>
              </w:r>
            </w:del>
            <w:r>
              <w:rPr>
                <w:rFonts w:eastAsia="Calibri" w:cs="Times New Roman"/>
              </w:rPr>
              <w:t>Management uses GSBPM as a framework for defining and scoping business capabilit</w:t>
            </w:r>
            <w:ins w:id="11" w:author="Linnerud, Jenny" w:date="2016-04-25T14:03:00Z">
              <w:r w:rsidR="00D14659">
                <w:rPr>
                  <w:rFonts w:eastAsia="Calibri" w:cs="Times New Roman"/>
                </w:rPr>
                <w:t>ies</w:t>
              </w:r>
            </w:ins>
            <w:del w:id="12" w:author="Linnerud, Jenny" w:date="2016-04-25T14:03:00Z">
              <w:r w:rsidDel="00D14659">
                <w:rPr>
                  <w:rFonts w:eastAsia="Calibri" w:cs="Times New Roman"/>
                </w:rPr>
                <w:delText>y</w:delText>
              </w:r>
            </w:del>
            <w:r>
              <w:rPr>
                <w:rFonts w:eastAsia="Calibri" w:cs="Times New Roman"/>
              </w:rPr>
              <w:t xml:space="preserve"> and </w:t>
            </w:r>
            <w:del w:id="13" w:author="Linnerud, Jenny" w:date="2016-04-25T14:03:00Z">
              <w:r w:rsidDel="00D14659">
                <w:rPr>
                  <w:rFonts w:eastAsia="Calibri" w:cs="Times New Roman"/>
                </w:rPr>
                <w:delText xml:space="preserve">business </w:delText>
              </w:r>
            </w:del>
            <w:r>
              <w:rPr>
                <w:rFonts w:eastAsia="Calibri" w:cs="Times New Roman"/>
              </w:rPr>
              <w:t>services.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 w:rsidP="00D14659">
            <w:pPr>
              <w:rPr>
                <w:rFonts w:eastAsia="Calibri" w:cs="Times New Roman"/>
              </w:rPr>
            </w:pPr>
            <w:del w:id="14" w:author="Linnerud, Jenny" w:date="2016-04-25T13:46:00Z">
              <w:r w:rsidDel="0029081F">
                <w:rPr>
                  <w:rFonts w:eastAsia="Calibri" w:cs="Times New Roman"/>
                </w:rPr>
                <w:delText xml:space="preserve">Top and Senior </w:delText>
              </w:r>
            </w:del>
            <w:r>
              <w:rPr>
                <w:rFonts w:eastAsia="Calibri" w:cs="Times New Roman"/>
              </w:rPr>
              <w:t xml:space="preserve">Management uses GSBPM systematically and regularly for managing </w:t>
            </w:r>
            <w:ins w:id="15" w:author="Linnerud, Jenny" w:date="2016-04-25T14:03:00Z">
              <w:r w:rsidR="00D14659">
                <w:rPr>
                  <w:rFonts w:eastAsia="Calibri" w:cs="Times New Roman"/>
                </w:rPr>
                <w:t xml:space="preserve">business </w:t>
              </w:r>
            </w:ins>
            <w:r>
              <w:rPr>
                <w:rFonts w:eastAsia="Calibri" w:cs="Times New Roman"/>
              </w:rPr>
              <w:t xml:space="preserve">capabilities and </w:t>
            </w:r>
            <w:del w:id="16" w:author="Linnerud, Jenny" w:date="2016-04-25T14:03:00Z">
              <w:r w:rsidDel="00D14659">
                <w:rPr>
                  <w:rFonts w:eastAsia="Calibri" w:cs="Times New Roman"/>
                </w:rPr>
                <w:delText xml:space="preserve">business </w:delText>
              </w:r>
            </w:del>
            <w:r>
              <w:rPr>
                <w:rFonts w:eastAsia="Calibri" w:cs="Times New Roman"/>
              </w:rPr>
              <w:t>services.</w:t>
            </w:r>
          </w:p>
        </w:tc>
      </w:tr>
      <w:tr w:rsidR="0006029B" w:rsidTr="00D9271C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Business (standardization)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No standard business process model </w:t>
            </w:r>
            <w:ins w:id="17" w:author="Linnerud, Jenny" w:date="2016-04-25T13:56:00Z">
              <w:r w:rsidR="00D14659">
                <w:rPr>
                  <w:rFonts w:eastAsia="Calibri" w:cs="Times New Roman"/>
                </w:rPr>
                <w:t>descriptions/</w:t>
              </w:r>
            </w:ins>
            <w:r>
              <w:rPr>
                <w:rFonts w:eastAsia="Calibri" w:cs="Times New Roman"/>
              </w:rPr>
              <w:t xml:space="preserve">definitions </w:t>
            </w:r>
            <w:ins w:id="18" w:author="Linnerud, Jenny" w:date="2016-04-25T13:57:00Z">
              <w:r w:rsidR="00D14659">
                <w:rPr>
                  <w:rFonts w:eastAsia="Calibri" w:cs="Times New Roman"/>
                </w:rPr>
                <w:t xml:space="preserve">are </w:t>
              </w:r>
            </w:ins>
            <w:r>
              <w:rPr>
                <w:rFonts w:eastAsia="Calibri" w:cs="Times New Roman"/>
              </w:rPr>
              <w:t xml:space="preserve">in use. Ad hoc approaches applied on case-by-case basis. Lack of common process terminology in use across the organisation’s statistical </w:t>
            </w:r>
            <w:r>
              <w:rPr>
                <w:rFonts w:eastAsia="Calibri" w:cs="Times New Roman"/>
              </w:rPr>
              <w:lastRenderedPageBreak/>
              <w:t xml:space="preserve">domains. </w:t>
            </w:r>
            <w:commentRangeStart w:id="19"/>
            <w:r>
              <w:rPr>
                <w:rFonts w:eastAsia="Calibri" w:cs="Times New Roman"/>
              </w:rPr>
              <w:t>Similar</w:t>
            </w:r>
            <w:commentRangeEnd w:id="19"/>
            <w:r w:rsidR="00D14659">
              <w:rPr>
                <w:rStyle w:val="Merknadsreferanse"/>
              </w:rPr>
              <w:commentReference w:id="19"/>
            </w:r>
            <w:r>
              <w:rPr>
                <w:rFonts w:eastAsia="Calibri" w:cs="Times New Roman"/>
              </w:rPr>
              <w:t xml:space="preserve"> procedures followed by different individuals undertaking same task.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lastRenderedPageBreak/>
              <w:t xml:space="preserve">Organisation adopts the GSBPM business process model as a </w:t>
            </w:r>
            <w:ins w:id="20" w:author="Linnerud, Jenny" w:date="2016-04-25T13:58:00Z">
              <w:r w:rsidR="00D14659">
                <w:rPr>
                  <w:rFonts w:eastAsia="Calibri" w:cs="Times New Roman"/>
                </w:rPr>
                <w:t xml:space="preserve">reference </w:t>
              </w:r>
            </w:ins>
            <w:r>
              <w:rPr>
                <w:rFonts w:eastAsia="Calibri" w:cs="Times New Roman"/>
              </w:rPr>
              <w:t>standard, in order to use it as a framework to facilitate a higher degree of standardisation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Start documenting/ defining existing business processes using the </w:t>
            </w:r>
            <w:ins w:id="21" w:author="Linnerud, Jenny" w:date="2016-04-25T13:58:00Z">
              <w:r w:rsidR="00D14659">
                <w:rPr>
                  <w:rFonts w:eastAsia="Calibri" w:cs="Times New Roman"/>
                </w:rPr>
                <w:t xml:space="preserve">GSBPM </w:t>
              </w:r>
            </w:ins>
            <w:del w:id="22" w:author="Linnerud, Jenny" w:date="2016-04-25T13:58:00Z">
              <w:r w:rsidDel="00D14659">
                <w:rPr>
                  <w:rFonts w:eastAsia="Calibri" w:cs="Times New Roman"/>
                </w:rPr>
                <w:delText>model as a framework</w:delText>
              </w:r>
            </w:del>
          </w:p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Development of a plan for standardised and documented </w:t>
            </w:r>
            <w:r>
              <w:rPr>
                <w:rFonts w:eastAsia="Calibri" w:cs="Times New Roman"/>
              </w:rPr>
              <w:lastRenderedPageBreak/>
              <w:t>procedures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 w:rsidP="00D14659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lastRenderedPageBreak/>
              <w:t xml:space="preserve">Organisation has started to </w:t>
            </w:r>
            <w:del w:id="23" w:author="Linnerud, Jenny" w:date="2016-04-25T13:59:00Z">
              <w:r w:rsidDel="00D14659">
                <w:rPr>
                  <w:rFonts w:eastAsia="Calibri" w:cs="Times New Roman"/>
                </w:rPr>
                <w:delText>standardise</w:delText>
              </w:r>
            </w:del>
            <w:ins w:id="24" w:author="Linnerud, Jenny" w:date="2016-04-25T13:59:00Z">
              <w:r w:rsidR="00D14659">
                <w:rPr>
                  <w:rFonts w:eastAsia="Calibri" w:cs="Times New Roman"/>
                </w:rPr>
                <w:t xml:space="preserve">standardize </w:t>
              </w:r>
            </w:ins>
            <w:del w:id="25" w:author="Linnerud, Jenny" w:date="2016-04-25T13:59:00Z">
              <w:r w:rsidDel="00D14659">
                <w:rPr>
                  <w:rFonts w:eastAsia="Calibri" w:cs="Times New Roman"/>
                </w:rPr>
                <w:delText xml:space="preserve"> j</w:delText>
              </w:r>
            </w:del>
            <w:r>
              <w:rPr>
                <w:rFonts w:eastAsia="Calibri" w:cs="Times New Roman"/>
              </w:rPr>
              <w:t>a</w:t>
            </w:r>
            <w:ins w:id="26" w:author="Linnerud, Jenny" w:date="2016-04-25T13:59:00Z">
              <w:r w:rsidR="00D14659">
                <w:rPr>
                  <w:rFonts w:eastAsia="Calibri" w:cs="Times New Roman"/>
                </w:rPr>
                <w:t>nd</w:t>
              </w:r>
            </w:ins>
            <w:r>
              <w:rPr>
                <w:rFonts w:eastAsia="Calibri" w:cs="Times New Roman"/>
              </w:rPr>
              <w:t xml:space="preserve"> describe procedures for all GSBPM sub-processes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Organisation has widespread expertise and familiarity with the use and application of the </w:t>
            </w:r>
            <w:ins w:id="27" w:author="Linnerud, Jenny" w:date="2016-04-25T14:00:00Z">
              <w:r w:rsidR="00D14659">
                <w:rPr>
                  <w:rFonts w:eastAsia="Calibri" w:cs="Times New Roman"/>
                </w:rPr>
                <w:t xml:space="preserve">GSBPM </w:t>
              </w:r>
            </w:ins>
            <w:del w:id="28" w:author="Linnerud, Jenny" w:date="2016-04-25T14:00:00Z">
              <w:r w:rsidDel="00D14659">
                <w:rPr>
                  <w:rFonts w:eastAsia="Calibri" w:cs="Times New Roman"/>
                </w:rPr>
                <w:delText>model</w:delText>
              </w:r>
            </w:del>
            <w:ins w:id="29" w:author="Linnerud, Jenny" w:date="2016-04-25T14:00:00Z">
              <w:r w:rsidR="00D14659">
                <w:rPr>
                  <w:rFonts w:eastAsia="Calibri" w:cs="Times New Roman"/>
                </w:rPr>
                <w:t>-</w:t>
              </w:r>
            </w:ins>
            <w:del w:id="30" w:author="Linnerud, Jenny" w:date="2016-04-25T14:00:00Z">
              <w:r w:rsidDel="00D14659">
                <w:rPr>
                  <w:rFonts w:eastAsia="Calibri" w:cs="Times New Roman"/>
                </w:rPr>
                <w:delText>,</w:delText>
              </w:r>
            </w:del>
            <w:r>
              <w:rPr>
                <w:rFonts w:eastAsia="Calibri" w:cs="Times New Roman"/>
              </w:rPr>
              <w:t xml:space="preserve"> </w:t>
            </w:r>
            <w:ins w:id="31" w:author="Linnerud, Jenny" w:date="2016-04-25T14:00:00Z">
              <w:r w:rsidR="00D14659">
                <w:rPr>
                  <w:rFonts w:eastAsia="Calibri" w:cs="Times New Roman"/>
                </w:rPr>
                <w:t xml:space="preserve">It </w:t>
              </w:r>
            </w:ins>
            <w:del w:id="32" w:author="Linnerud, Jenny" w:date="2016-04-25T14:00:00Z">
              <w:r w:rsidDel="00D14659">
                <w:rPr>
                  <w:rFonts w:eastAsia="Calibri" w:cs="Times New Roman"/>
                </w:rPr>
                <w:delText>a</w:delText>
              </w:r>
            </w:del>
            <w:del w:id="33" w:author="Linnerud, Jenny" w:date="2016-04-25T14:01:00Z">
              <w:r w:rsidDel="00D14659">
                <w:rPr>
                  <w:rFonts w:eastAsia="Calibri" w:cs="Times New Roman"/>
                </w:rPr>
                <w:delText xml:space="preserve">nd </w:delText>
              </w:r>
            </w:del>
            <w:r>
              <w:rPr>
                <w:rFonts w:eastAsia="Calibri" w:cs="Times New Roman"/>
              </w:rPr>
              <w:t xml:space="preserve">is the reference framework for all statistical activity. GSBPM based responsibilities are shared between job </w:t>
            </w:r>
            <w:r>
              <w:rPr>
                <w:rFonts w:eastAsia="Calibri" w:cs="Times New Roman"/>
              </w:rPr>
              <w:lastRenderedPageBreak/>
              <w:t>positions and are described in job descriptions.</w:t>
            </w:r>
          </w:p>
          <w:p w:rsidR="00D9271C" w:rsidRDefault="00AB55C6">
            <w:pPr>
              <w:rPr>
                <w:rFonts w:eastAsia="Calibri" w:cs="Times New Roman"/>
              </w:rPr>
            </w:pPr>
            <w:proofErr w:type="spellStart"/>
            <w:r>
              <w:rPr>
                <w:rFonts w:eastAsia="Calibri" w:cs="Times New Roman"/>
              </w:rPr>
              <w:t>Organisation</w:t>
            </w:r>
            <w:proofErr w:type="spellEnd"/>
            <w:r>
              <w:rPr>
                <w:rFonts w:eastAsia="Calibri" w:cs="Times New Roman"/>
              </w:rPr>
              <w:t xml:space="preserve"> has </w:t>
            </w:r>
            <w:proofErr w:type="spellStart"/>
            <w:r>
              <w:rPr>
                <w:rFonts w:eastAsia="Calibri" w:cs="Times New Roman"/>
              </w:rPr>
              <w:t>standardised</w:t>
            </w:r>
            <w:proofErr w:type="spellEnd"/>
            <w:r>
              <w:rPr>
                <w:rFonts w:eastAsia="Calibri" w:cs="Times New Roman"/>
              </w:rPr>
              <w:t xml:space="preserve"> </w:t>
            </w:r>
            <w:del w:id="34" w:author="Linnerud, Jenny" w:date="2016-04-25T14:01:00Z">
              <w:r w:rsidDel="00D14659">
                <w:rPr>
                  <w:rFonts w:eastAsia="Calibri" w:cs="Times New Roman"/>
                </w:rPr>
                <w:delText xml:space="preserve">ja </w:delText>
              </w:r>
            </w:del>
            <w:ins w:id="35" w:author="Linnerud, Jenny" w:date="2016-04-25T14:01:00Z">
              <w:r w:rsidR="00D14659">
                <w:rPr>
                  <w:rFonts w:eastAsia="Calibri" w:cs="Times New Roman"/>
                </w:rPr>
                <w:t xml:space="preserve">and </w:t>
              </w:r>
            </w:ins>
            <w:r>
              <w:rPr>
                <w:rFonts w:eastAsia="Calibri" w:cs="Times New Roman"/>
              </w:rPr>
              <w:t>described procedures for all GSBPM sub-processes</w:t>
            </w:r>
          </w:p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Statistical activities are harmonised to the statistical process model – business functions are standardised to the model</w:t>
            </w:r>
          </w:p>
        </w:tc>
      </w:tr>
      <w:tr w:rsidR="0006029B" w:rsidTr="00D9271C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lastRenderedPageBreak/>
              <w:t>Business (planning)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  <w:strike/>
              </w:rPr>
            </w:pPr>
            <w:r>
              <w:rPr>
                <w:rFonts w:eastAsia="Calibri" w:cs="Times New Roman"/>
                <w:strike/>
              </w:rPr>
              <w:t xml:space="preserve">Every survey had its own production system, with little coordination between the surveys </w:t>
            </w:r>
            <w:r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  <w:color w:val="FF0000"/>
              </w:rPr>
              <w:t xml:space="preserve"> Moved to 'Applications' below....</w:t>
            </w:r>
          </w:p>
          <w:p w:rsidR="00D9271C" w:rsidRDefault="0029081F" w:rsidP="00D14659">
            <w:pPr>
              <w:rPr>
                <w:rFonts w:eastAsia="Calibri" w:cs="Times New Roman"/>
                <w:color w:val="FF0000"/>
              </w:rPr>
            </w:pPr>
            <w:ins w:id="36" w:author="Linnerud, Jenny" w:date="2016-04-25T13:49:00Z">
              <w:r>
                <w:rPr>
                  <w:rFonts w:eastAsia="Calibri" w:cs="Times New Roman"/>
                  <w:color w:val="FF0000"/>
                </w:rPr>
                <w:t>Project</w:t>
              </w:r>
            </w:ins>
            <w:ins w:id="37" w:author="Linnerud, Jenny" w:date="2016-04-25T13:50:00Z">
              <w:r>
                <w:rPr>
                  <w:rFonts w:eastAsia="Calibri" w:cs="Times New Roman"/>
                  <w:color w:val="FF0000"/>
                </w:rPr>
                <w:t>s</w:t>
              </w:r>
            </w:ins>
            <w:ins w:id="38" w:author="Linnerud, Jenny" w:date="2016-04-25T13:49:00Z">
              <w:r>
                <w:rPr>
                  <w:rFonts w:eastAsia="Calibri" w:cs="Times New Roman"/>
                  <w:color w:val="FF0000"/>
                </w:rPr>
                <w:t>/</w:t>
              </w:r>
            </w:ins>
            <w:del w:id="39" w:author="Linnerud, Jenny" w:date="2016-04-25T13:49:00Z">
              <w:r w:rsidR="00AB55C6" w:rsidDel="0029081F">
                <w:rPr>
                  <w:rFonts w:eastAsia="Calibri" w:cs="Times New Roman"/>
                  <w:color w:val="FF0000"/>
                </w:rPr>
                <w:delText>Stat</w:delText>
              </w:r>
            </w:del>
            <w:del w:id="40" w:author="Linnerud, Jenny" w:date="2016-04-25T13:50:00Z">
              <w:r w:rsidR="00AB55C6" w:rsidDel="0029081F">
                <w:rPr>
                  <w:rFonts w:eastAsia="Calibri" w:cs="Times New Roman"/>
                  <w:color w:val="FF0000"/>
                </w:rPr>
                <w:delText xml:space="preserve">istical </w:delText>
              </w:r>
            </w:del>
            <w:r w:rsidR="00AB55C6">
              <w:rPr>
                <w:rFonts w:eastAsia="Calibri" w:cs="Times New Roman"/>
                <w:color w:val="FF0000"/>
              </w:rPr>
              <w:t xml:space="preserve">programs </w:t>
            </w:r>
            <w:del w:id="41" w:author="Linnerud, Jenny" w:date="2016-04-25T13:56:00Z">
              <w:r w:rsidR="00AB55C6" w:rsidDel="00D14659">
                <w:rPr>
                  <w:rFonts w:eastAsia="Calibri" w:cs="Times New Roman"/>
                  <w:color w:val="FF0000"/>
                </w:rPr>
                <w:delText xml:space="preserve">exist </w:delText>
              </w:r>
            </w:del>
            <w:ins w:id="42" w:author="Linnerud, Jenny" w:date="2016-04-25T13:56:00Z">
              <w:r w:rsidR="00D14659">
                <w:rPr>
                  <w:rFonts w:eastAsia="Calibri" w:cs="Times New Roman"/>
                  <w:color w:val="FF0000"/>
                </w:rPr>
                <w:t xml:space="preserve">are planned </w:t>
              </w:r>
            </w:ins>
            <w:r w:rsidR="00AB55C6">
              <w:rPr>
                <w:rFonts w:eastAsia="Calibri" w:cs="Times New Roman"/>
                <w:color w:val="FF0000"/>
              </w:rPr>
              <w:t xml:space="preserve">in isolation </w:t>
            </w:r>
            <w:ins w:id="43" w:author="Linnerud, Jenny" w:date="2016-04-25T13:48:00Z">
              <w:r>
                <w:rPr>
                  <w:rFonts w:eastAsia="Calibri" w:cs="Times New Roman"/>
                  <w:color w:val="FF0000"/>
                </w:rPr>
                <w:t>with</w:t>
              </w:r>
            </w:ins>
            <w:del w:id="44" w:author="Linnerud, Jenny" w:date="2016-04-25T13:48:00Z">
              <w:r w:rsidR="00AB55C6" w:rsidDel="0029081F">
                <w:rPr>
                  <w:rFonts w:eastAsia="Calibri" w:cs="Times New Roman"/>
                  <w:color w:val="FF0000"/>
                </w:rPr>
                <w:delText>-</w:delText>
              </w:r>
            </w:del>
            <w:r w:rsidR="00AB55C6">
              <w:rPr>
                <w:rFonts w:eastAsia="Calibri" w:cs="Times New Roman"/>
                <w:color w:val="FF0000"/>
              </w:rPr>
              <w:t xml:space="preserve"> little or no coordination between </w:t>
            </w:r>
            <w:ins w:id="45" w:author="Linnerud, Jenny" w:date="2016-04-25T13:50:00Z">
              <w:r>
                <w:rPr>
                  <w:rFonts w:eastAsia="Calibri" w:cs="Times New Roman"/>
                  <w:color w:val="FF0000"/>
                </w:rPr>
                <w:t>them.</w:t>
              </w:r>
            </w:ins>
            <w:del w:id="46" w:author="Linnerud, Jenny" w:date="2016-04-25T13:49:00Z">
              <w:r w:rsidR="00AB55C6" w:rsidDel="0029081F">
                <w:rPr>
                  <w:rFonts w:eastAsia="Calibri" w:cs="Times New Roman"/>
                  <w:color w:val="FF0000"/>
                </w:rPr>
                <w:delText xml:space="preserve">statistical </w:delText>
              </w:r>
            </w:del>
            <w:del w:id="47" w:author="Linnerud, Jenny" w:date="2016-04-25T13:50:00Z">
              <w:r w:rsidR="00AB55C6" w:rsidDel="0029081F">
                <w:rPr>
                  <w:rFonts w:eastAsia="Calibri" w:cs="Times New Roman"/>
                  <w:color w:val="FF0000"/>
                </w:rPr>
                <w:delText>programs</w:delText>
              </w:r>
            </w:del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29081F" w:rsidRPr="0029081F" w:rsidRDefault="0029081F" w:rsidP="0029081F">
            <w:pPr>
              <w:spacing w:before="150" w:after="0"/>
              <w:rPr>
                <w:ins w:id="48" w:author="Linnerud, Jenny" w:date="2016-04-25T13:52:00Z"/>
                <w:rFonts w:eastAsia="Times New Roman" w:cs="Arial"/>
                <w:color w:val="333333"/>
                <w:sz w:val="21"/>
                <w:szCs w:val="21"/>
                <w:lang w:eastAsia="nb-NO"/>
              </w:rPr>
            </w:pPr>
            <w:ins w:id="49" w:author="Linnerud, Jenny" w:date="2016-04-25T13:52:00Z">
              <w:r w:rsidRPr="0029081F"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>Use of the standard</w:t>
              </w:r>
              <w:r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 xml:space="preserve"> for planning</w:t>
              </w:r>
              <w:r w:rsidRPr="0029081F"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 xml:space="preserve"> is basic and limited to a few individuals. </w:t>
              </w:r>
            </w:ins>
          </w:p>
          <w:p w:rsidR="0029081F" w:rsidRPr="0029081F" w:rsidRDefault="0029081F" w:rsidP="0029081F">
            <w:pPr>
              <w:spacing w:before="150" w:after="0"/>
              <w:rPr>
                <w:ins w:id="50" w:author="Linnerud, Jenny" w:date="2016-04-25T13:52:00Z"/>
                <w:rFonts w:eastAsia="Times New Roman" w:cs="Arial"/>
                <w:color w:val="333333"/>
                <w:sz w:val="21"/>
                <w:szCs w:val="21"/>
                <w:lang w:eastAsia="nb-NO"/>
              </w:rPr>
            </w:pPr>
            <w:ins w:id="51" w:author="Linnerud, Jenny" w:date="2016-04-25T13:52:00Z">
              <w:r w:rsidRPr="0029081F"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>Parts of the </w:t>
              </w:r>
              <w:proofErr w:type="spellStart"/>
              <w:r w:rsidRPr="0029081F"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>organisation</w:t>
              </w:r>
              <w:proofErr w:type="spellEnd"/>
              <w:r w:rsidRPr="0029081F"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> are becoming interested in the potential value of the standard</w:t>
              </w:r>
              <w:r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 xml:space="preserve"> for planning</w:t>
              </w:r>
              <w:r w:rsidRPr="0029081F"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>.</w:t>
              </w:r>
            </w:ins>
          </w:p>
          <w:p w:rsidR="00D9271C" w:rsidRDefault="00AB55C6">
            <w:pPr>
              <w:rPr>
                <w:rFonts w:eastAsia="Calibri" w:cs="Times New Roman"/>
              </w:rPr>
            </w:pPr>
            <w:del w:id="52" w:author="Linnerud, Jenny" w:date="2016-04-25T13:52:00Z">
              <w:r w:rsidDel="0029081F">
                <w:rPr>
                  <w:rFonts w:eastAsia="Calibri" w:cs="Times New Roman"/>
                </w:rPr>
                <w:delText>?</w:delText>
              </w:r>
            </w:del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ins w:id="53" w:author="Linnerud, Jenny" w:date="2016-04-25T13:53:00Z"/>
                <w:rFonts w:eastAsia="Calibri" w:cs="Times New Roman"/>
              </w:rPr>
            </w:pPr>
            <w:r>
              <w:rPr>
                <w:rFonts w:eastAsia="Calibri" w:cs="Times New Roman"/>
              </w:rPr>
              <w:t>High level model starts to be used for generic project/</w:t>
            </w:r>
            <w:proofErr w:type="spellStart"/>
            <w:r>
              <w:rPr>
                <w:rFonts w:eastAsia="Calibri" w:cs="Times New Roman"/>
              </w:rPr>
              <w:t>programme</w:t>
            </w:r>
            <w:proofErr w:type="spellEnd"/>
            <w:r>
              <w:rPr>
                <w:rFonts w:eastAsia="Calibri" w:cs="Times New Roman"/>
              </w:rPr>
              <w:t xml:space="preserve"> scoping and planning;</w:t>
            </w:r>
          </w:p>
          <w:p w:rsidR="0029081F" w:rsidRDefault="0029081F">
            <w:pPr>
              <w:rPr>
                <w:ins w:id="54" w:author="Linnerud, Jenny" w:date="2016-04-25T13:53:00Z"/>
                <w:rFonts w:eastAsia="Calibri" w:cs="Times New Roman"/>
              </w:rPr>
            </w:pPr>
          </w:p>
          <w:p w:rsidR="0029081F" w:rsidRPr="0029081F" w:rsidRDefault="0029081F" w:rsidP="0029081F">
            <w:pPr>
              <w:spacing w:before="150" w:after="0"/>
              <w:rPr>
                <w:ins w:id="55" w:author="Linnerud, Jenny" w:date="2016-04-25T13:53:00Z"/>
                <w:rFonts w:eastAsia="Times New Roman" w:cs="Arial"/>
                <w:color w:val="333333"/>
                <w:sz w:val="21"/>
                <w:szCs w:val="21"/>
                <w:lang w:eastAsia="nb-NO"/>
              </w:rPr>
            </w:pPr>
            <w:ins w:id="56" w:author="Linnerud, Jenny" w:date="2016-04-25T13:53:00Z">
              <w:r w:rsidRPr="0029081F"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 xml:space="preserve">Use of the standard </w:t>
              </w:r>
            </w:ins>
            <w:ins w:id="57" w:author="Linnerud, Jenny" w:date="2016-04-25T13:54:00Z">
              <w:r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 xml:space="preserve">for planning </w:t>
              </w:r>
            </w:ins>
            <w:ins w:id="58" w:author="Linnerud, Jenny" w:date="2016-04-25T13:53:00Z">
              <w:r w:rsidRPr="0029081F"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>is spreading, but </w:t>
              </w:r>
            </w:ins>
            <w:proofErr w:type="spellStart"/>
            <w:ins w:id="59" w:author="Linnerud, Jenny" w:date="2016-04-25T13:54:00Z">
              <w:r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>pratise</w:t>
              </w:r>
              <w:proofErr w:type="spellEnd"/>
              <w:r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 xml:space="preserve"> varies </w:t>
              </w:r>
              <w:proofErr w:type="gramStart"/>
              <w:r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 xml:space="preserve">between  </w:t>
              </w:r>
            </w:ins>
            <w:ins w:id="60" w:author="Linnerud, Jenny" w:date="2016-04-25T13:53:00Z">
              <w:r w:rsidRPr="0029081F"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>individuals</w:t>
              </w:r>
              <w:proofErr w:type="gramEnd"/>
              <w:r w:rsidRPr="0029081F"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 xml:space="preserve"> and </w:t>
              </w:r>
            </w:ins>
            <w:ins w:id="61" w:author="Linnerud, Jenny" w:date="2016-04-25T13:55:00Z">
              <w:r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 xml:space="preserve">between </w:t>
              </w:r>
            </w:ins>
            <w:ins w:id="62" w:author="Linnerud, Jenny" w:date="2016-04-25T13:53:00Z">
              <w:r w:rsidRPr="0029081F"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>business units.</w:t>
              </w:r>
            </w:ins>
          </w:p>
          <w:p w:rsidR="0029081F" w:rsidRPr="0029081F" w:rsidRDefault="0029081F" w:rsidP="0029081F">
            <w:pPr>
              <w:spacing w:before="150" w:after="0"/>
              <w:ind w:left="0"/>
              <w:rPr>
                <w:ins w:id="63" w:author="Linnerud, Jenny" w:date="2016-04-25T13:53:00Z"/>
                <w:rFonts w:eastAsia="Times New Roman" w:cs="Arial"/>
                <w:color w:val="333333"/>
                <w:sz w:val="21"/>
                <w:szCs w:val="21"/>
                <w:lang w:eastAsia="nb-NO"/>
              </w:rPr>
            </w:pPr>
            <w:ins w:id="64" w:author="Linnerud, Jenny" w:date="2016-04-25T13:53:00Z">
              <w:r w:rsidRPr="0029081F">
                <w:rPr>
                  <w:rFonts w:eastAsia="Times New Roman" w:cs="Arial"/>
                  <w:color w:val="333333"/>
                  <w:sz w:val="21"/>
                  <w:szCs w:val="21"/>
                  <w:lang w:eastAsia="nb-NO"/>
                </w:rPr>
                <w:t>.</w:t>
              </w:r>
            </w:ins>
          </w:p>
          <w:p w:rsidR="0029081F" w:rsidRDefault="0029081F">
            <w:pPr>
              <w:rPr>
                <w:rFonts w:eastAsia="Calibri" w:cs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 w:rsidP="0029081F">
            <w:pPr>
              <w:rPr>
                <w:rFonts w:eastAsia="Calibri" w:cs="Times New Roman"/>
              </w:rPr>
            </w:pPr>
            <w:del w:id="65" w:author="Linnerud, Jenny" w:date="2016-04-25T13:51:00Z">
              <w:r w:rsidDel="0029081F">
                <w:rPr>
                  <w:rFonts w:eastAsia="Calibri" w:cs="Times New Roman"/>
                </w:rPr>
                <w:lastRenderedPageBreak/>
                <w:delText xml:space="preserve">Process Model </w:delText>
              </w:r>
            </w:del>
            <w:ins w:id="66" w:author="Linnerud, Jenny" w:date="2016-04-25T13:51:00Z">
              <w:r w:rsidR="0029081F">
                <w:rPr>
                  <w:rFonts w:eastAsia="Calibri" w:cs="Times New Roman"/>
                </w:rPr>
                <w:t xml:space="preserve">GSBPM </w:t>
              </w:r>
            </w:ins>
            <w:r>
              <w:rPr>
                <w:rFonts w:eastAsia="Calibri" w:cs="Times New Roman"/>
              </w:rPr>
              <w:t xml:space="preserve">is used as a framework for all corporate </w:t>
            </w:r>
            <w:del w:id="67" w:author="Linnerud, Jenny" w:date="2016-04-25T13:51:00Z">
              <w:r w:rsidDel="0029081F">
                <w:rPr>
                  <w:rFonts w:eastAsia="Calibri" w:cs="Times New Roman"/>
                </w:rPr>
                <w:delText xml:space="preserve">work </w:delText>
              </w:r>
            </w:del>
            <w:r>
              <w:rPr>
                <w:rFonts w:eastAsia="Calibri" w:cs="Times New Roman"/>
              </w:rPr>
              <w:t>planning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29081F" w:rsidP="0029081F">
            <w:pPr>
              <w:rPr>
                <w:rFonts w:eastAsia="Calibri" w:cs="Times New Roman"/>
              </w:rPr>
            </w:pPr>
            <w:ins w:id="68" w:author="Linnerud, Jenny" w:date="2016-04-25T13:50:00Z">
              <w:r>
                <w:rPr>
                  <w:rFonts w:eastAsia="Calibri" w:cs="Times New Roman"/>
                </w:rPr>
                <w:t xml:space="preserve">GSBPM </w:t>
              </w:r>
            </w:ins>
            <w:del w:id="69" w:author="Linnerud, Jenny" w:date="2016-04-25T13:50:00Z">
              <w:r w:rsidR="00AB55C6" w:rsidDel="0029081F">
                <w:rPr>
                  <w:rFonts w:eastAsia="Calibri" w:cs="Times New Roman"/>
                </w:rPr>
                <w:delText xml:space="preserve">Process Model </w:delText>
              </w:r>
            </w:del>
            <w:r w:rsidR="00AB55C6">
              <w:rPr>
                <w:rFonts w:eastAsia="Calibri" w:cs="Times New Roman"/>
              </w:rPr>
              <w:t>is used for identification and planning of improvement activities.</w:t>
            </w:r>
          </w:p>
        </w:tc>
      </w:tr>
      <w:tr w:rsidR="0006029B" w:rsidTr="00D9271C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lastRenderedPageBreak/>
              <w:t>Methods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No common approaches regarding </w:t>
            </w:r>
            <w:ins w:id="70" w:author="Linnerud, Jenny" w:date="2016-04-25T13:33:00Z">
              <w:r w:rsidR="00692CCA">
                <w:rPr>
                  <w:rFonts w:eastAsia="Calibri" w:cs="Times New Roman"/>
                </w:rPr>
                <w:t xml:space="preserve">the development and use of </w:t>
              </w:r>
            </w:ins>
            <w:r>
              <w:rPr>
                <w:rFonts w:eastAsia="Calibri" w:cs="Times New Roman"/>
              </w:rPr>
              <w:t>method</w:t>
            </w:r>
            <w:ins w:id="71" w:author="Linnerud, Jenny" w:date="2016-04-25T13:33:00Z">
              <w:r w:rsidR="00692CCA">
                <w:rPr>
                  <w:rFonts w:eastAsia="Calibri" w:cs="Times New Roman"/>
                </w:rPr>
                <w:t>s</w:t>
              </w:r>
            </w:ins>
            <w:del w:id="72" w:author="Linnerud, Jenny" w:date="2016-04-25T13:33:00Z">
              <w:r w:rsidDel="00692CCA">
                <w:rPr>
                  <w:rFonts w:eastAsia="Calibri" w:cs="Times New Roman"/>
                </w:rPr>
                <w:delText>ology</w:delText>
              </w:r>
            </w:del>
          </w:p>
          <w:p w:rsidR="00D9271C" w:rsidRDefault="00AB55C6" w:rsidP="00692CCA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Methods </w:t>
            </w:r>
            <w:proofErr w:type="spellStart"/>
            <w:ins w:id="73" w:author="Linnerud, Jenny" w:date="2016-04-25T13:33:00Z">
              <w:r w:rsidR="00692CCA">
                <w:rPr>
                  <w:rFonts w:eastAsia="Calibri" w:cs="Times New Roman"/>
                </w:rPr>
                <w:t>are</w:t>
              </w:r>
            </w:ins>
            <w:r>
              <w:rPr>
                <w:rFonts w:eastAsia="Calibri" w:cs="Times New Roman"/>
              </w:rPr>
              <w:t>identified</w:t>
            </w:r>
            <w:proofErr w:type="spellEnd"/>
            <w:r>
              <w:rPr>
                <w:rFonts w:eastAsia="Calibri" w:cs="Times New Roman"/>
              </w:rPr>
              <w:t xml:space="preserve"> and specified with no reference to </w:t>
            </w:r>
            <w:ins w:id="74" w:author="Linnerud, Jenny" w:date="2016-04-25T13:34:00Z">
              <w:r w:rsidR="00692CCA">
                <w:rPr>
                  <w:rFonts w:eastAsia="Calibri" w:cs="Times New Roman"/>
                </w:rPr>
                <w:t xml:space="preserve">GSBPM </w:t>
              </w:r>
            </w:ins>
            <w:del w:id="75" w:author="Linnerud, Jenny" w:date="2016-04-25T13:34:00Z">
              <w:r w:rsidDel="00692CCA">
                <w:rPr>
                  <w:rFonts w:eastAsia="Calibri" w:cs="Times New Roman"/>
                </w:rPr>
                <w:delText>specific process model</w:delText>
              </w:r>
            </w:del>
            <w:r>
              <w:rPr>
                <w:rFonts w:eastAsia="Calibri" w:cs="Times New Roman"/>
              </w:rPr>
              <w:t xml:space="preserve"> phases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Carrying out an examination of existing methods, mapping to GSBPM phases and/or sub-processes</w:t>
            </w:r>
          </w:p>
          <w:p w:rsidR="00D9271C" w:rsidRDefault="00D9271C">
            <w:pPr>
              <w:rPr>
                <w:ins w:id="76" w:author="Linnerud, Jenny" w:date="2016-04-25T13:34:00Z"/>
                <w:rFonts w:eastAsia="Calibri" w:cs="Times New Roman"/>
              </w:rPr>
            </w:pPr>
          </w:p>
          <w:p w:rsidR="00692CCA" w:rsidRDefault="00692CCA" w:rsidP="00692CCA">
            <w:pPr>
              <w:pStyle w:val="Merknadstekst"/>
              <w:rPr>
                <w:ins w:id="77" w:author="Linnerud, Jenny" w:date="2016-04-25T13:34:00Z"/>
              </w:rPr>
            </w:pPr>
            <w:ins w:id="78" w:author="Linnerud, Jenny" w:date="2016-04-25T13:34:00Z">
              <w:r>
                <w:rPr>
                  <w:rFonts w:eastAsia="Calibri" w:cs="Times New Roman"/>
                  <w:sz w:val="22"/>
                  <w:szCs w:val="22"/>
                </w:rPr>
                <w:t>Methods are</w:t>
              </w:r>
              <w:r>
                <w:rPr>
                  <w:rFonts w:eastAsia="Calibri" w:cs="Times New Roman"/>
                </w:rPr>
                <w:t xml:space="preserve"> </w:t>
              </w:r>
              <w:r>
                <w:rPr>
                  <w:rFonts w:eastAsia="Calibri" w:cs="Times New Roman"/>
                  <w:sz w:val="22"/>
                  <w:szCs w:val="22"/>
                </w:rPr>
                <w:t>mapped in one or more GSBPM phases,</w:t>
              </w:r>
            </w:ins>
          </w:p>
          <w:p w:rsidR="00692CCA" w:rsidRDefault="00692CCA">
            <w:pPr>
              <w:rPr>
                <w:rFonts w:eastAsia="Calibri" w:cs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 w:rsidP="005D4E30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New </w:t>
            </w:r>
            <w:ins w:id="79" w:author="Linnerud, Jenny" w:date="2016-04-25T13:43:00Z">
              <w:r w:rsidR="005D4E30">
                <w:rPr>
                  <w:rFonts w:eastAsia="Calibri" w:cs="Times New Roman"/>
                </w:rPr>
                <w:t>and</w:t>
              </w:r>
            </w:ins>
            <w:del w:id="80" w:author="Linnerud, Jenny" w:date="2016-04-25T13:43:00Z">
              <w:r w:rsidDel="005D4E30">
                <w:rPr>
                  <w:rFonts w:eastAsia="Calibri" w:cs="Times New Roman"/>
                </w:rPr>
                <w:delText>or</w:delText>
              </w:r>
            </w:del>
            <w:r>
              <w:rPr>
                <w:rFonts w:eastAsia="Calibri" w:cs="Times New Roman"/>
              </w:rPr>
              <w:t xml:space="preserve"> common methods, </w:t>
            </w:r>
            <w:del w:id="81" w:author="Linnerud, Jenny" w:date="2016-04-25T13:35:00Z">
              <w:r w:rsidDel="005D4E30">
                <w:rPr>
                  <w:rFonts w:eastAsia="Calibri" w:cs="Times New Roman"/>
                </w:rPr>
                <w:delText xml:space="preserve">tools and approaches </w:delText>
              </w:r>
            </w:del>
            <w:r>
              <w:rPr>
                <w:rFonts w:eastAsia="Calibri" w:cs="Times New Roman"/>
              </w:rPr>
              <w:t>are identified and defined within the context of particular GSBPM phases, in order to improve coherence and consistency of the statistical production process</w:t>
            </w:r>
            <w:del w:id="82" w:author="Linnerud, Jenny" w:date="2016-04-25T13:35:00Z">
              <w:r w:rsidDel="005D4E30">
                <w:rPr>
                  <w:rFonts w:eastAsia="Calibri" w:cs="Times New Roman"/>
                </w:rPr>
                <w:delText>es</w:delText>
              </w:r>
            </w:del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Del="005D4E30" w:rsidRDefault="00AB55C6">
            <w:pPr>
              <w:rPr>
                <w:del w:id="83" w:author="Linnerud, Jenny" w:date="2016-04-25T13:36:00Z"/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Existing and new methods are defined using the </w:t>
            </w:r>
            <w:del w:id="84" w:author="Linnerud, Jenny" w:date="2016-04-25T13:39:00Z">
              <w:r w:rsidDel="005D4E30">
                <w:rPr>
                  <w:rFonts w:eastAsia="Calibri" w:cs="Times New Roman"/>
                </w:rPr>
                <w:delText xml:space="preserve">lower level </w:delText>
              </w:r>
            </w:del>
            <w:r>
              <w:rPr>
                <w:rFonts w:eastAsia="Calibri" w:cs="Times New Roman"/>
              </w:rPr>
              <w:t xml:space="preserve"> </w:t>
            </w:r>
            <w:ins w:id="85" w:author="Linnerud, Jenny" w:date="2016-04-25T13:36:00Z">
              <w:r w:rsidR="005D4E30">
                <w:rPr>
                  <w:rFonts w:eastAsia="Calibri" w:cs="Times New Roman"/>
                </w:rPr>
                <w:t xml:space="preserve">GSBPM phases </w:t>
              </w:r>
            </w:ins>
            <w:del w:id="86" w:author="Linnerud, Jenny" w:date="2016-04-25T14:31:00Z">
              <w:r w:rsidDel="001D0DE8">
                <w:rPr>
                  <w:rFonts w:eastAsia="Calibri" w:cs="Times New Roman"/>
                </w:rPr>
                <w:delText>processes</w:delText>
              </w:r>
            </w:del>
            <w:del w:id="87" w:author="Linnerud, Jenny" w:date="2016-04-25T13:36:00Z">
              <w:r w:rsidDel="005D4E30">
                <w:rPr>
                  <w:rFonts w:eastAsia="Calibri" w:cs="Times New Roman"/>
                </w:rPr>
                <w:delText xml:space="preserve"> </w:delText>
              </w:r>
            </w:del>
            <w:r>
              <w:rPr>
                <w:rFonts w:eastAsia="Calibri" w:cs="Times New Roman"/>
              </w:rPr>
              <w:t xml:space="preserve">and sub-processes </w:t>
            </w:r>
            <w:del w:id="88" w:author="Linnerud, Jenny" w:date="2016-04-25T13:36:00Z">
              <w:r w:rsidDel="005D4E30">
                <w:rPr>
                  <w:rFonts w:eastAsia="Calibri" w:cs="Times New Roman"/>
                </w:rPr>
                <w:delText>of the model</w:delText>
              </w:r>
            </w:del>
            <w:ins w:id="89" w:author="Linnerud, Jenny" w:date="2016-04-25T13:42:00Z">
              <w:r w:rsidR="005D4E30">
                <w:rPr>
                  <w:rFonts w:eastAsia="Calibri" w:cs="Times New Roman"/>
                </w:rPr>
                <w:t xml:space="preserve"> </w:t>
              </w:r>
            </w:ins>
            <w:ins w:id="90" w:author="Linnerud, Jenny" w:date="2016-04-25T13:43:00Z">
              <w:r w:rsidR="005D4E30">
                <w:rPr>
                  <w:rFonts w:eastAsia="Calibri" w:cs="Times New Roman"/>
                </w:rPr>
                <w:t xml:space="preserve">across the whole </w:t>
              </w:r>
              <w:proofErr w:type="spellStart"/>
              <w:r w:rsidR="005D4E30">
                <w:rPr>
                  <w:rFonts w:eastAsia="Calibri" w:cs="Times New Roman"/>
                </w:rPr>
                <w:t>organisation</w:t>
              </w:r>
            </w:ins>
            <w:proofErr w:type="spellEnd"/>
            <w:ins w:id="91" w:author="Linnerud, Jenny" w:date="2016-04-25T13:42:00Z">
              <w:r w:rsidR="005D4E30">
                <w:rPr>
                  <w:rFonts w:eastAsia="Calibri" w:cs="Times New Roman"/>
                </w:rPr>
                <w:t>.</w:t>
              </w:r>
            </w:ins>
          </w:p>
          <w:p w:rsidR="00D9271C" w:rsidRDefault="00D9271C">
            <w:pPr>
              <w:rPr>
                <w:rFonts w:eastAsia="Calibri" w:cs="Times New Roman"/>
              </w:rPr>
            </w:pPr>
          </w:p>
          <w:p w:rsidR="00D9271C" w:rsidRDefault="00D9271C">
            <w:pPr>
              <w:rPr>
                <w:rFonts w:eastAsia="Calibri" w:cs="Times New Roman"/>
              </w:rPr>
            </w:pPr>
          </w:p>
          <w:p w:rsidR="00D9271C" w:rsidRDefault="00D9271C">
            <w:pPr>
              <w:rPr>
                <w:rFonts w:eastAsia="Calibri" w:cs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Methods are </w:t>
            </w:r>
            <w:proofErr w:type="spellStart"/>
            <w:r>
              <w:rPr>
                <w:rFonts w:eastAsia="Calibri" w:cs="Times New Roman"/>
              </w:rPr>
              <w:t>standardised</w:t>
            </w:r>
            <w:proofErr w:type="spellEnd"/>
            <w:r>
              <w:rPr>
                <w:rFonts w:eastAsia="Calibri" w:cs="Times New Roman"/>
              </w:rPr>
              <w:t xml:space="preserve"> and </w:t>
            </w:r>
            <w:ins w:id="92" w:author="Linnerud, Jenny" w:date="2016-04-25T13:38:00Z">
              <w:r w:rsidR="005D4E30">
                <w:rPr>
                  <w:rFonts w:eastAsia="Calibri" w:cs="Times New Roman"/>
                </w:rPr>
                <w:t xml:space="preserve">optimized </w:t>
              </w:r>
            </w:ins>
            <w:del w:id="93" w:author="Linnerud, Jenny" w:date="2016-04-25T13:38:00Z">
              <w:r w:rsidDel="005D4E30">
                <w:rPr>
                  <w:rFonts w:eastAsia="Calibri" w:cs="Times New Roman"/>
                </w:rPr>
                <w:delText>describ</w:delText>
              </w:r>
            </w:del>
            <w:proofErr w:type="spellStart"/>
            <w:r>
              <w:rPr>
                <w:rFonts w:eastAsia="Calibri" w:cs="Times New Roman"/>
              </w:rPr>
              <w:t>ed</w:t>
            </w:r>
            <w:proofErr w:type="spellEnd"/>
            <w:r>
              <w:rPr>
                <w:rFonts w:eastAsia="Calibri" w:cs="Times New Roman"/>
              </w:rPr>
              <w:t xml:space="preserve"> within the </w:t>
            </w:r>
            <w:ins w:id="94" w:author="Linnerud, Jenny" w:date="2016-04-25T13:38:00Z">
              <w:r w:rsidR="005D4E30">
                <w:rPr>
                  <w:rFonts w:eastAsia="Calibri" w:cs="Times New Roman"/>
                </w:rPr>
                <w:t xml:space="preserve">GSBPM </w:t>
              </w:r>
            </w:ins>
            <w:del w:id="95" w:author="Linnerud, Jenny" w:date="2016-04-25T13:38:00Z">
              <w:r w:rsidDel="005D4E30">
                <w:rPr>
                  <w:rFonts w:eastAsia="Calibri" w:cs="Times New Roman"/>
                </w:rPr>
                <w:delText xml:space="preserve">model framework sub-processes, </w:delText>
              </w:r>
            </w:del>
            <w:r>
              <w:rPr>
                <w:rFonts w:eastAsia="Calibri" w:cs="Times New Roman"/>
              </w:rPr>
              <w:t>and extensively re-used</w:t>
            </w:r>
          </w:p>
          <w:p w:rsidR="00D9271C" w:rsidRDefault="00D9271C">
            <w:pPr>
              <w:rPr>
                <w:rFonts w:eastAsia="Calibri" w:cs="Times New Roman"/>
              </w:rPr>
            </w:pPr>
          </w:p>
        </w:tc>
      </w:tr>
      <w:tr w:rsidR="0006029B" w:rsidTr="00D9271C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Information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Del="00AB55C6" w:rsidRDefault="00AB55C6" w:rsidP="00AB55C6">
            <w:pPr>
              <w:rPr>
                <w:del w:id="96" w:author="Linnerud, Jenny" w:date="2016-04-25T13:18:00Z"/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No standardised way of defining information objects (data and metadata) </w:t>
            </w:r>
            <w:ins w:id="97" w:author="Linnerud, Jenny" w:date="2016-04-25T13:17:00Z">
              <w:r>
                <w:rPr>
                  <w:rFonts w:eastAsia="Calibri" w:cs="Times New Roman"/>
                </w:rPr>
                <w:t xml:space="preserve">with reference to their use in </w:t>
              </w:r>
            </w:ins>
            <w:ins w:id="98" w:author="Linnerud, Jenny" w:date="2016-04-25T13:18:00Z">
              <w:r>
                <w:rPr>
                  <w:rFonts w:eastAsia="Calibri" w:cs="Times New Roman"/>
                </w:rPr>
                <w:t xml:space="preserve">GSBPM </w:t>
              </w:r>
            </w:ins>
            <w:del w:id="99" w:author="Linnerud, Jenny" w:date="2016-04-25T13:18:00Z">
              <w:r w:rsidDel="00AB55C6">
                <w:rPr>
                  <w:rFonts w:eastAsia="Calibri" w:cs="Times New Roman"/>
                </w:rPr>
                <w:delText xml:space="preserve">and their use in different </w:delText>
              </w:r>
            </w:del>
            <w:del w:id="100" w:author="Linnerud, Jenny" w:date="2016-04-25T13:17:00Z">
              <w:r w:rsidDel="00AB55C6">
                <w:rPr>
                  <w:rFonts w:eastAsia="Calibri" w:cs="Times New Roman"/>
                </w:rPr>
                <w:delText xml:space="preserve">stages </w:delText>
              </w:r>
            </w:del>
            <w:del w:id="101" w:author="Linnerud, Jenny" w:date="2016-04-25T13:18:00Z">
              <w:r w:rsidDel="00AB55C6">
                <w:rPr>
                  <w:rFonts w:eastAsia="Calibri" w:cs="Times New Roman"/>
                </w:rPr>
                <w:delText>of the production process</w:delText>
              </w:r>
            </w:del>
          </w:p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No integration of information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Initial identification  and classification of  information objects by </w:t>
            </w:r>
            <w:ins w:id="102" w:author="Linnerud, Jenny" w:date="2016-04-25T13:19:00Z">
              <w:r>
                <w:rPr>
                  <w:rFonts w:eastAsia="Calibri" w:cs="Times New Roman"/>
                </w:rPr>
                <w:t xml:space="preserve">GSBPM </w:t>
              </w:r>
            </w:ins>
            <w:r>
              <w:rPr>
                <w:rFonts w:eastAsia="Calibri" w:cs="Times New Roman"/>
              </w:rPr>
              <w:t xml:space="preserve">phase </w:t>
            </w:r>
            <w:del w:id="103" w:author="Linnerud, Jenny" w:date="2016-04-25T13:19:00Z">
              <w:r w:rsidDel="00AB55C6">
                <w:rPr>
                  <w:rFonts w:eastAsia="Calibri" w:cs="Times New Roman"/>
                </w:rPr>
                <w:delText>or process carried out for one or two statistical domains</w:delText>
              </w:r>
            </w:del>
          </w:p>
          <w:p w:rsidR="00D9271C" w:rsidRDefault="00AB55C6">
            <w:pPr>
              <w:rPr>
                <w:rFonts w:eastAsia="Calibri" w:cs="Times New Roman"/>
              </w:rPr>
            </w:pPr>
            <w:commentRangeStart w:id="104"/>
            <w:r>
              <w:rPr>
                <w:rFonts w:eastAsia="Calibri" w:cs="Times New Roman"/>
              </w:rPr>
              <w:t xml:space="preserve">Evaluation of  the </w:t>
            </w:r>
            <w:r>
              <w:rPr>
                <w:rFonts w:eastAsia="Calibri" w:cs="Times New Roman"/>
              </w:rPr>
              <w:lastRenderedPageBreak/>
              <w:t>functionality in relation to the needs of the survey</w:t>
            </w:r>
            <w:commentRangeEnd w:id="104"/>
            <w:r w:rsidR="00692CCA">
              <w:rPr>
                <w:rStyle w:val="Merknadsreferanse"/>
              </w:rPr>
              <w:commentReference w:id="104"/>
            </w:r>
          </w:p>
          <w:p w:rsidR="00D9271C" w:rsidRDefault="00D9271C">
            <w:pPr>
              <w:rPr>
                <w:rFonts w:eastAsia="Calibri" w:cs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ins w:id="105" w:author="Linnerud, Jenny" w:date="2016-04-25T13:22:00Z"/>
                <w:rFonts w:eastAsia="Calibri" w:cs="Times New Roman"/>
              </w:rPr>
            </w:pPr>
            <w:r>
              <w:rPr>
                <w:rFonts w:eastAsia="Calibri" w:cs="Times New Roman"/>
              </w:rPr>
              <w:lastRenderedPageBreak/>
              <w:t>New projects adopt standard methods of classifying information object use and terminology by GSBPM process</w:t>
            </w:r>
          </w:p>
          <w:p w:rsidR="00AB55C6" w:rsidRDefault="00692CCA">
            <w:pPr>
              <w:rPr>
                <w:rFonts w:eastAsia="Calibri" w:cs="Times New Roman"/>
              </w:rPr>
            </w:pPr>
            <w:ins w:id="106" w:author="Linnerud, Jenny" w:date="2016-04-25T13:30:00Z">
              <w:r>
                <w:rPr>
                  <w:rFonts w:eastAsia="Calibri" w:cs="Times New Roman"/>
                </w:rPr>
                <w:t>E</w:t>
              </w:r>
            </w:ins>
            <w:ins w:id="107" w:author="Linnerud, Jenny" w:date="2016-04-25T13:26:00Z">
              <w:r>
                <w:rPr>
                  <w:rFonts w:eastAsia="Calibri" w:cs="Times New Roman"/>
                </w:rPr>
                <w:t xml:space="preserve">xisting </w:t>
              </w:r>
            </w:ins>
            <w:ins w:id="108" w:author="Linnerud, Jenny" w:date="2016-04-25T13:23:00Z">
              <w:r w:rsidR="00AB55C6">
                <w:rPr>
                  <w:rFonts w:eastAsia="Calibri" w:cs="Times New Roman"/>
                </w:rPr>
                <w:t>applications</w:t>
              </w:r>
            </w:ins>
            <w:ins w:id="109" w:author="Linnerud, Jenny" w:date="2016-04-25T13:29:00Z">
              <w:r>
                <w:rPr>
                  <w:rFonts w:eastAsia="Calibri" w:cs="Times New Roman"/>
                </w:rPr>
                <w:t xml:space="preserve"> have a varied </w:t>
              </w:r>
              <w:proofErr w:type="spellStart"/>
              <w:r>
                <w:rPr>
                  <w:rFonts w:eastAsia="Calibri" w:cs="Times New Roman"/>
                </w:rPr>
                <w:t>practise</w:t>
              </w:r>
              <w:proofErr w:type="spellEnd"/>
              <w:r>
                <w:rPr>
                  <w:rFonts w:eastAsia="Calibri" w:cs="Times New Roman"/>
                </w:rPr>
                <w:t xml:space="preserve"> </w:t>
              </w:r>
            </w:ins>
            <w:ins w:id="110" w:author="Linnerud, Jenny" w:date="2016-04-25T13:30:00Z">
              <w:r>
                <w:rPr>
                  <w:rFonts w:eastAsia="Calibri" w:cs="Times New Roman"/>
                </w:rPr>
                <w:lastRenderedPageBreak/>
                <w:t xml:space="preserve">regarding </w:t>
              </w:r>
            </w:ins>
            <w:ins w:id="111" w:author="Linnerud, Jenny" w:date="2016-04-25T13:29:00Z">
              <w:r>
                <w:rPr>
                  <w:rFonts w:eastAsia="Calibri" w:cs="Times New Roman"/>
                </w:rPr>
                <w:t xml:space="preserve">  mapp</w:t>
              </w:r>
            </w:ins>
            <w:ins w:id="112" w:author="Linnerud, Jenny" w:date="2016-04-25T13:30:00Z">
              <w:r>
                <w:rPr>
                  <w:rFonts w:eastAsia="Calibri" w:cs="Times New Roman"/>
                </w:rPr>
                <w:t>ing</w:t>
              </w:r>
            </w:ins>
            <w:ins w:id="113" w:author="Linnerud, Jenny" w:date="2016-04-25T13:29:00Z">
              <w:r>
                <w:rPr>
                  <w:rFonts w:eastAsia="Calibri" w:cs="Times New Roman"/>
                </w:rPr>
                <w:t xml:space="preserve"> of</w:t>
              </w:r>
            </w:ins>
            <w:ins w:id="114" w:author="Linnerud, Jenny" w:date="2016-04-25T13:23:00Z">
              <w:r w:rsidR="00AB55C6">
                <w:rPr>
                  <w:rFonts w:eastAsia="Calibri" w:cs="Times New Roman"/>
                </w:rPr>
                <w:t xml:space="preserve"> </w:t>
              </w:r>
            </w:ins>
            <w:ins w:id="115" w:author="Linnerud, Jenny" w:date="2016-04-25T13:29:00Z">
              <w:r>
                <w:rPr>
                  <w:rFonts w:eastAsia="Calibri" w:cs="Times New Roman"/>
                </w:rPr>
                <w:t xml:space="preserve">information objects </w:t>
              </w:r>
            </w:ins>
            <w:ins w:id="116" w:author="Linnerud, Jenny" w:date="2016-04-25T13:23:00Z">
              <w:r w:rsidR="00AB55C6">
                <w:rPr>
                  <w:rFonts w:eastAsia="Calibri" w:cs="Times New Roman"/>
                </w:rPr>
                <w:t>by GSBPM phase</w:t>
              </w:r>
            </w:ins>
            <w:ins w:id="117" w:author="Linnerud, Jenny" w:date="2016-04-25T13:31:00Z">
              <w:r>
                <w:rPr>
                  <w:rFonts w:eastAsia="Calibri" w:cs="Times New Roman"/>
                </w:rPr>
                <w:t xml:space="preserve"> and </w:t>
              </w:r>
            </w:ins>
            <w:ins w:id="118" w:author="Linnerud, Jenny" w:date="2016-04-25T14:31:00Z">
              <w:r w:rsidR="001D0DE8">
                <w:rPr>
                  <w:rFonts w:eastAsia="Calibri" w:cs="Times New Roman"/>
                </w:rPr>
                <w:t>sub-</w:t>
              </w:r>
            </w:ins>
            <w:ins w:id="119" w:author="Linnerud, Jenny" w:date="2016-04-25T13:31:00Z">
              <w:r>
                <w:rPr>
                  <w:rFonts w:eastAsia="Calibri" w:cs="Times New Roman"/>
                </w:rPr>
                <w:t>process</w:t>
              </w:r>
            </w:ins>
            <w:ins w:id="120" w:author="Linnerud, Jenny" w:date="2016-04-25T13:24:00Z">
              <w:r w:rsidR="00AB55C6">
                <w:rPr>
                  <w:rFonts w:eastAsia="Calibri" w:cs="Times New Roman"/>
                </w:rPr>
                <w:t>.</w:t>
              </w:r>
            </w:ins>
          </w:p>
          <w:p w:rsidR="00D9271C" w:rsidRDefault="00D9271C">
            <w:pPr>
              <w:rPr>
                <w:rFonts w:eastAsia="Calibri" w:cs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 w:rsidP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lastRenderedPageBreak/>
              <w:t>Information objects used within the organisation are mapped to the GSBPM phases</w:t>
            </w:r>
            <w:ins w:id="121" w:author="Linnerud, Jenny" w:date="2016-04-25T13:21:00Z">
              <w:r>
                <w:rPr>
                  <w:rFonts w:eastAsia="Calibri" w:cs="Times New Roman"/>
                </w:rPr>
                <w:t xml:space="preserve"> and processes</w:t>
              </w:r>
            </w:ins>
            <w:ins w:id="122" w:author="Linnerud, Jenny" w:date="2016-04-25T13:27:00Z">
              <w:r w:rsidR="00692CCA">
                <w:rPr>
                  <w:rFonts w:eastAsia="Calibri" w:cs="Times New Roman"/>
                </w:rPr>
                <w:t xml:space="preserve"> in a consistent manner</w:t>
              </w:r>
            </w:ins>
            <w:r>
              <w:rPr>
                <w:rFonts w:eastAsia="Calibri" w:cs="Times New Roman"/>
              </w:rPr>
              <w:t xml:space="preserve">, and the changes to information objects </w:t>
            </w:r>
            <w:del w:id="123" w:author="Linnerud, Jenny" w:date="2016-04-25T13:21:00Z">
              <w:r w:rsidDel="00AB55C6">
                <w:rPr>
                  <w:rFonts w:eastAsia="Calibri" w:cs="Times New Roman"/>
                </w:rPr>
                <w:delText>through</w:delText>
              </w:r>
            </w:del>
            <w:r>
              <w:rPr>
                <w:rFonts w:eastAsia="Calibri" w:cs="Times New Roman"/>
              </w:rPr>
              <w:t xml:space="preserve"> </w:t>
            </w:r>
            <w:del w:id="124" w:author="Linnerud, Jenny" w:date="2016-04-25T13:21:00Z">
              <w:r w:rsidDel="00AB55C6">
                <w:rPr>
                  <w:rFonts w:eastAsia="Calibri" w:cs="Times New Roman"/>
                </w:rPr>
                <w:delText xml:space="preserve">the phases </w:delText>
              </w:r>
            </w:del>
            <w:r>
              <w:rPr>
                <w:rFonts w:eastAsia="Calibri" w:cs="Times New Roman"/>
              </w:rPr>
              <w:t>are well defined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Information object usage and nomenclature is harmonised/standardised  across the organisation, maximising reuse of data and metadata objects wherever possible</w:t>
            </w:r>
          </w:p>
        </w:tc>
      </w:tr>
      <w:tr w:rsidR="0006029B" w:rsidTr="00D9271C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lastRenderedPageBreak/>
              <w:t>Applications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Applications </w:t>
            </w:r>
            <w:ins w:id="125" w:author="Linnerud, Jenny" w:date="2016-04-25T12:36:00Z">
              <w:r w:rsidR="00AD4147">
                <w:rPr>
                  <w:rFonts w:eastAsia="Calibri" w:cs="Times New Roman"/>
                </w:rPr>
                <w:t xml:space="preserve">are </w:t>
              </w:r>
            </w:ins>
            <w:r>
              <w:rPr>
                <w:rFonts w:eastAsia="Calibri" w:cs="Times New Roman"/>
              </w:rPr>
              <w:t xml:space="preserve">developed without reference to </w:t>
            </w:r>
            <w:del w:id="126" w:author="Linnerud, Jenny" w:date="2016-04-25T12:37:00Z">
              <w:r w:rsidDel="00AD4147">
                <w:rPr>
                  <w:rFonts w:eastAsia="Calibri" w:cs="Times New Roman"/>
                </w:rPr>
                <w:delText>standardised process model</w:delText>
              </w:r>
            </w:del>
            <w:ins w:id="127" w:author="Linnerud, Jenny" w:date="2016-04-25T12:37:00Z">
              <w:r w:rsidR="00AD4147">
                <w:rPr>
                  <w:rFonts w:eastAsia="Calibri" w:cs="Times New Roman"/>
                </w:rPr>
                <w:t>GSBPM</w:t>
              </w:r>
            </w:ins>
            <w:r>
              <w:rPr>
                <w:rFonts w:eastAsia="Calibri" w:cs="Times New Roman"/>
              </w:rPr>
              <w:t>;</w:t>
            </w:r>
          </w:p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Applications </w:t>
            </w:r>
            <w:ins w:id="128" w:author="Linnerud, Jenny" w:date="2016-04-25T12:37:00Z">
              <w:r w:rsidR="00AD4147">
                <w:rPr>
                  <w:rFonts w:eastAsia="Calibri" w:cs="Times New Roman"/>
                </w:rPr>
                <w:t xml:space="preserve">are </w:t>
              </w:r>
            </w:ins>
            <w:r>
              <w:rPr>
                <w:rFonts w:eastAsia="Calibri" w:cs="Times New Roman"/>
              </w:rPr>
              <w:t xml:space="preserve">developed stand-alone, </w:t>
            </w:r>
            <w:ins w:id="129" w:author="Linnerud, Jenny" w:date="2016-04-25T12:37:00Z">
              <w:r w:rsidR="00AD4147">
                <w:rPr>
                  <w:rFonts w:eastAsia="Calibri" w:cs="Times New Roman"/>
                </w:rPr>
                <w:t xml:space="preserve">in </w:t>
              </w:r>
            </w:ins>
            <w:r>
              <w:rPr>
                <w:rFonts w:eastAsia="Calibri" w:cs="Times New Roman"/>
              </w:rPr>
              <w:t>silo</w:t>
            </w:r>
            <w:ins w:id="130" w:author="Linnerud, Jenny" w:date="2016-04-25T12:37:00Z">
              <w:r w:rsidR="00AD4147">
                <w:rPr>
                  <w:rFonts w:eastAsia="Calibri" w:cs="Times New Roman"/>
                </w:rPr>
                <w:t>s</w:t>
              </w:r>
            </w:ins>
            <w:del w:id="131" w:author="Linnerud, Jenny" w:date="2016-04-25T12:37:00Z">
              <w:r w:rsidDel="00AD4147">
                <w:rPr>
                  <w:rFonts w:eastAsia="Calibri" w:cs="Times New Roman"/>
                </w:rPr>
                <w:delText>-ed</w:delText>
              </w:r>
            </w:del>
            <w:r>
              <w:rPr>
                <w:rFonts w:eastAsia="Calibri" w:cs="Times New Roman"/>
              </w:rPr>
              <w:t xml:space="preserve">, </w:t>
            </w:r>
            <w:del w:id="132" w:author="Linnerud, Jenny" w:date="2016-04-25T12:37:00Z">
              <w:r w:rsidDel="00AD4147">
                <w:rPr>
                  <w:rFonts w:eastAsia="Calibri" w:cs="Times New Roman"/>
                </w:rPr>
                <w:delText xml:space="preserve">without reference to common statistical processes across the organisation </w:delText>
              </w:r>
            </w:del>
            <w:r>
              <w:rPr>
                <w:rFonts w:eastAsia="Calibri" w:cs="Times New Roman"/>
              </w:rPr>
              <w:t xml:space="preserve">- </w:t>
            </w:r>
            <w:r>
              <w:rPr>
                <w:rFonts w:eastAsia="Calibri" w:cs="Times New Roman"/>
                <w:color w:val="FF0000"/>
              </w:rPr>
              <w:t xml:space="preserve">every survey has its own production system, with little </w:t>
            </w:r>
            <w:ins w:id="133" w:author="Linnerud, Jenny" w:date="2016-04-25T12:38:00Z">
              <w:r w:rsidR="00AD4147">
                <w:rPr>
                  <w:rFonts w:eastAsia="Calibri" w:cs="Times New Roman"/>
                  <w:color w:val="FF0000"/>
                </w:rPr>
                <w:t xml:space="preserve">re-use </w:t>
              </w:r>
            </w:ins>
            <w:del w:id="134" w:author="Linnerud, Jenny" w:date="2016-04-25T12:38:00Z">
              <w:r w:rsidDel="00AD4147">
                <w:rPr>
                  <w:rFonts w:eastAsia="Calibri" w:cs="Times New Roman"/>
                  <w:color w:val="FF0000"/>
                </w:rPr>
                <w:delText>coordination</w:delText>
              </w:r>
            </w:del>
            <w:r>
              <w:rPr>
                <w:rFonts w:eastAsia="Calibri" w:cs="Times New Roman"/>
                <w:color w:val="FF0000"/>
              </w:rPr>
              <w:t xml:space="preserve"> </w:t>
            </w:r>
            <w:ins w:id="135" w:author="Linnerud, Jenny" w:date="2016-04-25T12:38:00Z">
              <w:r w:rsidR="00AD4147">
                <w:rPr>
                  <w:rFonts w:eastAsia="Calibri" w:cs="Times New Roman"/>
                  <w:color w:val="FF0000"/>
                </w:rPr>
                <w:t xml:space="preserve">of applications </w:t>
              </w:r>
            </w:ins>
            <w:r>
              <w:rPr>
                <w:rFonts w:eastAsia="Calibri" w:cs="Times New Roman"/>
                <w:color w:val="FF0000"/>
              </w:rPr>
              <w:t>between the surveys</w:t>
            </w:r>
          </w:p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Common problems are solved in different ways</w:t>
            </w:r>
          </w:p>
          <w:p w:rsidR="00D9271C" w:rsidRDefault="00D9271C">
            <w:pPr>
              <w:rPr>
                <w:rFonts w:eastAsia="Calibri" w:cs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lastRenderedPageBreak/>
              <w:t>Examination of existing applications where they  map to GSBPM phases/</w:t>
            </w:r>
            <w:commentRangeStart w:id="136"/>
            <w:r>
              <w:rPr>
                <w:rFonts w:eastAsia="Calibri" w:cs="Times New Roman"/>
              </w:rPr>
              <w:t>high-level</w:t>
            </w:r>
            <w:commentRangeEnd w:id="136"/>
            <w:r w:rsidR="00A076A0">
              <w:rPr>
                <w:rStyle w:val="Merknadsreferanse"/>
              </w:rPr>
              <w:commentReference w:id="136"/>
            </w:r>
            <w:r>
              <w:rPr>
                <w:rFonts w:eastAsia="Calibri" w:cs="Times New Roman"/>
              </w:rPr>
              <w:t xml:space="preserve"> processes, in order to facilitate a higher degree of standardisation</w:t>
            </w:r>
          </w:p>
          <w:p w:rsidR="00D9271C" w:rsidRDefault="00D9271C">
            <w:pPr>
              <w:rPr>
                <w:ins w:id="137" w:author="Linnerud, Jenny" w:date="2016-04-25T12:39:00Z"/>
                <w:rFonts w:eastAsia="Calibri" w:cs="Times New Roman"/>
              </w:rPr>
            </w:pPr>
          </w:p>
          <w:p w:rsidR="0006029B" w:rsidRDefault="0006029B" w:rsidP="0006029B">
            <w:pPr>
              <w:pStyle w:val="Merknadstekst"/>
              <w:rPr>
                <w:ins w:id="138" w:author="Linnerud, Jenny" w:date="2016-04-25T12:39:00Z"/>
              </w:rPr>
            </w:pPr>
            <w:ins w:id="139" w:author="Linnerud, Jenny" w:date="2016-04-25T12:39:00Z">
              <w:r>
                <w:rPr>
                  <w:rFonts w:eastAsia="Calibri" w:cs="Times New Roman"/>
                  <w:sz w:val="22"/>
                  <w:szCs w:val="22"/>
                </w:rPr>
                <w:t>Applications are</w:t>
              </w:r>
              <w:r>
                <w:rPr>
                  <w:rFonts w:eastAsia="Calibri" w:cs="Times New Roman"/>
                </w:rPr>
                <w:t xml:space="preserve"> </w:t>
              </w:r>
              <w:r>
                <w:rPr>
                  <w:rFonts w:eastAsia="Calibri" w:cs="Times New Roman"/>
                  <w:sz w:val="22"/>
                  <w:szCs w:val="22"/>
                </w:rPr>
                <w:t xml:space="preserve">mapped </w:t>
              </w:r>
            </w:ins>
            <w:ins w:id="140" w:author="Linnerud, Jenny" w:date="2016-04-25T12:46:00Z">
              <w:r>
                <w:rPr>
                  <w:rFonts w:eastAsia="Calibri" w:cs="Times New Roman"/>
                  <w:sz w:val="22"/>
                  <w:szCs w:val="22"/>
                </w:rPr>
                <w:t>in</w:t>
              </w:r>
            </w:ins>
            <w:ins w:id="141" w:author="Linnerud, Jenny" w:date="2016-04-25T12:39:00Z">
              <w:r>
                <w:rPr>
                  <w:rFonts w:eastAsia="Calibri" w:cs="Times New Roman"/>
                  <w:sz w:val="22"/>
                  <w:szCs w:val="22"/>
                </w:rPr>
                <w:t xml:space="preserve"> one or more GSBPM phases,</w:t>
              </w:r>
            </w:ins>
          </w:p>
          <w:p w:rsidR="0006029B" w:rsidRDefault="0006029B">
            <w:pPr>
              <w:rPr>
                <w:rFonts w:eastAsia="Calibri" w:cs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Specifications for new application scope start to be defined by GSBPM phases</w:t>
            </w:r>
            <w:ins w:id="142" w:author="Linnerud, Jenny" w:date="2016-04-25T12:40:00Z">
              <w:r w:rsidR="0006029B">
                <w:rPr>
                  <w:rFonts w:eastAsia="Calibri" w:cs="Times New Roman"/>
                </w:rPr>
                <w:t>/</w:t>
              </w:r>
            </w:ins>
            <w:r>
              <w:rPr>
                <w:rFonts w:eastAsia="Calibri" w:cs="Times New Roman"/>
              </w:rPr>
              <w:t xml:space="preserve"> </w:t>
            </w:r>
            <w:del w:id="143" w:author="Linnerud, Jenny" w:date="2016-04-25T12:40:00Z">
              <w:r w:rsidDel="0006029B">
                <w:rPr>
                  <w:rFonts w:eastAsia="Calibri" w:cs="Times New Roman"/>
                </w:rPr>
                <w:delText xml:space="preserve">or </w:delText>
              </w:r>
            </w:del>
            <w:r>
              <w:rPr>
                <w:rFonts w:eastAsia="Calibri" w:cs="Times New Roman"/>
              </w:rPr>
              <w:t>processes</w:t>
            </w:r>
          </w:p>
          <w:p w:rsidR="00D9271C" w:rsidRDefault="00AB55C6">
            <w:pPr>
              <w:rPr>
                <w:ins w:id="144" w:author="Linnerud, Jenny" w:date="2016-04-25T12:44:00Z"/>
                <w:rFonts w:eastAsia="Calibri" w:cs="Times New Roman"/>
              </w:rPr>
            </w:pPr>
            <w:r>
              <w:rPr>
                <w:rFonts w:eastAsia="Calibri" w:cs="Times New Roman"/>
              </w:rPr>
              <w:t>Adoption of plan for the implementation of GSBPM, setting the priorities for the improvement and development of activities</w:t>
            </w:r>
          </w:p>
          <w:p w:rsidR="0006029B" w:rsidRDefault="0006029B">
            <w:pPr>
              <w:rPr>
                <w:ins w:id="145" w:author="Linnerud, Jenny" w:date="2016-04-25T12:44:00Z"/>
                <w:rFonts w:eastAsia="Calibri" w:cs="Times New Roman"/>
              </w:rPr>
            </w:pPr>
          </w:p>
          <w:p w:rsidR="0006029B" w:rsidRDefault="0006029B">
            <w:pPr>
              <w:rPr>
                <w:ins w:id="146" w:author="Linnerud, Jenny" w:date="2016-04-25T12:44:00Z"/>
                <w:rFonts w:eastAsia="Calibri" w:cs="Times New Roman"/>
              </w:rPr>
            </w:pPr>
            <w:ins w:id="147" w:author="Linnerud, Jenny" w:date="2016-04-25T12:44:00Z">
              <w:r>
                <w:rPr>
                  <w:rFonts w:eastAsia="Calibri" w:cs="Times New Roman"/>
                </w:rPr>
                <w:t xml:space="preserve">Applications are mapped </w:t>
              </w:r>
            </w:ins>
            <w:ins w:id="148" w:author="Linnerud, Jenny" w:date="2016-04-25T12:47:00Z">
              <w:r>
                <w:rPr>
                  <w:rFonts w:eastAsia="Calibri" w:cs="Times New Roman"/>
                </w:rPr>
                <w:t>in</w:t>
              </w:r>
            </w:ins>
            <w:ins w:id="149" w:author="Linnerud, Jenny" w:date="2016-04-25T12:44:00Z">
              <w:r>
                <w:rPr>
                  <w:rFonts w:eastAsia="Calibri" w:cs="Times New Roman"/>
                </w:rPr>
                <w:t xml:space="preserve"> GSBPM phases</w:t>
              </w:r>
            </w:ins>
          </w:p>
          <w:p w:rsidR="0006029B" w:rsidRDefault="0006029B">
            <w:pPr>
              <w:rPr>
                <w:rFonts w:eastAsia="Calibri" w:cs="Times New Roman"/>
              </w:rPr>
            </w:pPr>
            <w:ins w:id="150" w:author="Linnerud, Jenny" w:date="2016-04-25T12:44:00Z">
              <w:r>
                <w:rPr>
                  <w:rFonts w:eastAsia="Calibri" w:cs="Times New Roman"/>
                </w:rPr>
                <w:t xml:space="preserve">and </w:t>
              </w:r>
            </w:ins>
            <w:ins w:id="151" w:author="Linnerud, Jenny" w:date="2016-04-25T14:32:00Z">
              <w:r w:rsidR="001D0DE8">
                <w:rPr>
                  <w:rFonts w:eastAsia="Calibri" w:cs="Times New Roman"/>
                </w:rPr>
                <w:t>sub-</w:t>
              </w:r>
            </w:ins>
            <w:ins w:id="152" w:author="Linnerud, Jenny" w:date="2016-04-25T12:44:00Z">
              <w:r>
                <w:rPr>
                  <w:rFonts w:eastAsia="Calibri" w:cs="Times New Roman"/>
                </w:rPr>
                <w:t>processes</w:t>
              </w:r>
            </w:ins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Using GSBPM to define statistical function and system development mapping for all existing </w:t>
            </w:r>
            <w:del w:id="153" w:author="Linnerud, Jenny" w:date="2016-04-25T12:45:00Z">
              <w:r w:rsidDel="0006029B">
                <w:rPr>
                  <w:rFonts w:eastAsia="Calibri" w:cs="Times New Roman"/>
                </w:rPr>
                <w:delText>systems</w:delText>
              </w:r>
            </w:del>
            <w:ins w:id="154" w:author="Linnerud, Jenny" w:date="2016-04-25T12:45:00Z">
              <w:r w:rsidR="0006029B">
                <w:rPr>
                  <w:rFonts w:eastAsia="Calibri" w:cs="Times New Roman"/>
                </w:rPr>
                <w:t>applications</w:t>
              </w:r>
            </w:ins>
            <w:del w:id="155" w:author="Linnerud, Jenny" w:date="2016-04-25T12:45:00Z">
              <w:r w:rsidDel="0006029B">
                <w:rPr>
                  <w:rFonts w:eastAsia="Calibri" w:cs="Times New Roman"/>
                </w:rPr>
                <w:delText>,</w:delText>
              </w:r>
            </w:del>
            <w:r>
              <w:rPr>
                <w:rFonts w:eastAsia="Calibri" w:cs="Times New Roman"/>
              </w:rPr>
              <w:t xml:space="preserve"> and</w:t>
            </w:r>
            <w:del w:id="156" w:author="Linnerud, Jenny" w:date="2016-04-25T12:46:00Z">
              <w:r w:rsidDel="0006029B">
                <w:rPr>
                  <w:rFonts w:eastAsia="Calibri" w:cs="Times New Roman"/>
                  <w:color w:val="FF0000"/>
                </w:rPr>
                <w:delText>/or</w:delText>
              </w:r>
            </w:del>
            <w:r>
              <w:rPr>
                <w:rFonts w:eastAsia="Calibri" w:cs="Times New Roman"/>
              </w:rPr>
              <w:t xml:space="preserve"> as a basis for all new </w:t>
            </w:r>
            <w:del w:id="157" w:author="Linnerud, Jenny" w:date="2016-04-25T12:46:00Z">
              <w:r w:rsidDel="0006029B">
                <w:rPr>
                  <w:rFonts w:eastAsia="Calibri" w:cs="Times New Roman"/>
                </w:rPr>
                <w:delText xml:space="preserve">system </w:delText>
              </w:r>
            </w:del>
            <w:ins w:id="158" w:author="Linnerud, Jenny" w:date="2016-04-25T12:46:00Z">
              <w:r w:rsidR="0006029B">
                <w:rPr>
                  <w:rFonts w:eastAsia="Calibri" w:cs="Times New Roman"/>
                </w:rPr>
                <w:t xml:space="preserve">application </w:t>
              </w:r>
            </w:ins>
            <w:r>
              <w:rPr>
                <w:rFonts w:eastAsia="Calibri" w:cs="Times New Roman"/>
              </w:rPr>
              <w:t>development.</w:t>
            </w:r>
          </w:p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Monitoring and coordination of the implementation plan of GSBPM</w:t>
            </w:r>
          </w:p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Start to use a Service Catalogue to manage service components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All the applications are mapped at component level to GSBPM sub-processes, or lower;</w:t>
            </w:r>
          </w:p>
          <w:p w:rsidR="00D9271C" w:rsidRDefault="00AB55C6" w:rsidP="0006029B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Service Catalogue is </w:t>
            </w:r>
            <w:r>
              <w:rPr>
                <w:rFonts w:eastAsia="Calibri" w:cs="Times New Roman"/>
                <w:color w:val="FF0000"/>
              </w:rPr>
              <w:t xml:space="preserve">used across the </w:t>
            </w:r>
            <w:del w:id="159" w:author="Linnerud, Jenny" w:date="2016-04-25T12:41:00Z">
              <w:r w:rsidDel="0006029B">
                <w:rPr>
                  <w:rFonts w:eastAsia="Calibri" w:cs="Times New Roman"/>
                  <w:color w:val="FF0000"/>
                </w:rPr>
                <w:delText xml:space="preserve">piece </w:delText>
              </w:r>
            </w:del>
            <w:proofErr w:type="spellStart"/>
            <w:ins w:id="160" w:author="Linnerud, Jenny" w:date="2016-04-25T12:41:00Z">
              <w:r w:rsidR="0006029B">
                <w:rPr>
                  <w:rFonts w:eastAsia="Calibri" w:cs="Times New Roman"/>
                  <w:color w:val="FF0000"/>
                </w:rPr>
                <w:t>organisation</w:t>
              </w:r>
              <w:proofErr w:type="spellEnd"/>
              <w:r w:rsidR="0006029B">
                <w:rPr>
                  <w:rFonts w:eastAsia="Calibri" w:cs="Times New Roman"/>
                  <w:color w:val="FF0000"/>
                </w:rPr>
                <w:t xml:space="preserve"> </w:t>
              </w:r>
            </w:ins>
            <w:r>
              <w:rPr>
                <w:rFonts w:eastAsia="Calibri" w:cs="Times New Roman"/>
                <w:color w:val="FF0000"/>
              </w:rPr>
              <w:t xml:space="preserve">to monitor/maintain all the </w:t>
            </w:r>
            <w:ins w:id="161" w:author="Linnerud, Jenny" w:date="2016-04-25T12:42:00Z">
              <w:r w:rsidR="0006029B">
                <w:rPr>
                  <w:rFonts w:eastAsia="Calibri" w:cs="Times New Roman"/>
                  <w:color w:val="FF0000"/>
                </w:rPr>
                <w:t xml:space="preserve">service </w:t>
              </w:r>
            </w:ins>
            <w:r>
              <w:rPr>
                <w:rFonts w:eastAsia="Calibri" w:cs="Times New Roman"/>
                <w:color w:val="FF0000"/>
              </w:rPr>
              <w:t xml:space="preserve">components of the </w:t>
            </w:r>
            <w:proofErr w:type="spellStart"/>
            <w:r>
              <w:rPr>
                <w:rFonts w:eastAsia="Calibri" w:cs="Times New Roman"/>
                <w:color w:val="FF0000"/>
              </w:rPr>
              <w:t>organisation's</w:t>
            </w:r>
            <w:proofErr w:type="spellEnd"/>
            <w:r>
              <w:rPr>
                <w:rFonts w:eastAsia="Calibri" w:cs="Times New Roman"/>
                <w:color w:val="FF0000"/>
              </w:rPr>
              <w:t xml:space="preserve"> statistical production</w:t>
            </w:r>
            <w:del w:id="162" w:author="Linnerud, Jenny" w:date="2016-04-25T12:42:00Z">
              <w:r w:rsidDel="0006029B">
                <w:rPr>
                  <w:rFonts w:eastAsia="Calibri" w:cs="Times New Roman"/>
                  <w:color w:val="FF0000"/>
                </w:rPr>
                <w:delText xml:space="preserve"> systems</w:delText>
              </w:r>
            </w:del>
          </w:p>
        </w:tc>
      </w:tr>
      <w:tr w:rsidR="0006029B" w:rsidTr="00D9271C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lastRenderedPageBreak/>
              <w:t>Technology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No </w:t>
            </w:r>
            <w:del w:id="163" w:author="Linnerud, Jenny" w:date="2016-04-25T12:31:00Z">
              <w:r w:rsidDel="00AD4147">
                <w:rPr>
                  <w:rFonts w:eastAsia="Calibri" w:cs="Times New Roman"/>
                </w:rPr>
                <w:delText>specific</w:delText>
              </w:r>
            </w:del>
            <w:r>
              <w:rPr>
                <w:rFonts w:eastAsia="Calibri" w:cs="Times New Roman"/>
              </w:rPr>
              <w:t xml:space="preserve"> mapping of </w:t>
            </w:r>
            <w:del w:id="164" w:author="Linnerud, Jenny" w:date="2016-04-25T12:31:00Z">
              <w:r w:rsidDel="00AD4147">
                <w:rPr>
                  <w:rFonts w:eastAsia="Calibri" w:cs="Times New Roman"/>
                </w:rPr>
                <w:delText>classification of</w:delText>
              </w:r>
            </w:del>
            <w:r>
              <w:rPr>
                <w:rFonts w:eastAsia="Calibri" w:cs="Times New Roman"/>
              </w:rPr>
              <w:t xml:space="preserve"> technology </w:t>
            </w:r>
            <w:ins w:id="165" w:author="Linnerud, Jenny" w:date="2016-04-25T12:31:00Z">
              <w:r w:rsidR="00AD4147">
                <w:rPr>
                  <w:rFonts w:eastAsia="Calibri" w:cs="Times New Roman"/>
                </w:rPr>
                <w:t xml:space="preserve">resources by </w:t>
              </w:r>
            </w:ins>
            <w:del w:id="166" w:author="Linnerud, Jenny" w:date="2016-04-25T12:31:00Z">
              <w:r w:rsidDel="00AD4147">
                <w:rPr>
                  <w:rFonts w:eastAsia="Calibri" w:cs="Times New Roman"/>
                </w:rPr>
                <w:delText>to</w:delText>
              </w:r>
            </w:del>
            <w:r>
              <w:rPr>
                <w:rFonts w:eastAsia="Calibri" w:cs="Times New Roman"/>
              </w:rPr>
              <w:t xml:space="preserve"> </w:t>
            </w:r>
            <w:ins w:id="167" w:author="Linnerud, Jenny" w:date="2016-04-25T12:31:00Z">
              <w:r w:rsidR="00AD4147">
                <w:rPr>
                  <w:rFonts w:eastAsia="Calibri" w:cs="Times New Roman"/>
                </w:rPr>
                <w:t>GSBPM</w:t>
              </w:r>
            </w:ins>
            <w:del w:id="168" w:author="Linnerud, Jenny" w:date="2016-04-25T12:31:00Z">
              <w:r w:rsidDel="00AD4147">
                <w:rPr>
                  <w:rFonts w:eastAsia="Calibri" w:cs="Times New Roman"/>
                </w:rPr>
                <w:delText>process</w:delText>
              </w:r>
            </w:del>
            <w:r>
              <w:rPr>
                <w:rFonts w:eastAsia="Calibri" w:cs="Times New Roman"/>
              </w:rPr>
              <w:t xml:space="preserve"> phases</w:t>
            </w:r>
            <w:ins w:id="169" w:author="Linnerud, Jenny" w:date="2016-04-25T12:31:00Z">
              <w:r w:rsidR="00AD4147">
                <w:rPr>
                  <w:rFonts w:eastAsia="Calibri" w:cs="Times New Roman"/>
                </w:rPr>
                <w:t xml:space="preserve"> exists</w:t>
              </w:r>
            </w:ins>
            <w:r>
              <w:rPr>
                <w:rFonts w:eastAsia="Calibri" w:cs="Times New Roman"/>
              </w:rPr>
              <w:t>.</w:t>
            </w:r>
          </w:p>
          <w:p w:rsidR="00D9271C" w:rsidDel="00594AC2" w:rsidRDefault="00AB55C6">
            <w:pPr>
              <w:rPr>
                <w:del w:id="170" w:author="Linnerud, Jenny" w:date="2016-04-25T12:11:00Z"/>
                <w:rFonts w:eastAsia="Calibri" w:cs="Times New Roman"/>
              </w:rPr>
            </w:pPr>
            <w:commentRangeStart w:id="171"/>
            <w:del w:id="172" w:author="Linnerud, Jenny" w:date="2016-04-25T12:11:00Z">
              <w:r w:rsidDel="00594AC2">
                <w:rPr>
                  <w:rFonts w:eastAsia="Calibri" w:cs="Times New Roman"/>
                </w:rPr>
                <w:delText>Technology implementation carried out by demand satisfying individual, isolated, requirements</w:delText>
              </w:r>
            </w:del>
            <w:commentRangeEnd w:id="171"/>
            <w:r w:rsidR="00594AC2">
              <w:rPr>
                <w:rStyle w:val="Merknadsreferanse"/>
              </w:rPr>
              <w:commentReference w:id="171"/>
            </w:r>
          </w:p>
          <w:p w:rsidR="00D9271C" w:rsidRDefault="00AB55C6">
            <w:pPr>
              <w:rPr>
                <w:rFonts w:eastAsia="Calibri" w:cs="Times New Roman"/>
                <w:color w:val="FF0000"/>
              </w:rPr>
            </w:pPr>
            <w:r>
              <w:rPr>
                <w:rFonts w:eastAsia="Calibri" w:cs="Times New Roman"/>
                <w:color w:val="FF0000"/>
              </w:rPr>
              <w:t>Hardware/software procured/implemented at silo level, leading to hardware/software proliferation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commentRangeStart w:id="173"/>
            <w:r>
              <w:rPr>
                <w:rFonts w:eastAsia="Calibri" w:cs="Times New Roman"/>
              </w:rPr>
              <w:t xml:space="preserve">Examination of current allocation of technology resource to </w:t>
            </w:r>
            <w:r>
              <w:rPr>
                <w:rFonts w:eastAsia="Calibri" w:cs="Times New Roman"/>
                <w:color w:val="FF0000"/>
              </w:rPr>
              <w:t>statistical production systems (may be dedicated silo-specific hardware and software)</w:t>
            </w:r>
            <w:commentRangeEnd w:id="173"/>
            <w:r w:rsidR="00AD4147">
              <w:rPr>
                <w:rStyle w:val="Merknadsreferanse"/>
              </w:rPr>
              <w:commentReference w:id="173"/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commentRangeStart w:id="174"/>
            <w:r>
              <w:rPr>
                <w:rFonts w:eastAsia="Calibri" w:cs="Times New Roman"/>
              </w:rPr>
              <w:t>Commence mapping of existing tech</w:t>
            </w:r>
            <w:ins w:id="175" w:author="Linnerud, Jenny" w:date="2016-04-25T12:22:00Z">
              <w:r w:rsidR="000F0C9E">
                <w:rPr>
                  <w:rFonts w:eastAsia="Calibri" w:cs="Times New Roman"/>
                </w:rPr>
                <w:t>nology</w:t>
              </w:r>
            </w:ins>
            <w:r>
              <w:rPr>
                <w:rFonts w:eastAsia="Calibri" w:cs="Times New Roman"/>
              </w:rPr>
              <w:t xml:space="preserve"> resource</w:t>
            </w:r>
            <w:ins w:id="176" w:author="Linnerud, Jenny" w:date="2016-04-25T12:23:00Z">
              <w:r w:rsidR="000F0C9E">
                <w:rPr>
                  <w:rFonts w:eastAsia="Calibri" w:cs="Times New Roman"/>
                </w:rPr>
                <w:t>s</w:t>
              </w:r>
            </w:ins>
            <w:r>
              <w:rPr>
                <w:rFonts w:eastAsia="Calibri" w:cs="Times New Roman"/>
              </w:rPr>
              <w:t xml:space="preserve"> to GSBPM phases</w:t>
            </w:r>
            <w:ins w:id="177" w:author="Linnerud, Jenny" w:date="2016-04-25T12:44:00Z">
              <w:r w:rsidR="0006029B">
                <w:rPr>
                  <w:rFonts w:eastAsia="Calibri" w:cs="Times New Roman"/>
                </w:rPr>
                <w:t xml:space="preserve"> and </w:t>
              </w:r>
            </w:ins>
            <w:del w:id="178" w:author="Linnerud, Jenny" w:date="2016-04-25T12:44:00Z">
              <w:r w:rsidDel="0006029B">
                <w:rPr>
                  <w:rFonts w:eastAsia="Calibri" w:cs="Times New Roman"/>
                </w:rPr>
                <w:delText>/</w:delText>
              </w:r>
            </w:del>
            <w:ins w:id="179" w:author="Linnerud, Jenny" w:date="2016-04-25T14:32:00Z">
              <w:r w:rsidR="001D0DE8">
                <w:rPr>
                  <w:rFonts w:eastAsia="Calibri" w:cs="Times New Roman"/>
                </w:rPr>
                <w:t>sub-</w:t>
              </w:r>
            </w:ins>
            <w:bookmarkStart w:id="180" w:name="_GoBack"/>
            <w:bookmarkEnd w:id="180"/>
            <w:r>
              <w:rPr>
                <w:rFonts w:eastAsia="Calibri" w:cs="Times New Roman"/>
              </w:rPr>
              <w:t>processes</w:t>
            </w:r>
            <w:commentRangeEnd w:id="174"/>
            <w:r w:rsidR="000F0C9E">
              <w:rPr>
                <w:rStyle w:val="Merknadsreferanse"/>
              </w:rPr>
              <w:commentReference w:id="174"/>
            </w:r>
          </w:p>
          <w:p w:rsidR="00D9271C" w:rsidRDefault="00D9271C">
            <w:pPr>
              <w:rPr>
                <w:rFonts w:eastAsia="Calibri" w:cs="Times New Roman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Technology resource allocation </w:t>
            </w:r>
            <w:ins w:id="181" w:author="Linnerud, Jenny" w:date="2016-04-25T12:25:00Z">
              <w:r w:rsidR="000F0C9E">
                <w:rPr>
                  <w:rFonts w:eastAsia="Calibri" w:cs="Times New Roman"/>
                </w:rPr>
                <w:t xml:space="preserve">is </w:t>
              </w:r>
            </w:ins>
            <w:r>
              <w:rPr>
                <w:rFonts w:eastAsia="Calibri" w:cs="Times New Roman"/>
              </w:rPr>
              <w:t>mapped by GSBPM phase, process, or sub-process;</w:t>
            </w:r>
          </w:p>
          <w:p w:rsidR="00D9271C" w:rsidRDefault="00AB55C6">
            <w:pPr>
              <w:rPr>
                <w:rFonts w:eastAsia="Calibri" w:cs="Times New Roman"/>
              </w:rPr>
            </w:pPr>
            <w:commentRangeStart w:id="182"/>
            <w:del w:id="183" w:author="Linnerud, Jenny" w:date="2016-04-25T12:21:00Z">
              <w:r w:rsidDel="000F0C9E">
                <w:rPr>
                  <w:rFonts w:eastAsia="Calibri" w:cs="Times New Roman"/>
                </w:rPr>
                <w:delText>Statistical processes mapped onto specific hardware and software components</w:delText>
              </w:r>
              <w:commentRangeEnd w:id="182"/>
              <w:r w:rsidR="000F0C9E" w:rsidDel="000F0C9E">
                <w:rPr>
                  <w:rStyle w:val="Merknadsreferanse"/>
                </w:rPr>
                <w:commentReference w:id="182"/>
              </w:r>
            </w:del>
            <w:r>
              <w:rPr>
                <w:rFonts w:eastAsia="Calibri" w:cs="Times New Roman"/>
              </w:rPr>
              <w:t>,</w:t>
            </w:r>
          </w:p>
          <w:p w:rsidR="00D9271C" w:rsidRDefault="00AB55C6">
            <w:pPr>
              <w:rPr>
                <w:rFonts w:eastAsia="Calibri" w:cs="Times New Roman"/>
              </w:rPr>
            </w:pPr>
            <w:commentRangeStart w:id="184"/>
            <w:r>
              <w:rPr>
                <w:rFonts w:eastAsia="Calibri" w:cs="Times New Roman"/>
              </w:rPr>
              <w:t xml:space="preserve">Development of common interfaces, in order to enable re-use </w:t>
            </w:r>
            <w:ins w:id="185" w:author="Linnerud, Jenny" w:date="2016-04-25T12:21:00Z">
              <w:r w:rsidR="000F0C9E">
                <w:rPr>
                  <w:rFonts w:eastAsia="Calibri" w:cs="Times New Roman"/>
                </w:rPr>
                <w:t xml:space="preserve">of </w:t>
              </w:r>
            </w:ins>
            <w:r>
              <w:rPr>
                <w:rFonts w:eastAsia="Calibri" w:cs="Times New Roman"/>
              </w:rPr>
              <w:t xml:space="preserve">data and metadata </w:t>
            </w:r>
            <w:ins w:id="186" w:author="Linnerud, Jenny" w:date="2016-04-25T12:36:00Z">
              <w:r w:rsidR="00AD4147">
                <w:rPr>
                  <w:rFonts w:eastAsia="Calibri" w:cs="Times New Roman"/>
                </w:rPr>
                <w:t xml:space="preserve">across the whole </w:t>
              </w:r>
              <w:proofErr w:type="spellStart"/>
              <w:r w:rsidR="00AD4147">
                <w:rPr>
                  <w:rFonts w:eastAsia="Calibri" w:cs="Times New Roman"/>
                </w:rPr>
                <w:t>organisation</w:t>
              </w:r>
            </w:ins>
            <w:proofErr w:type="spellEnd"/>
            <w:del w:id="187" w:author="Linnerud, Jenny" w:date="2016-04-25T12:21:00Z">
              <w:r w:rsidDel="000F0C9E">
                <w:rPr>
                  <w:rFonts w:eastAsia="Calibri" w:cs="Times New Roman"/>
                </w:rPr>
                <w:delText>objects</w:delText>
              </w:r>
            </w:del>
            <w:commentRangeEnd w:id="184"/>
            <w:r>
              <w:rPr>
                <w:rStyle w:val="Merknadsreferanse"/>
              </w:rPr>
              <w:commentReference w:id="184"/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The hardware </w:t>
            </w:r>
            <w:r>
              <w:rPr>
                <w:rFonts w:eastAsia="Calibri" w:cs="Times New Roman"/>
                <w:color w:val="FF0000"/>
              </w:rPr>
              <w:t>and software</w:t>
            </w:r>
            <w:r>
              <w:rPr>
                <w:rFonts w:eastAsia="Calibri" w:cs="Times New Roman"/>
              </w:rPr>
              <w:t xml:space="preserve"> is optimised to the requirements and demands of the statistical </w:t>
            </w:r>
            <w:ins w:id="188" w:author="Linnerud, Jenny" w:date="2016-04-25T12:18:00Z">
              <w:r w:rsidR="000F0C9E">
                <w:rPr>
                  <w:rFonts w:eastAsia="Calibri" w:cs="Times New Roman"/>
                </w:rPr>
                <w:t xml:space="preserve">business </w:t>
              </w:r>
            </w:ins>
            <w:r>
              <w:rPr>
                <w:rFonts w:eastAsia="Calibri" w:cs="Times New Roman"/>
              </w:rPr>
              <w:t xml:space="preserve">processes; </w:t>
            </w:r>
            <w:commentRangeStart w:id="189"/>
            <w:proofErr w:type="spellStart"/>
            <w:r>
              <w:rPr>
                <w:rFonts w:eastAsia="Calibri" w:cs="Times New Roman"/>
              </w:rPr>
              <w:t>utilisation</w:t>
            </w:r>
            <w:proofErr w:type="spellEnd"/>
            <w:r>
              <w:rPr>
                <w:rFonts w:eastAsia="Calibri" w:cs="Times New Roman"/>
              </w:rPr>
              <w:t xml:space="preserve"> of ‘cloud’ resource, allowing flex up or down depending upon demand</w:t>
            </w:r>
          </w:p>
          <w:p w:rsidR="00D9271C" w:rsidRDefault="00AB55C6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Transformation to an interactive production environment in the </w:t>
            </w:r>
            <w:proofErr w:type="spellStart"/>
            <w:r>
              <w:rPr>
                <w:rFonts w:eastAsia="Calibri" w:cs="Times New Roman"/>
              </w:rPr>
              <w:t>organisation</w:t>
            </w:r>
            <w:commentRangeEnd w:id="189"/>
            <w:proofErr w:type="spellEnd"/>
            <w:r w:rsidR="00AD4147">
              <w:rPr>
                <w:rStyle w:val="Merknadsreferanse"/>
              </w:rPr>
              <w:commentReference w:id="189"/>
            </w:r>
          </w:p>
        </w:tc>
      </w:tr>
    </w:tbl>
    <w:p w:rsidR="00D9271C" w:rsidRPr="00DC22B9" w:rsidRDefault="00D9271C"/>
    <w:p w:rsidR="00D9271C" w:rsidRPr="00DC22B9" w:rsidRDefault="00D9271C"/>
    <w:sectPr w:rsidR="00D9271C" w:rsidRPr="00DC22B9" w:rsidSect="00AB55C6">
      <w:headerReference w:type="default" r:id="rId11"/>
      <w:footerReference w:type="default" r:id="rId12"/>
      <w:pgSz w:w="12240" w:h="15840" w:code="1"/>
      <w:pgMar w:top="1701" w:right="1134" w:bottom="1701" w:left="1418" w:header="1134" w:footer="851" w:gutter="0"/>
      <w:pgNumType w:start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Linnerud, Jenny" w:date="2016-04-25T14:07:00Z" w:initials="JAL">
    <w:p w:rsidR="00D14659" w:rsidRDefault="00D14659">
      <w:pPr>
        <w:pStyle w:val="Merknadstekst"/>
      </w:pPr>
      <w:r>
        <w:rPr>
          <w:rStyle w:val="Merknadsreferanse"/>
        </w:rPr>
        <w:annotationRef/>
      </w:r>
      <w:r>
        <w:t>Although GSBPM is very applicable for Business I wo</w:t>
      </w:r>
      <w:r w:rsidR="0066137D">
        <w:t>uld prefer only one Business Di</w:t>
      </w:r>
      <w:r>
        <w:t>mension for greater consistency with the other standards.</w:t>
      </w:r>
    </w:p>
  </w:comment>
  <w:comment w:id="1" w:author="Linnerud, Jenny" w:date="2016-04-25T14:09:00Z" w:initials="JAL">
    <w:p w:rsidR="0066137D" w:rsidRDefault="0066137D">
      <w:pPr>
        <w:pStyle w:val="Merknadstekst"/>
      </w:pPr>
      <w:r>
        <w:rPr>
          <w:rStyle w:val="Merknadsreferanse"/>
        </w:rPr>
        <w:annotationRef/>
      </w:r>
      <w:r>
        <w:t xml:space="preserve">The distinction between Top and Senior might not be relevant for smaller </w:t>
      </w:r>
      <w:proofErr w:type="spellStart"/>
      <w:r>
        <w:t>organisations</w:t>
      </w:r>
      <w:proofErr w:type="spellEnd"/>
      <w:r>
        <w:t xml:space="preserve">. Even bigger </w:t>
      </w:r>
      <w:proofErr w:type="spellStart"/>
      <w:r>
        <w:t>organisations</w:t>
      </w:r>
      <w:proofErr w:type="spellEnd"/>
      <w:r>
        <w:t xml:space="preserve"> might have more than two tiers of management.</w:t>
      </w:r>
    </w:p>
    <w:p w:rsidR="0066137D" w:rsidRDefault="0066137D">
      <w:pPr>
        <w:pStyle w:val="Merknadstekst"/>
      </w:pPr>
      <w:r>
        <w:t>‘Management’ needs to be understood in the context of the organization.</w:t>
      </w:r>
    </w:p>
  </w:comment>
  <w:comment w:id="19" w:author="Linnerud, Jenny" w:date="2016-04-25T13:58:00Z" w:initials="JAL">
    <w:p w:rsidR="00D14659" w:rsidRDefault="00D14659">
      <w:pPr>
        <w:pStyle w:val="Merknadstekst"/>
      </w:pPr>
      <w:r>
        <w:rPr>
          <w:rStyle w:val="Merknadsreferanse"/>
        </w:rPr>
        <w:annotationRef/>
      </w:r>
      <w:r>
        <w:t>Different</w:t>
      </w:r>
    </w:p>
  </w:comment>
  <w:comment w:id="104" w:author="Linnerud, Jenny" w:date="2016-04-25T13:32:00Z" w:initials="JAL">
    <w:p w:rsidR="00D14659" w:rsidRDefault="00D14659">
      <w:pPr>
        <w:pStyle w:val="Merknadstekst"/>
      </w:pPr>
      <w:r>
        <w:rPr>
          <w:rStyle w:val="Merknadsreferanse"/>
        </w:rPr>
        <w:annotationRef/>
      </w:r>
      <w:r>
        <w:t>Remove? Unclear what is meant here by functionality.</w:t>
      </w:r>
    </w:p>
  </w:comment>
  <w:comment w:id="136" w:author="Linnerud, Jenny" w:date="2016-04-25T12:55:00Z" w:initials="JAL">
    <w:p w:rsidR="00D14659" w:rsidRDefault="00D14659">
      <w:pPr>
        <w:pStyle w:val="Merknadstekst"/>
      </w:pPr>
      <w:r>
        <w:rPr>
          <w:rStyle w:val="Merknadsreferanse"/>
        </w:rPr>
        <w:annotationRef/>
      </w:r>
      <w:r>
        <w:t>Over-arching? If not, delete. Processes are used in other cells.</w:t>
      </w:r>
    </w:p>
  </w:comment>
  <w:comment w:id="171" w:author="Linnerud, Jenny" w:date="2016-04-25T12:12:00Z" w:initials="JAL">
    <w:p w:rsidR="00D14659" w:rsidRDefault="00D14659">
      <w:pPr>
        <w:pStyle w:val="Merknadstekst"/>
      </w:pPr>
      <w:r>
        <w:rPr>
          <w:rStyle w:val="Merknadsreferanse"/>
        </w:rPr>
        <w:annotationRef/>
      </w:r>
      <w:r>
        <w:t>Prefer the next description in this column</w:t>
      </w:r>
    </w:p>
  </w:comment>
  <w:comment w:id="173" w:author="Linnerud, Jenny" w:date="2016-04-25T12:35:00Z" w:initials="JAL">
    <w:p w:rsidR="00D14659" w:rsidRDefault="00D14659">
      <w:pPr>
        <w:pStyle w:val="Merknadstekst"/>
      </w:pPr>
      <w:r>
        <w:rPr>
          <w:rStyle w:val="Merknadsreferanse"/>
        </w:rPr>
        <w:annotationRef/>
      </w:r>
      <w:r>
        <w:t>Replace by</w:t>
      </w:r>
    </w:p>
    <w:p w:rsidR="00D14659" w:rsidRDefault="00D14659">
      <w:pPr>
        <w:pStyle w:val="Merknadstekst"/>
      </w:pPr>
      <w:r>
        <w:rPr>
          <w:rFonts w:eastAsia="Calibri" w:cs="Times New Roman"/>
          <w:sz w:val="22"/>
          <w:szCs w:val="22"/>
        </w:rPr>
        <w:t xml:space="preserve">Technology resource allocation </w:t>
      </w:r>
      <w:r>
        <w:rPr>
          <w:rFonts w:eastAsia="Calibri" w:cs="Times New Roman"/>
        </w:rPr>
        <w:t xml:space="preserve">is </w:t>
      </w:r>
      <w:r>
        <w:rPr>
          <w:rFonts w:eastAsia="Calibri" w:cs="Times New Roman"/>
          <w:sz w:val="22"/>
          <w:szCs w:val="22"/>
        </w:rPr>
        <w:t>mapped for one or more GSBPM phases,</w:t>
      </w:r>
    </w:p>
  </w:comment>
  <w:comment w:id="174" w:author="Linnerud, Jenny" w:date="2016-04-25T12:34:00Z" w:initials="JAL">
    <w:p w:rsidR="00D14659" w:rsidRDefault="00D14659">
      <w:pPr>
        <w:pStyle w:val="Merknadstekst"/>
      </w:pPr>
      <w:r>
        <w:rPr>
          <w:rStyle w:val="Merknadsreferanse"/>
        </w:rPr>
        <w:annotationRef/>
      </w:r>
      <w:r>
        <w:t xml:space="preserve"> For consistency with first paragraph in next column you could replace this with</w:t>
      </w:r>
    </w:p>
    <w:p w:rsidR="00D14659" w:rsidRDefault="00D14659">
      <w:pPr>
        <w:pStyle w:val="Merknadstekst"/>
      </w:pPr>
      <w:r>
        <w:rPr>
          <w:rFonts w:eastAsia="Calibri" w:cs="Times New Roman"/>
          <w:sz w:val="22"/>
          <w:szCs w:val="22"/>
        </w:rPr>
        <w:t>Technology resource allocation is mapped by GSBPM process</w:t>
      </w:r>
    </w:p>
  </w:comment>
  <w:comment w:id="182" w:author="Linnerud, Jenny" w:date="2016-04-25T12:22:00Z" w:initials="JAL">
    <w:p w:rsidR="00D14659" w:rsidRDefault="00D14659">
      <w:pPr>
        <w:pStyle w:val="Merknadstekst"/>
      </w:pPr>
      <w:r>
        <w:rPr>
          <w:rStyle w:val="Merknadsreferanse"/>
        </w:rPr>
        <w:annotationRef/>
      </w:r>
      <w:r>
        <w:t>Covered already in first paragraph in this column?</w:t>
      </w:r>
    </w:p>
  </w:comment>
  <w:comment w:id="184" w:author="Linnerud, Jenny" w:date="2016-04-25T13:16:00Z" w:initials="JAL">
    <w:p w:rsidR="00D14659" w:rsidRDefault="00D14659">
      <w:pPr>
        <w:pStyle w:val="Merknadstekst"/>
      </w:pPr>
      <w:r>
        <w:rPr>
          <w:rStyle w:val="Merknadsreferanse"/>
        </w:rPr>
        <w:annotationRef/>
      </w:r>
      <w:r>
        <w:t xml:space="preserve">Should this be moved elsewhere? Are interfaces technology? Or is this Application interfaces or is it Information flow in and out </w:t>
      </w:r>
      <w:proofErr w:type="spellStart"/>
      <w:r>
        <w:t>og</w:t>
      </w:r>
      <w:proofErr w:type="spellEnd"/>
      <w:r>
        <w:t xml:space="preserve"> processes?</w:t>
      </w:r>
    </w:p>
  </w:comment>
  <w:comment w:id="189" w:author="Linnerud, Jenny" w:date="2016-04-25T12:33:00Z" w:initials="JAL">
    <w:p w:rsidR="00D14659" w:rsidRDefault="00D14659">
      <w:pPr>
        <w:pStyle w:val="Merknadstekst"/>
      </w:pPr>
      <w:r>
        <w:rPr>
          <w:rStyle w:val="Merknadsreferanse"/>
        </w:rPr>
        <w:annotationRef/>
      </w:r>
      <w:r>
        <w:t>Do we need these two paragraphs?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659" w:rsidRDefault="00D14659">
      <w:pPr>
        <w:spacing w:before="0" w:after="0"/>
      </w:pPr>
      <w:r>
        <w:separator/>
      </w:r>
    </w:p>
  </w:endnote>
  <w:endnote w:type="continuationSeparator" w:id="0">
    <w:p w:rsidR="00D14659" w:rsidRDefault="00D1465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659" w:rsidRPr="00CB1AB6" w:rsidRDefault="00D14659" w:rsidP="00AB55C6">
    <w:pPr>
      <w:pStyle w:val="Bunntekst"/>
    </w:pPr>
    <w:r>
      <w:fldChar w:fldCharType="begin"/>
    </w:r>
    <w:r>
      <w:instrText xml:space="preserve"> STYLEREF  "Scroll Heading 1"  \* MERGEFORMAT </w:instrText>
    </w:r>
    <w:r>
      <w:fldChar w:fldCharType="separate"/>
    </w:r>
    <w:r w:rsidR="001D0DE8">
      <w:rPr>
        <w:b/>
        <w:bCs/>
        <w:noProof/>
        <w:lang w:val="nb-NO"/>
      </w:rPr>
      <w:t>Feil! Det er ingen tekst med den angitte stilen i dokumentet.</w:t>
    </w:r>
    <w:r>
      <w:fldChar w:fldCharType="end"/>
    </w:r>
    <w:r w:rsidRPr="001D0DE8">
      <w:rPr>
        <w:lang w:val="nb-NO"/>
      </w:rPr>
      <w:t xml:space="preserve"> - </w:t>
    </w:r>
    <w:r>
      <w:fldChar w:fldCharType="begin"/>
    </w:r>
    <w:r w:rsidRPr="001D0DE8">
      <w:rPr>
        <w:lang w:val="nb-NO"/>
      </w:rPr>
      <w:instrText xml:space="preserve"> STYLEREF  "Scroll Heading 2"  \* MERGEFORMAT </w:instrText>
    </w:r>
    <w:r>
      <w:fldChar w:fldCharType="separate"/>
    </w:r>
    <w:r w:rsidR="001D0DE8">
      <w:rPr>
        <w:b/>
        <w:bCs/>
        <w:noProof/>
        <w:lang w:val="nb-NO"/>
      </w:rPr>
      <w:t>Feil! Det er ingen tekst med den angitte stilen i dokumentet.</w:t>
    </w:r>
    <w:r>
      <w:fldChar w:fldCharType="end"/>
    </w:r>
    <w:proofErr w:type="gramStart"/>
    <w:r w:rsidRPr="001D0DE8">
      <w:rPr>
        <w:b/>
        <w:color w:val="172541"/>
        <w:lang w:val="nb-NO"/>
      </w:rPr>
      <w:t xml:space="preserve">     </w:t>
    </w:r>
    <w:proofErr w:type="gramEnd"/>
    <w:r w:rsidRPr="00CB1AB6">
      <w:rPr>
        <w:rFonts w:ascii="Courier New" w:hAnsi="Courier New" w:cs="Courier New"/>
        <w:b/>
        <w:color w:val="0092D1"/>
        <w:sz w:val="36"/>
        <w:szCs w:val="36"/>
      </w:rPr>
      <w:fldChar w:fldCharType="begin"/>
    </w:r>
    <w:r w:rsidRPr="001D0DE8">
      <w:rPr>
        <w:rFonts w:ascii="Courier New" w:hAnsi="Courier New" w:cs="Courier New"/>
        <w:b/>
        <w:color w:val="0092D1"/>
        <w:sz w:val="36"/>
        <w:szCs w:val="36"/>
        <w:lang w:val="nb-NO"/>
      </w:rPr>
      <w:instrText xml:space="preserve"> PAGE   \* MERGEFORMAT </w:instrText>
    </w:r>
    <w:r w:rsidRPr="00CB1AB6">
      <w:rPr>
        <w:rFonts w:ascii="Courier New" w:hAnsi="Courier New" w:cs="Courier New"/>
        <w:b/>
        <w:color w:val="0092D1"/>
        <w:sz w:val="36"/>
        <w:szCs w:val="36"/>
      </w:rPr>
      <w:fldChar w:fldCharType="separate"/>
    </w:r>
    <w:r w:rsidR="001D0DE8" w:rsidRPr="001D0DE8">
      <w:rPr>
        <w:rFonts w:ascii="Courier New" w:hAnsi="Courier New" w:cs="Courier New"/>
        <w:b/>
        <w:noProof/>
        <w:color w:val="0092D1"/>
        <w:sz w:val="36"/>
        <w:szCs w:val="36"/>
      </w:rPr>
      <w:t>6</w:t>
    </w:r>
    <w:r w:rsidRPr="00CB1AB6">
      <w:rPr>
        <w:rFonts w:ascii="Courier New" w:hAnsi="Courier New" w:cs="Courier New"/>
        <w:b/>
        <w:noProof/>
        <w:color w:val="0092D1"/>
        <w:sz w:val="36"/>
        <w:szCs w:val="3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659" w:rsidRDefault="00D14659">
      <w:pPr>
        <w:spacing w:before="0" w:after="0"/>
      </w:pPr>
      <w:r>
        <w:separator/>
      </w:r>
    </w:p>
  </w:footnote>
  <w:footnote w:type="continuationSeparator" w:id="0">
    <w:p w:rsidR="00D14659" w:rsidRDefault="00D1465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659" w:rsidRPr="008C6E08" w:rsidRDefault="00D14659" w:rsidP="00AB55C6">
    <w:pPr>
      <w:pStyle w:val="Topptekst"/>
    </w:pPr>
    <w:r w:rsidRPr="008C6E08">
      <w:t>Proposal for GSBPM</w:t>
    </w:r>
    <w:r>
      <w:t xml:space="preserve">    v</w:t>
    </w:r>
    <w:r w:rsidRPr="005B161D">
      <w:rPr>
        <w:b/>
        <w:color w:val="172541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93096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8421B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C18ED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490E4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ECCE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604C1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AA2F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084B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0A0D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C5611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F2C3416"/>
    <w:multiLevelType w:val="multilevel"/>
    <w:tmpl w:val="1D3CDB6A"/>
    <w:lvl w:ilvl="0">
      <w:start w:val="1"/>
      <w:numFmt w:val="decimal"/>
      <w:pStyle w:val="Overskrift1"/>
      <w:lvlText w:val="%1"/>
      <w:lvlJc w:val="left"/>
      <w:pPr>
        <w:tabs>
          <w:tab w:val="num" w:pos="1368"/>
        </w:tabs>
        <w:ind w:left="1368" w:hanging="1368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tabs>
          <w:tab w:val="num" w:pos="1368"/>
        </w:tabs>
        <w:ind w:left="1368" w:hanging="1368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tabs>
          <w:tab w:val="num" w:pos="1368"/>
        </w:tabs>
        <w:ind w:left="1368" w:hanging="1368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tabs>
          <w:tab w:val="num" w:pos="1368"/>
        </w:tabs>
        <w:ind w:left="1368" w:hanging="1368"/>
      </w:pPr>
      <w:rPr>
        <w:rFonts w:hint="default"/>
      </w:rPr>
    </w:lvl>
    <w:lvl w:ilvl="4">
      <w:start w:val="1"/>
      <w:numFmt w:val="none"/>
      <w:pStyle w:val="Overskrift5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71C"/>
    <w:rsid w:val="0006029B"/>
    <w:rsid w:val="000F0C9E"/>
    <w:rsid w:val="001D0DE8"/>
    <w:rsid w:val="0029081F"/>
    <w:rsid w:val="00594AC2"/>
    <w:rsid w:val="005D4E30"/>
    <w:rsid w:val="0066137D"/>
    <w:rsid w:val="00692CCA"/>
    <w:rsid w:val="00A076A0"/>
    <w:rsid w:val="00AB55C6"/>
    <w:rsid w:val="00AD4147"/>
    <w:rsid w:val="00D14659"/>
    <w:rsid w:val="00D9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BD5"/>
    <w:pPr>
      <w:spacing w:before="120" w:after="60" w:line="240" w:lineRule="auto"/>
    </w:pPr>
    <w:rPr>
      <w:rFonts w:ascii="Arial" w:hAnsi="Arial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455DF"/>
    <w:pPr>
      <w:keepNext/>
      <w:keepLines/>
      <w:pageBreakBefore/>
      <w:numPr>
        <w:numId w:val="11"/>
      </w:numPr>
      <w:spacing w:after="600" w:line="660" w:lineRule="exact"/>
      <w:ind w:left="1366" w:hanging="1366"/>
      <w:outlineLvl w:val="0"/>
    </w:pPr>
    <w:rPr>
      <w:rFonts w:ascii="Courier New" w:eastAsiaTheme="majorEastAsia" w:hAnsi="Courier New" w:cstheme="majorBidi"/>
      <w:b/>
      <w:bCs/>
      <w:caps/>
      <w:color w:val="0092D1"/>
      <w:spacing w:val="40"/>
      <w:sz w:val="5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E455DF"/>
    <w:pPr>
      <w:keepNext/>
      <w:keepLines/>
      <w:numPr>
        <w:ilvl w:val="1"/>
        <w:numId w:val="11"/>
      </w:numPr>
      <w:spacing w:before="600" w:after="360" w:line="560" w:lineRule="exact"/>
      <w:outlineLvl w:val="1"/>
    </w:pPr>
    <w:rPr>
      <w:rFonts w:ascii="Courier New" w:eastAsiaTheme="majorEastAsia" w:hAnsi="Courier New" w:cstheme="majorBidi"/>
      <w:b/>
      <w:bCs/>
      <w:color w:val="172541"/>
      <w:sz w:val="40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865444"/>
    <w:pPr>
      <w:keepNext/>
      <w:keepLines/>
      <w:numPr>
        <w:ilvl w:val="2"/>
        <w:numId w:val="11"/>
      </w:numPr>
      <w:spacing w:before="480" w:after="120"/>
      <w:outlineLvl w:val="2"/>
    </w:pPr>
    <w:rPr>
      <w:rFonts w:eastAsiaTheme="majorEastAsia" w:cstheme="majorBidi"/>
      <w:bCs/>
      <w:color w:val="6D9D31"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865444"/>
    <w:pPr>
      <w:keepNext/>
      <w:keepLines/>
      <w:numPr>
        <w:ilvl w:val="3"/>
        <w:numId w:val="11"/>
      </w:numPr>
      <w:spacing w:before="360" w:after="120"/>
      <w:outlineLvl w:val="3"/>
    </w:pPr>
    <w:rPr>
      <w:rFonts w:eastAsiaTheme="majorEastAsia" w:cstheme="majorBidi"/>
      <w:b/>
      <w:bCs/>
      <w:iCs/>
      <w:color w:val="6D9D31"/>
    </w:rPr>
  </w:style>
  <w:style w:type="paragraph" w:styleId="Overskrift5">
    <w:name w:val="heading 5"/>
    <w:basedOn w:val="Normal"/>
    <w:next w:val="Normal"/>
    <w:link w:val="Overskrift5Tegn"/>
    <w:uiPriority w:val="9"/>
    <w:unhideWhenUsed/>
    <w:qFormat/>
    <w:rsid w:val="00865444"/>
    <w:pPr>
      <w:keepNext/>
      <w:keepLines/>
      <w:numPr>
        <w:ilvl w:val="4"/>
        <w:numId w:val="11"/>
      </w:numPr>
      <w:spacing w:before="360" w:after="120"/>
      <w:outlineLvl w:val="4"/>
    </w:pPr>
    <w:rPr>
      <w:rFonts w:eastAsiaTheme="majorEastAsia" w:cstheme="majorBidi"/>
      <w:b/>
      <w:color w:val="6D9D31"/>
    </w:rPr>
  </w:style>
  <w:style w:type="paragraph" w:styleId="Overskrift6">
    <w:name w:val="heading 6"/>
    <w:basedOn w:val="Overskrift5"/>
    <w:next w:val="Normal"/>
    <w:link w:val="Overskrift6Tegn"/>
    <w:uiPriority w:val="9"/>
    <w:unhideWhenUsed/>
    <w:qFormat/>
    <w:rsid w:val="00E2395C"/>
    <w:pPr>
      <w:outlineLvl w:val="5"/>
    </w:pPr>
  </w:style>
  <w:style w:type="paragraph" w:styleId="Overskrift7">
    <w:name w:val="heading 7"/>
    <w:basedOn w:val="Overskrift5"/>
    <w:next w:val="Normal"/>
    <w:link w:val="Overskrift7Tegn"/>
    <w:uiPriority w:val="9"/>
    <w:unhideWhenUsed/>
    <w:qFormat/>
    <w:rsid w:val="00E2395C"/>
    <w:pPr>
      <w:outlineLvl w:val="6"/>
    </w:pPr>
  </w:style>
  <w:style w:type="paragraph" w:styleId="Overskrift8">
    <w:name w:val="heading 8"/>
    <w:basedOn w:val="Overskrift5"/>
    <w:next w:val="Normal"/>
    <w:link w:val="Overskrift8Tegn"/>
    <w:uiPriority w:val="9"/>
    <w:unhideWhenUsed/>
    <w:qFormat/>
    <w:rsid w:val="00E2395C"/>
    <w:pPr>
      <w:outlineLvl w:val="7"/>
    </w:pPr>
  </w:style>
  <w:style w:type="paragraph" w:styleId="Overskrift9">
    <w:name w:val="heading 9"/>
    <w:basedOn w:val="Overskrift5"/>
    <w:next w:val="Normal"/>
    <w:link w:val="Overskrift9Tegn"/>
    <w:uiPriority w:val="9"/>
    <w:unhideWhenUsed/>
    <w:qFormat/>
    <w:rsid w:val="00E2395C"/>
    <w:pPr>
      <w:outlineLvl w:val="8"/>
    </w:p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455DF"/>
    <w:rPr>
      <w:rFonts w:ascii="Courier New" w:eastAsiaTheme="majorEastAsia" w:hAnsi="Courier New" w:cstheme="majorBidi"/>
      <w:b/>
      <w:bCs/>
      <w:caps/>
      <w:color w:val="0092D1"/>
      <w:spacing w:val="40"/>
      <w:sz w:val="52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E455DF"/>
    <w:rPr>
      <w:rFonts w:ascii="Courier New" w:eastAsiaTheme="majorEastAsia" w:hAnsi="Courier New" w:cstheme="majorBidi"/>
      <w:b/>
      <w:bCs/>
      <w:color w:val="172541"/>
      <w:sz w:val="40"/>
      <w:szCs w:val="26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865444"/>
    <w:rPr>
      <w:rFonts w:ascii="Arial" w:eastAsiaTheme="majorEastAsia" w:hAnsi="Arial" w:cstheme="majorBidi"/>
      <w:bCs/>
      <w:color w:val="6D9D3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865444"/>
    <w:rPr>
      <w:rFonts w:ascii="Arial" w:eastAsiaTheme="majorEastAsia" w:hAnsi="Arial" w:cstheme="majorBidi"/>
      <w:b/>
      <w:bCs/>
      <w:iCs/>
      <w:color w:val="6D9D31"/>
    </w:rPr>
  </w:style>
  <w:style w:type="character" w:customStyle="1" w:styleId="Overskrift5Tegn">
    <w:name w:val="Overskrift 5 Tegn"/>
    <w:basedOn w:val="Standardskriftforavsnitt"/>
    <w:link w:val="Overskrift5"/>
    <w:uiPriority w:val="9"/>
    <w:rsid w:val="00865444"/>
    <w:rPr>
      <w:rFonts w:ascii="Arial" w:eastAsiaTheme="majorEastAsia" w:hAnsi="Arial" w:cstheme="majorBidi"/>
      <w:b/>
      <w:color w:val="6D9D31"/>
    </w:rPr>
  </w:style>
  <w:style w:type="character" w:customStyle="1" w:styleId="Overskrift6Tegn">
    <w:name w:val="Overskrift 6 Tegn"/>
    <w:basedOn w:val="Standardskriftforavsnitt"/>
    <w:link w:val="Overskrift6"/>
    <w:uiPriority w:val="9"/>
    <w:rsid w:val="00E2395C"/>
    <w:rPr>
      <w:rFonts w:ascii="Arial" w:eastAsiaTheme="majorEastAsia" w:hAnsi="Arial" w:cstheme="majorBidi"/>
      <w:b/>
      <w:color w:val="6D9D31"/>
    </w:rPr>
  </w:style>
  <w:style w:type="character" w:customStyle="1" w:styleId="Overskrift7Tegn">
    <w:name w:val="Overskrift 7 Tegn"/>
    <w:basedOn w:val="Standardskriftforavsnitt"/>
    <w:link w:val="Overskrift7"/>
    <w:uiPriority w:val="9"/>
    <w:rsid w:val="00E2395C"/>
    <w:rPr>
      <w:rFonts w:ascii="Arial" w:eastAsiaTheme="majorEastAsia" w:hAnsi="Arial" w:cstheme="majorBidi"/>
      <w:b/>
      <w:color w:val="6D9D31"/>
    </w:rPr>
  </w:style>
  <w:style w:type="character" w:customStyle="1" w:styleId="Overskrift8Tegn">
    <w:name w:val="Overskrift 8 Tegn"/>
    <w:basedOn w:val="Standardskriftforavsnitt"/>
    <w:link w:val="Overskrift8"/>
    <w:uiPriority w:val="9"/>
    <w:rsid w:val="00E2395C"/>
    <w:rPr>
      <w:rFonts w:ascii="Arial" w:eastAsiaTheme="majorEastAsia" w:hAnsi="Arial" w:cstheme="majorBidi"/>
      <w:b/>
      <w:color w:val="6D9D31"/>
    </w:rPr>
  </w:style>
  <w:style w:type="character" w:customStyle="1" w:styleId="Overskrift9Tegn">
    <w:name w:val="Overskrift 9 Tegn"/>
    <w:basedOn w:val="Standardskriftforavsnitt"/>
    <w:link w:val="Overskrift9"/>
    <w:uiPriority w:val="9"/>
    <w:rsid w:val="00E2395C"/>
    <w:rPr>
      <w:rFonts w:ascii="Arial" w:eastAsiaTheme="majorEastAsia" w:hAnsi="Arial" w:cstheme="majorBidi"/>
      <w:b/>
      <w:color w:val="6D9D31"/>
    </w:rPr>
  </w:style>
  <w:style w:type="paragraph" w:styleId="Topptekst">
    <w:name w:val="header"/>
    <w:basedOn w:val="Normal"/>
    <w:link w:val="TopptekstTegn"/>
    <w:uiPriority w:val="99"/>
    <w:unhideWhenUsed/>
    <w:rsid w:val="008C6E08"/>
    <w:pPr>
      <w:tabs>
        <w:tab w:val="center" w:pos="4703"/>
        <w:tab w:val="right" w:pos="9406"/>
      </w:tabs>
      <w:spacing w:after="0"/>
      <w:jc w:val="right"/>
    </w:pPr>
  </w:style>
  <w:style w:type="character" w:customStyle="1" w:styleId="TopptekstTegn">
    <w:name w:val="Topptekst Tegn"/>
    <w:basedOn w:val="Standardskriftforavsnitt"/>
    <w:link w:val="Topptekst"/>
    <w:uiPriority w:val="99"/>
    <w:rsid w:val="008C6E08"/>
    <w:rPr>
      <w:rFonts w:ascii="Arial" w:hAnsi="Arial"/>
    </w:rPr>
  </w:style>
  <w:style w:type="paragraph" w:styleId="Bunntekst">
    <w:name w:val="footer"/>
    <w:basedOn w:val="Normal"/>
    <w:link w:val="BunntekstTegn"/>
    <w:uiPriority w:val="99"/>
    <w:unhideWhenUsed/>
    <w:rsid w:val="00CB1AB6"/>
    <w:pPr>
      <w:tabs>
        <w:tab w:val="center" w:pos="4703"/>
        <w:tab w:val="right" w:pos="9406"/>
      </w:tabs>
      <w:spacing w:after="0"/>
      <w:jc w:val="right"/>
    </w:pPr>
    <w:rPr>
      <w:caps/>
    </w:rPr>
  </w:style>
  <w:style w:type="character" w:customStyle="1" w:styleId="BunntekstTegn">
    <w:name w:val="Bunntekst Tegn"/>
    <w:basedOn w:val="Standardskriftforavsnitt"/>
    <w:link w:val="Bunntekst"/>
    <w:uiPriority w:val="99"/>
    <w:rsid w:val="00CB1AB6"/>
    <w:rPr>
      <w:rFonts w:ascii="Arial" w:hAnsi="Arial"/>
      <w:caps/>
    </w:rPr>
  </w:style>
  <w:style w:type="paragraph" w:styleId="Tittel">
    <w:name w:val="Title"/>
    <w:basedOn w:val="Normal"/>
    <w:next w:val="Normal"/>
    <w:link w:val="TittelTegn"/>
    <w:uiPriority w:val="10"/>
    <w:qFormat/>
    <w:rsid w:val="004C2425"/>
    <w:pPr>
      <w:pBdr>
        <w:bottom w:val="single" w:sz="18" w:space="21" w:color="D2E8EF"/>
      </w:pBdr>
      <w:spacing w:after="300" w:line="720" w:lineRule="exact"/>
      <w:contextualSpacing/>
    </w:pPr>
    <w:rPr>
      <w:rFonts w:ascii="Courier New" w:eastAsiaTheme="majorEastAsia" w:hAnsi="Courier New" w:cstheme="majorBidi"/>
      <w:b/>
      <w:color w:val="172541"/>
      <w:spacing w:val="40"/>
      <w:kern w:val="32"/>
      <w:sz w:val="64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4C2425"/>
    <w:rPr>
      <w:rFonts w:ascii="Courier New" w:eastAsiaTheme="majorEastAsia" w:hAnsi="Courier New" w:cstheme="majorBidi"/>
      <w:b/>
      <w:color w:val="172541"/>
      <w:spacing w:val="40"/>
      <w:kern w:val="32"/>
      <w:sz w:val="64"/>
      <w:szCs w:val="52"/>
    </w:rPr>
  </w:style>
  <w:style w:type="paragraph" w:styleId="Figurliste">
    <w:name w:val="table of figures"/>
    <w:basedOn w:val="Normal"/>
    <w:next w:val="Normal"/>
    <w:uiPriority w:val="99"/>
    <w:unhideWhenUsed/>
    <w:rsid w:val="004C2425"/>
    <w:pPr>
      <w:spacing w:after="0"/>
    </w:pPr>
  </w:style>
  <w:style w:type="paragraph" w:styleId="Sitat">
    <w:name w:val="Quote"/>
    <w:basedOn w:val="Normal"/>
    <w:next w:val="Normal"/>
    <w:link w:val="SitatTegn"/>
    <w:uiPriority w:val="29"/>
    <w:qFormat/>
    <w:rsid w:val="00BD4E19"/>
    <w:pPr>
      <w:pBdr>
        <w:left w:val="single" w:sz="18" w:space="12" w:color="auto"/>
      </w:pBdr>
      <w:spacing w:before="240" w:after="120"/>
      <w:ind w:left="288"/>
    </w:pPr>
    <w:rPr>
      <w:i/>
      <w:iCs/>
      <w:color w:val="000000" w:themeColor="text1"/>
    </w:rPr>
  </w:style>
  <w:style w:type="character" w:customStyle="1" w:styleId="SitatTegn">
    <w:name w:val="Sitat Tegn"/>
    <w:basedOn w:val="Standardskriftforavsnitt"/>
    <w:link w:val="Sitat"/>
    <w:uiPriority w:val="29"/>
    <w:rsid w:val="00BD4E19"/>
    <w:rPr>
      <w:rFonts w:ascii="Arial" w:hAnsi="Arial"/>
      <w:i/>
      <w:iCs/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613A3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613A3F"/>
    <w:rPr>
      <w:rFonts w:ascii="Tahoma" w:hAnsi="Tahoma" w:cs="Tahoma"/>
      <w:sz w:val="16"/>
      <w:szCs w:val="16"/>
    </w:rPr>
  </w:style>
  <w:style w:type="paragraph" w:styleId="Bildetekst">
    <w:name w:val="caption"/>
    <w:basedOn w:val="Normal"/>
    <w:next w:val="Normal"/>
    <w:uiPriority w:val="35"/>
    <w:unhideWhenUsed/>
    <w:qFormat/>
    <w:rsid w:val="008158BE"/>
    <w:pPr>
      <w:spacing w:after="120"/>
      <w:contextualSpacing/>
    </w:pPr>
    <w:rPr>
      <w:b/>
      <w:bCs/>
      <w:color w:val="172541"/>
      <w:sz w:val="18"/>
      <w:szCs w:val="18"/>
    </w:rPr>
  </w:style>
  <w:style w:type="table" w:styleId="Tabellrutenett">
    <w:name w:val="Table Grid"/>
    <w:basedOn w:val="Vanligtabell"/>
    <w:uiPriority w:val="59"/>
    <w:rsid w:val="00B675B4"/>
    <w:pPr>
      <w:spacing w:after="0" w:line="240" w:lineRule="auto"/>
    </w:pPr>
    <w:rPr>
      <w:rFonts w:ascii="Arial" w:hAnsi="Arial"/>
    </w:rPr>
    <w:tblPr>
      <w:tblInd w:w="0" w:type="dxa"/>
      <w:tblBorders>
        <w:top w:val="single" w:sz="4" w:space="0" w:color="172541"/>
        <w:left w:val="single" w:sz="4" w:space="0" w:color="172541"/>
        <w:bottom w:val="single" w:sz="4" w:space="0" w:color="172541"/>
        <w:right w:val="single" w:sz="4" w:space="0" w:color="172541"/>
        <w:insideH w:val="single" w:sz="4" w:space="0" w:color="172541"/>
        <w:insideV w:val="single" w:sz="4" w:space="0" w:color="17254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b/>
        <w:color w:val="FFFFFF" w:themeColor="background1"/>
      </w:rPr>
      <w:tblPr/>
      <w:tcPr>
        <w:shd w:val="clear" w:color="auto" w:fill="0092D1"/>
      </w:tcPr>
    </w:tblStylePr>
    <w:tblStylePr w:type="firstCol">
      <w:rPr>
        <w:b/>
        <w:color w:val="FFFFFF" w:themeColor="background1"/>
      </w:rPr>
      <w:tblPr/>
      <w:tcPr>
        <w:shd w:val="clear" w:color="auto" w:fill="0092D1"/>
      </w:tcPr>
    </w:tblStylePr>
  </w:style>
  <w:style w:type="table" w:customStyle="1" w:styleId="ScrollWarning">
    <w:name w:val="Scroll Warning"/>
    <w:basedOn w:val="Vanligtabell"/>
    <w:uiPriority w:val="99"/>
    <w:rsid w:val="003B5BD5"/>
    <w:pPr>
      <w:spacing w:after="0" w:line="240" w:lineRule="auto"/>
      <w:ind w:left="288" w:right="288"/>
    </w:pPr>
    <w:rPr>
      <w:rFonts w:ascii="Arial" w:hAnsi="Arial"/>
    </w:rPr>
    <w:tblPr>
      <w:tblInd w:w="0" w:type="dxa"/>
      <w:tblBorders>
        <w:top w:val="single" w:sz="18" w:space="0" w:color="EEAEB5"/>
        <w:left w:val="single" w:sz="18" w:space="0" w:color="EEAEB5"/>
        <w:bottom w:val="single" w:sz="18" w:space="0" w:color="EEAEB5"/>
        <w:right w:val="single" w:sz="18" w:space="0" w:color="EEAEB5"/>
      </w:tblBorders>
      <w:tblCellMar>
        <w:top w:w="115" w:type="dxa"/>
        <w:left w:w="0" w:type="dxa"/>
        <w:bottom w:w="115" w:type="dxa"/>
        <w:right w:w="0" w:type="dxa"/>
      </w:tblCellMar>
    </w:tblPr>
  </w:style>
  <w:style w:type="paragraph" w:styleId="Ingenmellomrom">
    <w:name w:val="No Spacing"/>
    <w:link w:val="IngenmellomromTegn"/>
    <w:uiPriority w:val="1"/>
    <w:qFormat/>
    <w:rsid w:val="001A5E60"/>
    <w:pPr>
      <w:spacing w:after="0" w:line="240" w:lineRule="auto"/>
    </w:pPr>
    <w:rPr>
      <w:rFonts w:eastAsiaTheme="minorEastAsia"/>
      <w:lang w:eastAsia="ja-JP"/>
    </w:rPr>
  </w:style>
  <w:style w:type="character" w:customStyle="1" w:styleId="IngenmellomromTegn">
    <w:name w:val="Ingen mellomrom Tegn"/>
    <w:basedOn w:val="Standardskriftforavsnitt"/>
    <w:link w:val="Ingenmellomrom"/>
    <w:uiPriority w:val="1"/>
    <w:rsid w:val="001A5E60"/>
    <w:rPr>
      <w:rFonts w:eastAsiaTheme="minorEastAsia"/>
      <w:lang w:eastAsia="ja-JP"/>
    </w:rPr>
  </w:style>
  <w:style w:type="character" w:styleId="Svakreferanse">
    <w:name w:val="Subtle Reference"/>
    <w:basedOn w:val="Standardskriftforavsnitt"/>
    <w:uiPriority w:val="31"/>
    <w:qFormat/>
    <w:rsid w:val="000B0C50"/>
    <w:rPr>
      <w:smallCaps/>
      <w:color w:val="C0504D" w:themeColor="accent2"/>
      <w:u w:val="single"/>
    </w:rPr>
  </w:style>
  <w:style w:type="character" w:styleId="Hyperkobling">
    <w:name w:val="Hyperlink"/>
    <w:basedOn w:val="Standardskriftforavsnitt"/>
    <w:uiPriority w:val="99"/>
    <w:unhideWhenUsed/>
    <w:rsid w:val="00AC52C3"/>
    <w:rPr>
      <w:color w:val="0092D1"/>
      <w:u w:val="none"/>
    </w:rPr>
  </w:style>
  <w:style w:type="paragraph" w:styleId="INNH1">
    <w:name w:val="toc 1"/>
    <w:basedOn w:val="Normal"/>
    <w:next w:val="Normal"/>
    <w:autoRedefine/>
    <w:uiPriority w:val="39"/>
    <w:unhideWhenUsed/>
    <w:rsid w:val="005A63CE"/>
    <w:pPr>
      <w:tabs>
        <w:tab w:val="left" w:pos="864"/>
        <w:tab w:val="right" w:leader="dot" w:pos="9678"/>
      </w:tabs>
      <w:spacing w:before="480" w:after="120"/>
    </w:pPr>
    <w:rPr>
      <w:rFonts w:ascii="Courier New" w:hAnsi="Courier New"/>
      <w:b/>
      <w:noProof/>
      <w:color w:val="6D9D31"/>
      <w:sz w:val="28"/>
    </w:rPr>
  </w:style>
  <w:style w:type="paragraph" w:styleId="INNH2">
    <w:name w:val="toc 2"/>
    <w:basedOn w:val="Normal"/>
    <w:next w:val="Normal"/>
    <w:autoRedefine/>
    <w:uiPriority w:val="39"/>
    <w:unhideWhenUsed/>
    <w:rsid w:val="00F12049"/>
    <w:pPr>
      <w:tabs>
        <w:tab w:val="left" w:pos="864"/>
        <w:tab w:val="right" w:leader="dot" w:pos="9678"/>
      </w:tabs>
      <w:spacing w:before="240" w:after="0"/>
    </w:pPr>
    <w:rPr>
      <w:b/>
      <w:noProof/>
    </w:rPr>
  </w:style>
  <w:style w:type="paragraph" w:styleId="INNH3">
    <w:name w:val="toc 3"/>
    <w:basedOn w:val="Normal"/>
    <w:next w:val="Normal"/>
    <w:autoRedefine/>
    <w:uiPriority w:val="39"/>
    <w:unhideWhenUsed/>
    <w:rsid w:val="00F12049"/>
    <w:pPr>
      <w:tabs>
        <w:tab w:val="left" w:pos="864"/>
        <w:tab w:val="right" w:leader="dot" w:pos="9678"/>
      </w:tabs>
      <w:spacing w:before="0" w:after="0"/>
    </w:pPr>
    <w:rPr>
      <w:noProof/>
    </w:rPr>
  </w:style>
  <w:style w:type="paragraph" w:styleId="INNH4">
    <w:name w:val="toc 4"/>
    <w:basedOn w:val="Normal"/>
    <w:next w:val="Normal"/>
    <w:autoRedefine/>
    <w:uiPriority w:val="39"/>
    <w:unhideWhenUsed/>
    <w:rsid w:val="0051694A"/>
    <w:pPr>
      <w:spacing w:before="0" w:after="0"/>
    </w:pPr>
  </w:style>
  <w:style w:type="paragraph" w:styleId="INNH5">
    <w:name w:val="toc 5"/>
    <w:basedOn w:val="Normal"/>
    <w:next w:val="Normal"/>
    <w:autoRedefine/>
    <w:uiPriority w:val="39"/>
    <w:unhideWhenUsed/>
    <w:rsid w:val="0051694A"/>
    <w:pPr>
      <w:spacing w:before="0" w:after="0"/>
    </w:pPr>
  </w:style>
  <w:style w:type="paragraph" w:styleId="INNH6">
    <w:name w:val="toc 6"/>
    <w:basedOn w:val="Normal"/>
    <w:next w:val="Normal"/>
    <w:autoRedefine/>
    <w:uiPriority w:val="39"/>
    <w:semiHidden/>
    <w:unhideWhenUsed/>
    <w:rsid w:val="0051694A"/>
    <w:pPr>
      <w:spacing w:before="0" w:after="0"/>
    </w:pPr>
  </w:style>
  <w:style w:type="paragraph" w:styleId="INNH7">
    <w:name w:val="toc 7"/>
    <w:basedOn w:val="Normal"/>
    <w:next w:val="Normal"/>
    <w:autoRedefine/>
    <w:uiPriority w:val="39"/>
    <w:semiHidden/>
    <w:unhideWhenUsed/>
    <w:rsid w:val="0051694A"/>
    <w:pPr>
      <w:spacing w:before="0" w:after="0"/>
    </w:pPr>
  </w:style>
  <w:style w:type="paragraph" w:styleId="INNH8">
    <w:name w:val="toc 8"/>
    <w:basedOn w:val="Normal"/>
    <w:next w:val="Normal"/>
    <w:autoRedefine/>
    <w:uiPriority w:val="39"/>
    <w:semiHidden/>
    <w:unhideWhenUsed/>
    <w:rsid w:val="0051694A"/>
    <w:pPr>
      <w:spacing w:before="0" w:after="0"/>
    </w:pPr>
  </w:style>
  <w:style w:type="paragraph" w:styleId="INNH9">
    <w:name w:val="toc 9"/>
    <w:basedOn w:val="Normal"/>
    <w:next w:val="Normal"/>
    <w:autoRedefine/>
    <w:uiPriority w:val="39"/>
    <w:semiHidden/>
    <w:unhideWhenUsed/>
    <w:rsid w:val="0051694A"/>
    <w:pPr>
      <w:spacing w:before="0" w:after="0"/>
    </w:p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FC3D23"/>
  </w:style>
  <w:style w:type="paragraph" w:customStyle="1" w:styleId="SectionHeading">
    <w:name w:val="Section Heading"/>
    <w:basedOn w:val="Normal"/>
    <w:next w:val="Normal"/>
    <w:qFormat/>
    <w:rsid w:val="00E455DF"/>
    <w:pPr>
      <w:keepNext/>
      <w:keepLines/>
      <w:pageBreakBefore/>
      <w:spacing w:after="600" w:line="660" w:lineRule="exact"/>
      <w:ind w:left="431" w:hanging="431"/>
    </w:pPr>
    <w:rPr>
      <w:rFonts w:ascii="Courier New" w:hAnsi="Courier New"/>
      <w:b/>
      <w:caps/>
      <w:color w:val="0092D1"/>
      <w:spacing w:val="40"/>
      <w:sz w:val="52"/>
    </w:rPr>
  </w:style>
  <w:style w:type="table" w:customStyle="1" w:styleId="ScrollTip">
    <w:name w:val="Scroll Tip"/>
    <w:basedOn w:val="Vanligtabell"/>
    <w:uiPriority w:val="99"/>
    <w:rsid w:val="003B5BD5"/>
    <w:pPr>
      <w:spacing w:after="0" w:line="240" w:lineRule="auto"/>
      <w:ind w:left="288" w:right="288"/>
    </w:pPr>
    <w:rPr>
      <w:rFonts w:ascii="Arial" w:hAnsi="Arial"/>
    </w:rPr>
    <w:tblPr>
      <w:tblInd w:w="0" w:type="dxa"/>
      <w:tblBorders>
        <w:top w:val="single" w:sz="18" w:space="0" w:color="D5E7C0"/>
        <w:left w:val="single" w:sz="18" w:space="0" w:color="D5E7C0"/>
        <w:bottom w:val="single" w:sz="18" w:space="0" w:color="D5E7C0"/>
        <w:right w:val="single" w:sz="18" w:space="0" w:color="D5E7C0"/>
      </w:tblBorders>
      <w:tblCellMar>
        <w:top w:w="115" w:type="dxa"/>
        <w:left w:w="0" w:type="dxa"/>
        <w:bottom w:w="115" w:type="dxa"/>
        <w:right w:w="0" w:type="dxa"/>
      </w:tblCellMar>
    </w:tblPr>
  </w:style>
  <w:style w:type="table" w:customStyle="1" w:styleId="ScrollNote">
    <w:name w:val="Scroll Note"/>
    <w:basedOn w:val="Vanligtabell"/>
    <w:uiPriority w:val="99"/>
    <w:rsid w:val="003B5BD5"/>
    <w:pPr>
      <w:spacing w:after="0" w:line="240" w:lineRule="auto"/>
      <w:ind w:left="288" w:right="288"/>
    </w:pPr>
    <w:rPr>
      <w:rFonts w:ascii="Arial" w:hAnsi="Arial"/>
    </w:rPr>
    <w:tblPr>
      <w:tblInd w:w="0" w:type="dxa"/>
      <w:tblBorders>
        <w:top w:val="single" w:sz="18" w:space="0" w:color="FBEBBE"/>
        <w:left w:val="single" w:sz="18" w:space="0" w:color="FBEBBE"/>
        <w:bottom w:val="single" w:sz="18" w:space="0" w:color="FBEBBE"/>
        <w:right w:val="single" w:sz="18" w:space="0" w:color="FBEBBE"/>
      </w:tblBorders>
      <w:tblCellMar>
        <w:top w:w="115" w:type="dxa"/>
        <w:left w:w="0" w:type="dxa"/>
        <w:bottom w:w="115" w:type="dxa"/>
        <w:right w:w="0" w:type="dxa"/>
      </w:tblCellMar>
    </w:tblPr>
  </w:style>
  <w:style w:type="table" w:customStyle="1" w:styleId="ScrollInfo">
    <w:name w:val="Scroll Info"/>
    <w:basedOn w:val="Vanligtabell"/>
    <w:uiPriority w:val="99"/>
    <w:rsid w:val="003B5BD5"/>
    <w:pPr>
      <w:spacing w:after="0" w:line="240" w:lineRule="auto"/>
      <w:ind w:left="288" w:right="288"/>
    </w:pPr>
    <w:rPr>
      <w:rFonts w:ascii="Arial" w:hAnsi="Arial"/>
    </w:rPr>
    <w:tblPr>
      <w:tblInd w:w="0" w:type="dxa"/>
      <w:tblBorders>
        <w:top w:val="single" w:sz="18" w:space="0" w:color="D2E8EF"/>
        <w:left w:val="single" w:sz="18" w:space="0" w:color="D2E8EF"/>
        <w:bottom w:val="single" w:sz="18" w:space="0" w:color="D2E8EF"/>
        <w:right w:val="single" w:sz="18" w:space="0" w:color="D2E8EF"/>
      </w:tblBorders>
      <w:tblCellMar>
        <w:top w:w="115" w:type="dxa"/>
        <w:left w:w="0" w:type="dxa"/>
        <w:bottom w:w="115" w:type="dxa"/>
        <w:right w:w="0" w:type="dxa"/>
      </w:tblCellMar>
    </w:tblPr>
  </w:style>
  <w:style w:type="table" w:customStyle="1" w:styleId="ScrollCode">
    <w:name w:val="Scroll Code"/>
    <w:basedOn w:val="Vanligtabell"/>
    <w:uiPriority w:val="99"/>
    <w:rsid w:val="003B5BD5"/>
    <w:pPr>
      <w:spacing w:after="0" w:line="240" w:lineRule="auto"/>
      <w:ind w:left="288" w:right="288"/>
    </w:pPr>
    <w:rPr>
      <w:rFonts w:ascii="Courier New" w:hAnsi="Courier New"/>
    </w:rPr>
    <w:tblPr>
      <w:tblInd w:w="0" w:type="dxa"/>
      <w:tblBorders>
        <w:top w:val="dashed" w:sz="18" w:space="0" w:color="D2E8EF"/>
        <w:left w:val="dashed" w:sz="18" w:space="0" w:color="D2E8EF"/>
        <w:bottom w:val="dashed" w:sz="18" w:space="0" w:color="D2E8EF"/>
        <w:right w:val="dashed" w:sz="18" w:space="0" w:color="D2E8EF"/>
      </w:tblBorders>
      <w:tblCellMar>
        <w:top w:w="115" w:type="dxa"/>
        <w:left w:w="0" w:type="dxa"/>
        <w:bottom w:w="115" w:type="dxa"/>
        <w:right w:w="0" w:type="dxa"/>
      </w:tblCellMar>
    </w:tblPr>
    <w:tblStylePr w:type="firstRow">
      <w:rPr>
        <w:rFonts w:ascii="Courier New" w:hAnsi="Courier New"/>
        <w:sz w:val="22"/>
      </w:rPr>
    </w:tblStylePr>
  </w:style>
  <w:style w:type="paragraph" w:styleId="Rentekst">
    <w:name w:val="Plain Text"/>
    <w:basedOn w:val="Normal"/>
    <w:link w:val="RentekstTegn"/>
    <w:uiPriority w:val="99"/>
    <w:unhideWhenUsed/>
    <w:rsid w:val="00BD4E19"/>
    <w:pPr>
      <w:spacing w:before="0" w:after="0"/>
    </w:pPr>
    <w:rPr>
      <w:rFonts w:ascii="Consolas" w:hAnsi="Consolas" w:cs="Consolas"/>
      <w:sz w:val="21"/>
      <w:szCs w:val="21"/>
    </w:rPr>
  </w:style>
  <w:style w:type="character" w:customStyle="1" w:styleId="RentekstTegn">
    <w:name w:val="Ren tekst Tegn"/>
    <w:basedOn w:val="Standardskriftforavsnitt"/>
    <w:link w:val="Rentekst"/>
    <w:uiPriority w:val="99"/>
    <w:rsid w:val="00BD4E19"/>
    <w:rPr>
      <w:rFonts w:ascii="Consolas" w:hAnsi="Consolas" w:cs="Consolas"/>
      <w:sz w:val="21"/>
      <w:szCs w:val="21"/>
    </w:rPr>
  </w:style>
  <w:style w:type="character" w:styleId="Plassholdertekst">
    <w:name w:val="Placeholder Text"/>
    <w:basedOn w:val="Standardskriftforavsnitt"/>
    <w:uiPriority w:val="99"/>
    <w:semiHidden/>
    <w:rsid w:val="00BD4E19"/>
    <w:rPr>
      <w:color w:val="808080"/>
    </w:rPr>
  </w:style>
  <w:style w:type="table" w:customStyle="1" w:styleId="ScrollQuote">
    <w:name w:val="Scroll Quote"/>
    <w:basedOn w:val="Vanligtabell"/>
    <w:uiPriority w:val="99"/>
    <w:rsid w:val="003B5BD5"/>
    <w:pPr>
      <w:spacing w:after="0" w:line="240" w:lineRule="auto"/>
      <w:ind w:left="284"/>
    </w:pPr>
    <w:rPr>
      <w:rFonts w:ascii="Arial" w:hAnsi="Arial"/>
      <w:i/>
    </w:rPr>
    <w:tblPr>
      <w:tblInd w:w="0" w:type="dxa"/>
      <w:tblBorders>
        <w:left w:val="single" w:sz="12" w:space="0" w:color="0092D1"/>
      </w:tblBorders>
      <w:tblCellMar>
        <w:top w:w="0" w:type="dxa"/>
        <w:left w:w="0" w:type="dxa"/>
        <w:bottom w:w="115" w:type="dxa"/>
        <w:right w:w="0" w:type="dxa"/>
      </w:tblCellMar>
    </w:tblPr>
  </w:style>
  <w:style w:type="table" w:customStyle="1" w:styleId="ScrollTableNormal">
    <w:name w:val="Scroll Table Normal"/>
    <w:basedOn w:val="Vanligtabell"/>
    <w:uiPriority w:val="99"/>
    <w:rsid w:val="00A10AB8"/>
    <w:pPr>
      <w:spacing w:after="0" w:line="240" w:lineRule="auto"/>
      <w:ind w:left="115"/>
    </w:pPr>
    <w:rPr>
      <w:rFonts w:ascii="Arial" w:hAnsi="Arial"/>
    </w:rPr>
    <w:tblPr>
      <w:tblInd w:w="0" w:type="dxa"/>
      <w:tblBorders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  <w:insideH w:val="single" w:sz="4" w:space="0" w:color="002060"/>
        <w:insideV w:val="single" w:sz="4" w:space="0" w:color="00206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rFonts w:ascii="Arial" w:hAnsi="Arial"/>
        <w:b/>
        <w:color w:val="FFFFFF" w:themeColor="background1"/>
        <w:sz w:val="22"/>
      </w:rPr>
      <w:tblPr/>
      <w:trPr>
        <w:tblHeader/>
      </w:trPr>
      <w:tcPr>
        <w:shd w:val="clear" w:color="auto" w:fill="00B0F0"/>
      </w:tcPr>
    </w:tblStylePr>
    <w:tblStylePr w:type="firstCol">
      <w:rPr>
        <w:b/>
        <w:color w:val="FFFFFF" w:themeColor="background1"/>
      </w:rPr>
      <w:tblPr/>
      <w:tcPr>
        <w:shd w:val="clear" w:color="auto" w:fill="00B0F0"/>
      </w:tcPr>
    </w:tblStylePr>
  </w:style>
  <w:style w:type="table" w:customStyle="1" w:styleId="ScrollPanel">
    <w:name w:val="Scroll Panel"/>
    <w:basedOn w:val="Vanligtabell"/>
    <w:uiPriority w:val="99"/>
    <w:rsid w:val="003B5BD5"/>
    <w:pPr>
      <w:spacing w:after="0" w:line="240" w:lineRule="auto"/>
      <w:ind w:left="288" w:right="288"/>
    </w:pPr>
    <w:rPr>
      <w:rFonts w:ascii="Arial" w:hAnsi="Arial"/>
    </w:rPr>
    <w:tblPr>
      <w:tblInd w:w="0" w:type="dxa"/>
      <w:tblCellMar>
        <w:top w:w="115" w:type="dxa"/>
        <w:left w:w="0" w:type="dxa"/>
        <w:bottom w:w="115" w:type="dxa"/>
        <w:right w:w="0" w:type="dxa"/>
      </w:tblCellMar>
    </w:tblPr>
    <w:tcPr>
      <w:shd w:val="clear" w:color="auto" w:fill="F7FBFC"/>
    </w:tcPr>
  </w:style>
  <w:style w:type="paragraph" w:customStyle="1" w:styleId="ScrollHeading1">
    <w:name w:val="Scroll Heading 1"/>
    <w:basedOn w:val="Overskrift1"/>
    <w:next w:val="Normal"/>
    <w:qFormat/>
    <w:rsid w:val="00983B83"/>
  </w:style>
  <w:style w:type="paragraph" w:customStyle="1" w:styleId="ScrollHeading2">
    <w:name w:val="Scroll Heading 2"/>
    <w:basedOn w:val="Overskrift2"/>
    <w:next w:val="Normal"/>
    <w:qFormat/>
    <w:rsid w:val="00983B83"/>
  </w:style>
  <w:style w:type="table" w:customStyle="1" w:styleId="ScrollSectionColumn">
    <w:name w:val="Scroll Section Column"/>
    <w:basedOn w:val="Vanligtabell"/>
    <w:uiPriority w:val="99"/>
    <w:rsid w:val="00E868FB"/>
    <w:pPr>
      <w:spacing w:after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Merknadsreferanse">
    <w:name w:val="annotation reference"/>
    <w:basedOn w:val="Standardskriftforavsnitt"/>
    <w:uiPriority w:val="99"/>
    <w:semiHidden/>
    <w:unhideWhenUsed/>
    <w:rsid w:val="00594AC2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94AC2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594AC2"/>
    <w:rPr>
      <w:rFonts w:ascii="Arial" w:hAnsi="Arial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94AC2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594AC2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BD5"/>
    <w:pPr>
      <w:spacing w:before="120" w:after="60" w:line="240" w:lineRule="auto"/>
    </w:pPr>
    <w:rPr>
      <w:rFonts w:ascii="Arial" w:hAnsi="Arial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455DF"/>
    <w:pPr>
      <w:keepNext/>
      <w:keepLines/>
      <w:pageBreakBefore/>
      <w:numPr>
        <w:numId w:val="11"/>
      </w:numPr>
      <w:spacing w:after="600" w:line="660" w:lineRule="exact"/>
      <w:ind w:left="1366" w:hanging="1366"/>
      <w:outlineLvl w:val="0"/>
    </w:pPr>
    <w:rPr>
      <w:rFonts w:ascii="Courier New" w:eastAsiaTheme="majorEastAsia" w:hAnsi="Courier New" w:cstheme="majorBidi"/>
      <w:b/>
      <w:bCs/>
      <w:caps/>
      <w:color w:val="0092D1"/>
      <w:spacing w:val="40"/>
      <w:sz w:val="5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E455DF"/>
    <w:pPr>
      <w:keepNext/>
      <w:keepLines/>
      <w:numPr>
        <w:ilvl w:val="1"/>
        <w:numId w:val="11"/>
      </w:numPr>
      <w:spacing w:before="600" w:after="360" w:line="560" w:lineRule="exact"/>
      <w:outlineLvl w:val="1"/>
    </w:pPr>
    <w:rPr>
      <w:rFonts w:ascii="Courier New" w:eastAsiaTheme="majorEastAsia" w:hAnsi="Courier New" w:cstheme="majorBidi"/>
      <w:b/>
      <w:bCs/>
      <w:color w:val="172541"/>
      <w:sz w:val="40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865444"/>
    <w:pPr>
      <w:keepNext/>
      <w:keepLines/>
      <w:numPr>
        <w:ilvl w:val="2"/>
        <w:numId w:val="11"/>
      </w:numPr>
      <w:spacing w:before="480" w:after="120"/>
      <w:outlineLvl w:val="2"/>
    </w:pPr>
    <w:rPr>
      <w:rFonts w:eastAsiaTheme="majorEastAsia" w:cstheme="majorBidi"/>
      <w:bCs/>
      <w:color w:val="6D9D31"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865444"/>
    <w:pPr>
      <w:keepNext/>
      <w:keepLines/>
      <w:numPr>
        <w:ilvl w:val="3"/>
        <w:numId w:val="11"/>
      </w:numPr>
      <w:spacing w:before="360" w:after="120"/>
      <w:outlineLvl w:val="3"/>
    </w:pPr>
    <w:rPr>
      <w:rFonts w:eastAsiaTheme="majorEastAsia" w:cstheme="majorBidi"/>
      <w:b/>
      <w:bCs/>
      <w:iCs/>
      <w:color w:val="6D9D31"/>
    </w:rPr>
  </w:style>
  <w:style w:type="paragraph" w:styleId="Overskrift5">
    <w:name w:val="heading 5"/>
    <w:basedOn w:val="Normal"/>
    <w:next w:val="Normal"/>
    <w:link w:val="Overskrift5Tegn"/>
    <w:uiPriority w:val="9"/>
    <w:unhideWhenUsed/>
    <w:qFormat/>
    <w:rsid w:val="00865444"/>
    <w:pPr>
      <w:keepNext/>
      <w:keepLines/>
      <w:numPr>
        <w:ilvl w:val="4"/>
        <w:numId w:val="11"/>
      </w:numPr>
      <w:spacing w:before="360" w:after="120"/>
      <w:outlineLvl w:val="4"/>
    </w:pPr>
    <w:rPr>
      <w:rFonts w:eastAsiaTheme="majorEastAsia" w:cstheme="majorBidi"/>
      <w:b/>
      <w:color w:val="6D9D31"/>
    </w:rPr>
  </w:style>
  <w:style w:type="paragraph" w:styleId="Overskrift6">
    <w:name w:val="heading 6"/>
    <w:basedOn w:val="Overskrift5"/>
    <w:next w:val="Normal"/>
    <w:link w:val="Overskrift6Tegn"/>
    <w:uiPriority w:val="9"/>
    <w:unhideWhenUsed/>
    <w:qFormat/>
    <w:rsid w:val="00E2395C"/>
    <w:pPr>
      <w:outlineLvl w:val="5"/>
    </w:pPr>
  </w:style>
  <w:style w:type="paragraph" w:styleId="Overskrift7">
    <w:name w:val="heading 7"/>
    <w:basedOn w:val="Overskrift5"/>
    <w:next w:val="Normal"/>
    <w:link w:val="Overskrift7Tegn"/>
    <w:uiPriority w:val="9"/>
    <w:unhideWhenUsed/>
    <w:qFormat/>
    <w:rsid w:val="00E2395C"/>
    <w:pPr>
      <w:outlineLvl w:val="6"/>
    </w:pPr>
  </w:style>
  <w:style w:type="paragraph" w:styleId="Overskrift8">
    <w:name w:val="heading 8"/>
    <w:basedOn w:val="Overskrift5"/>
    <w:next w:val="Normal"/>
    <w:link w:val="Overskrift8Tegn"/>
    <w:uiPriority w:val="9"/>
    <w:unhideWhenUsed/>
    <w:qFormat/>
    <w:rsid w:val="00E2395C"/>
    <w:pPr>
      <w:outlineLvl w:val="7"/>
    </w:pPr>
  </w:style>
  <w:style w:type="paragraph" w:styleId="Overskrift9">
    <w:name w:val="heading 9"/>
    <w:basedOn w:val="Overskrift5"/>
    <w:next w:val="Normal"/>
    <w:link w:val="Overskrift9Tegn"/>
    <w:uiPriority w:val="9"/>
    <w:unhideWhenUsed/>
    <w:qFormat/>
    <w:rsid w:val="00E2395C"/>
    <w:pPr>
      <w:outlineLvl w:val="8"/>
    </w:p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455DF"/>
    <w:rPr>
      <w:rFonts w:ascii="Courier New" w:eastAsiaTheme="majorEastAsia" w:hAnsi="Courier New" w:cstheme="majorBidi"/>
      <w:b/>
      <w:bCs/>
      <w:caps/>
      <w:color w:val="0092D1"/>
      <w:spacing w:val="40"/>
      <w:sz w:val="52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E455DF"/>
    <w:rPr>
      <w:rFonts w:ascii="Courier New" w:eastAsiaTheme="majorEastAsia" w:hAnsi="Courier New" w:cstheme="majorBidi"/>
      <w:b/>
      <w:bCs/>
      <w:color w:val="172541"/>
      <w:sz w:val="40"/>
      <w:szCs w:val="26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865444"/>
    <w:rPr>
      <w:rFonts w:ascii="Arial" w:eastAsiaTheme="majorEastAsia" w:hAnsi="Arial" w:cstheme="majorBidi"/>
      <w:bCs/>
      <w:color w:val="6D9D3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865444"/>
    <w:rPr>
      <w:rFonts w:ascii="Arial" w:eastAsiaTheme="majorEastAsia" w:hAnsi="Arial" w:cstheme="majorBidi"/>
      <w:b/>
      <w:bCs/>
      <w:iCs/>
      <w:color w:val="6D9D31"/>
    </w:rPr>
  </w:style>
  <w:style w:type="character" w:customStyle="1" w:styleId="Overskrift5Tegn">
    <w:name w:val="Overskrift 5 Tegn"/>
    <w:basedOn w:val="Standardskriftforavsnitt"/>
    <w:link w:val="Overskrift5"/>
    <w:uiPriority w:val="9"/>
    <w:rsid w:val="00865444"/>
    <w:rPr>
      <w:rFonts w:ascii="Arial" w:eastAsiaTheme="majorEastAsia" w:hAnsi="Arial" w:cstheme="majorBidi"/>
      <w:b/>
      <w:color w:val="6D9D31"/>
    </w:rPr>
  </w:style>
  <w:style w:type="character" w:customStyle="1" w:styleId="Overskrift6Tegn">
    <w:name w:val="Overskrift 6 Tegn"/>
    <w:basedOn w:val="Standardskriftforavsnitt"/>
    <w:link w:val="Overskrift6"/>
    <w:uiPriority w:val="9"/>
    <w:rsid w:val="00E2395C"/>
    <w:rPr>
      <w:rFonts w:ascii="Arial" w:eastAsiaTheme="majorEastAsia" w:hAnsi="Arial" w:cstheme="majorBidi"/>
      <w:b/>
      <w:color w:val="6D9D31"/>
    </w:rPr>
  </w:style>
  <w:style w:type="character" w:customStyle="1" w:styleId="Overskrift7Tegn">
    <w:name w:val="Overskrift 7 Tegn"/>
    <w:basedOn w:val="Standardskriftforavsnitt"/>
    <w:link w:val="Overskrift7"/>
    <w:uiPriority w:val="9"/>
    <w:rsid w:val="00E2395C"/>
    <w:rPr>
      <w:rFonts w:ascii="Arial" w:eastAsiaTheme="majorEastAsia" w:hAnsi="Arial" w:cstheme="majorBidi"/>
      <w:b/>
      <w:color w:val="6D9D31"/>
    </w:rPr>
  </w:style>
  <w:style w:type="character" w:customStyle="1" w:styleId="Overskrift8Tegn">
    <w:name w:val="Overskrift 8 Tegn"/>
    <w:basedOn w:val="Standardskriftforavsnitt"/>
    <w:link w:val="Overskrift8"/>
    <w:uiPriority w:val="9"/>
    <w:rsid w:val="00E2395C"/>
    <w:rPr>
      <w:rFonts w:ascii="Arial" w:eastAsiaTheme="majorEastAsia" w:hAnsi="Arial" w:cstheme="majorBidi"/>
      <w:b/>
      <w:color w:val="6D9D31"/>
    </w:rPr>
  </w:style>
  <w:style w:type="character" w:customStyle="1" w:styleId="Overskrift9Tegn">
    <w:name w:val="Overskrift 9 Tegn"/>
    <w:basedOn w:val="Standardskriftforavsnitt"/>
    <w:link w:val="Overskrift9"/>
    <w:uiPriority w:val="9"/>
    <w:rsid w:val="00E2395C"/>
    <w:rPr>
      <w:rFonts w:ascii="Arial" w:eastAsiaTheme="majorEastAsia" w:hAnsi="Arial" w:cstheme="majorBidi"/>
      <w:b/>
      <w:color w:val="6D9D31"/>
    </w:rPr>
  </w:style>
  <w:style w:type="paragraph" w:styleId="Topptekst">
    <w:name w:val="header"/>
    <w:basedOn w:val="Normal"/>
    <w:link w:val="TopptekstTegn"/>
    <w:uiPriority w:val="99"/>
    <w:unhideWhenUsed/>
    <w:rsid w:val="008C6E08"/>
    <w:pPr>
      <w:tabs>
        <w:tab w:val="center" w:pos="4703"/>
        <w:tab w:val="right" w:pos="9406"/>
      </w:tabs>
      <w:spacing w:after="0"/>
      <w:jc w:val="right"/>
    </w:pPr>
  </w:style>
  <w:style w:type="character" w:customStyle="1" w:styleId="TopptekstTegn">
    <w:name w:val="Topptekst Tegn"/>
    <w:basedOn w:val="Standardskriftforavsnitt"/>
    <w:link w:val="Topptekst"/>
    <w:uiPriority w:val="99"/>
    <w:rsid w:val="008C6E08"/>
    <w:rPr>
      <w:rFonts w:ascii="Arial" w:hAnsi="Arial"/>
    </w:rPr>
  </w:style>
  <w:style w:type="paragraph" w:styleId="Bunntekst">
    <w:name w:val="footer"/>
    <w:basedOn w:val="Normal"/>
    <w:link w:val="BunntekstTegn"/>
    <w:uiPriority w:val="99"/>
    <w:unhideWhenUsed/>
    <w:rsid w:val="00CB1AB6"/>
    <w:pPr>
      <w:tabs>
        <w:tab w:val="center" w:pos="4703"/>
        <w:tab w:val="right" w:pos="9406"/>
      </w:tabs>
      <w:spacing w:after="0"/>
      <w:jc w:val="right"/>
    </w:pPr>
    <w:rPr>
      <w:caps/>
    </w:rPr>
  </w:style>
  <w:style w:type="character" w:customStyle="1" w:styleId="BunntekstTegn">
    <w:name w:val="Bunntekst Tegn"/>
    <w:basedOn w:val="Standardskriftforavsnitt"/>
    <w:link w:val="Bunntekst"/>
    <w:uiPriority w:val="99"/>
    <w:rsid w:val="00CB1AB6"/>
    <w:rPr>
      <w:rFonts w:ascii="Arial" w:hAnsi="Arial"/>
      <w:caps/>
    </w:rPr>
  </w:style>
  <w:style w:type="paragraph" w:styleId="Tittel">
    <w:name w:val="Title"/>
    <w:basedOn w:val="Normal"/>
    <w:next w:val="Normal"/>
    <w:link w:val="TittelTegn"/>
    <w:uiPriority w:val="10"/>
    <w:qFormat/>
    <w:rsid w:val="004C2425"/>
    <w:pPr>
      <w:pBdr>
        <w:bottom w:val="single" w:sz="18" w:space="21" w:color="D2E8EF"/>
      </w:pBdr>
      <w:spacing w:after="300" w:line="720" w:lineRule="exact"/>
      <w:contextualSpacing/>
    </w:pPr>
    <w:rPr>
      <w:rFonts w:ascii="Courier New" w:eastAsiaTheme="majorEastAsia" w:hAnsi="Courier New" w:cstheme="majorBidi"/>
      <w:b/>
      <w:color w:val="172541"/>
      <w:spacing w:val="40"/>
      <w:kern w:val="32"/>
      <w:sz w:val="64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4C2425"/>
    <w:rPr>
      <w:rFonts w:ascii="Courier New" w:eastAsiaTheme="majorEastAsia" w:hAnsi="Courier New" w:cstheme="majorBidi"/>
      <w:b/>
      <w:color w:val="172541"/>
      <w:spacing w:val="40"/>
      <w:kern w:val="32"/>
      <w:sz w:val="64"/>
      <w:szCs w:val="52"/>
    </w:rPr>
  </w:style>
  <w:style w:type="paragraph" w:styleId="Figurliste">
    <w:name w:val="table of figures"/>
    <w:basedOn w:val="Normal"/>
    <w:next w:val="Normal"/>
    <w:uiPriority w:val="99"/>
    <w:unhideWhenUsed/>
    <w:rsid w:val="004C2425"/>
    <w:pPr>
      <w:spacing w:after="0"/>
    </w:pPr>
  </w:style>
  <w:style w:type="paragraph" w:styleId="Sitat">
    <w:name w:val="Quote"/>
    <w:basedOn w:val="Normal"/>
    <w:next w:val="Normal"/>
    <w:link w:val="SitatTegn"/>
    <w:uiPriority w:val="29"/>
    <w:qFormat/>
    <w:rsid w:val="00BD4E19"/>
    <w:pPr>
      <w:pBdr>
        <w:left w:val="single" w:sz="18" w:space="12" w:color="auto"/>
      </w:pBdr>
      <w:spacing w:before="240" w:after="120"/>
      <w:ind w:left="288"/>
    </w:pPr>
    <w:rPr>
      <w:i/>
      <w:iCs/>
      <w:color w:val="000000" w:themeColor="text1"/>
    </w:rPr>
  </w:style>
  <w:style w:type="character" w:customStyle="1" w:styleId="SitatTegn">
    <w:name w:val="Sitat Tegn"/>
    <w:basedOn w:val="Standardskriftforavsnitt"/>
    <w:link w:val="Sitat"/>
    <w:uiPriority w:val="29"/>
    <w:rsid w:val="00BD4E19"/>
    <w:rPr>
      <w:rFonts w:ascii="Arial" w:hAnsi="Arial"/>
      <w:i/>
      <w:iCs/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613A3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613A3F"/>
    <w:rPr>
      <w:rFonts w:ascii="Tahoma" w:hAnsi="Tahoma" w:cs="Tahoma"/>
      <w:sz w:val="16"/>
      <w:szCs w:val="16"/>
    </w:rPr>
  </w:style>
  <w:style w:type="paragraph" w:styleId="Bildetekst">
    <w:name w:val="caption"/>
    <w:basedOn w:val="Normal"/>
    <w:next w:val="Normal"/>
    <w:uiPriority w:val="35"/>
    <w:unhideWhenUsed/>
    <w:qFormat/>
    <w:rsid w:val="008158BE"/>
    <w:pPr>
      <w:spacing w:after="120"/>
      <w:contextualSpacing/>
    </w:pPr>
    <w:rPr>
      <w:b/>
      <w:bCs/>
      <w:color w:val="172541"/>
      <w:sz w:val="18"/>
      <w:szCs w:val="18"/>
    </w:rPr>
  </w:style>
  <w:style w:type="table" w:styleId="Tabellrutenett">
    <w:name w:val="Table Grid"/>
    <w:basedOn w:val="Vanligtabell"/>
    <w:uiPriority w:val="59"/>
    <w:rsid w:val="00B675B4"/>
    <w:pPr>
      <w:spacing w:after="0" w:line="240" w:lineRule="auto"/>
    </w:pPr>
    <w:rPr>
      <w:rFonts w:ascii="Arial" w:hAnsi="Arial"/>
    </w:rPr>
    <w:tblPr>
      <w:tblInd w:w="0" w:type="dxa"/>
      <w:tblBorders>
        <w:top w:val="single" w:sz="4" w:space="0" w:color="172541"/>
        <w:left w:val="single" w:sz="4" w:space="0" w:color="172541"/>
        <w:bottom w:val="single" w:sz="4" w:space="0" w:color="172541"/>
        <w:right w:val="single" w:sz="4" w:space="0" w:color="172541"/>
        <w:insideH w:val="single" w:sz="4" w:space="0" w:color="172541"/>
        <w:insideV w:val="single" w:sz="4" w:space="0" w:color="17254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b/>
        <w:color w:val="FFFFFF" w:themeColor="background1"/>
      </w:rPr>
      <w:tblPr/>
      <w:tcPr>
        <w:shd w:val="clear" w:color="auto" w:fill="0092D1"/>
      </w:tcPr>
    </w:tblStylePr>
    <w:tblStylePr w:type="firstCol">
      <w:rPr>
        <w:b/>
        <w:color w:val="FFFFFF" w:themeColor="background1"/>
      </w:rPr>
      <w:tblPr/>
      <w:tcPr>
        <w:shd w:val="clear" w:color="auto" w:fill="0092D1"/>
      </w:tcPr>
    </w:tblStylePr>
  </w:style>
  <w:style w:type="table" w:customStyle="1" w:styleId="ScrollWarning">
    <w:name w:val="Scroll Warning"/>
    <w:basedOn w:val="Vanligtabell"/>
    <w:uiPriority w:val="99"/>
    <w:rsid w:val="003B5BD5"/>
    <w:pPr>
      <w:spacing w:after="0" w:line="240" w:lineRule="auto"/>
      <w:ind w:left="288" w:right="288"/>
    </w:pPr>
    <w:rPr>
      <w:rFonts w:ascii="Arial" w:hAnsi="Arial"/>
    </w:rPr>
    <w:tblPr>
      <w:tblInd w:w="0" w:type="dxa"/>
      <w:tblBorders>
        <w:top w:val="single" w:sz="18" w:space="0" w:color="EEAEB5"/>
        <w:left w:val="single" w:sz="18" w:space="0" w:color="EEAEB5"/>
        <w:bottom w:val="single" w:sz="18" w:space="0" w:color="EEAEB5"/>
        <w:right w:val="single" w:sz="18" w:space="0" w:color="EEAEB5"/>
      </w:tblBorders>
      <w:tblCellMar>
        <w:top w:w="115" w:type="dxa"/>
        <w:left w:w="0" w:type="dxa"/>
        <w:bottom w:w="115" w:type="dxa"/>
        <w:right w:w="0" w:type="dxa"/>
      </w:tblCellMar>
    </w:tblPr>
  </w:style>
  <w:style w:type="paragraph" w:styleId="Ingenmellomrom">
    <w:name w:val="No Spacing"/>
    <w:link w:val="IngenmellomromTegn"/>
    <w:uiPriority w:val="1"/>
    <w:qFormat/>
    <w:rsid w:val="001A5E60"/>
    <w:pPr>
      <w:spacing w:after="0" w:line="240" w:lineRule="auto"/>
    </w:pPr>
    <w:rPr>
      <w:rFonts w:eastAsiaTheme="minorEastAsia"/>
      <w:lang w:eastAsia="ja-JP"/>
    </w:rPr>
  </w:style>
  <w:style w:type="character" w:customStyle="1" w:styleId="IngenmellomromTegn">
    <w:name w:val="Ingen mellomrom Tegn"/>
    <w:basedOn w:val="Standardskriftforavsnitt"/>
    <w:link w:val="Ingenmellomrom"/>
    <w:uiPriority w:val="1"/>
    <w:rsid w:val="001A5E60"/>
    <w:rPr>
      <w:rFonts w:eastAsiaTheme="minorEastAsia"/>
      <w:lang w:eastAsia="ja-JP"/>
    </w:rPr>
  </w:style>
  <w:style w:type="character" w:styleId="Svakreferanse">
    <w:name w:val="Subtle Reference"/>
    <w:basedOn w:val="Standardskriftforavsnitt"/>
    <w:uiPriority w:val="31"/>
    <w:qFormat/>
    <w:rsid w:val="000B0C50"/>
    <w:rPr>
      <w:smallCaps/>
      <w:color w:val="C0504D" w:themeColor="accent2"/>
      <w:u w:val="single"/>
    </w:rPr>
  </w:style>
  <w:style w:type="character" w:styleId="Hyperkobling">
    <w:name w:val="Hyperlink"/>
    <w:basedOn w:val="Standardskriftforavsnitt"/>
    <w:uiPriority w:val="99"/>
    <w:unhideWhenUsed/>
    <w:rsid w:val="00AC52C3"/>
    <w:rPr>
      <w:color w:val="0092D1"/>
      <w:u w:val="none"/>
    </w:rPr>
  </w:style>
  <w:style w:type="paragraph" w:styleId="INNH1">
    <w:name w:val="toc 1"/>
    <w:basedOn w:val="Normal"/>
    <w:next w:val="Normal"/>
    <w:autoRedefine/>
    <w:uiPriority w:val="39"/>
    <w:unhideWhenUsed/>
    <w:rsid w:val="005A63CE"/>
    <w:pPr>
      <w:tabs>
        <w:tab w:val="left" w:pos="864"/>
        <w:tab w:val="right" w:leader="dot" w:pos="9678"/>
      </w:tabs>
      <w:spacing w:before="480" w:after="120"/>
    </w:pPr>
    <w:rPr>
      <w:rFonts w:ascii="Courier New" w:hAnsi="Courier New"/>
      <w:b/>
      <w:noProof/>
      <w:color w:val="6D9D31"/>
      <w:sz w:val="28"/>
    </w:rPr>
  </w:style>
  <w:style w:type="paragraph" w:styleId="INNH2">
    <w:name w:val="toc 2"/>
    <w:basedOn w:val="Normal"/>
    <w:next w:val="Normal"/>
    <w:autoRedefine/>
    <w:uiPriority w:val="39"/>
    <w:unhideWhenUsed/>
    <w:rsid w:val="00F12049"/>
    <w:pPr>
      <w:tabs>
        <w:tab w:val="left" w:pos="864"/>
        <w:tab w:val="right" w:leader="dot" w:pos="9678"/>
      </w:tabs>
      <w:spacing w:before="240" w:after="0"/>
    </w:pPr>
    <w:rPr>
      <w:b/>
      <w:noProof/>
    </w:rPr>
  </w:style>
  <w:style w:type="paragraph" w:styleId="INNH3">
    <w:name w:val="toc 3"/>
    <w:basedOn w:val="Normal"/>
    <w:next w:val="Normal"/>
    <w:autoRedefine/>
    <w:uiPriority w:val="39"/>
    <w:unhideWhenUsed/>
    <w:rsid w:val="00F12049"/>
    <w:pPr>
      <w:tabs>
        <w:tab w:val="left" w:pos="864"/>
        <w:tab w:val="right" w:leader="dot" w:pos="9678"/>
      </w:tabs>
      <w:spacing w:before="0" w:after="0"/>
    </w:pPr>
    <w:rPr>
      <w:noProof/>
    </w:rPr>
  </w:style>
  <w:style w:type="paragraph" w:styleId="INNH4">
    <w:name w:val="toc 4"/>
    <w:basedOn w:val="Normal"/>
    <w:next w:val="Normal"/>
    <w:autoRedefine/>
    <w:uiPriority w:val="39"/>
    <w:unhideWhenUsed/>
    <w:rsid w:val="0051694A"/>
    <w:pPr>
      <w:spacing w:before="0" w:after="0"/>
    </w:pPr>
  </w:style>
  <w:style w:type="paragraph" w:styleId="INNH5">
    <w:name w:val="toc 5"/>
    <w:basedOn w:val="Normal"/>
    <w:next w:val="Normal"/>
    <w:autoRedefine/>
    <w:uiPriority w:val="39"/>
    <w:unhideWhenUsed/>
    <w:rsid w:val="0051694A"/>
    <w:pPr>
      <w:spacing w:before="0" w:after="0"/>
    </w:pPr>
  </w:style>
  <w:style w:type="paragraph" w:styleId="INNH6">
    <w:name w:val="toc 6"/>
    <w:basedOn w:val="Normal"/>
    <w:next w:val="Normal"/>
    <w:autoRedefine/>
    <w:uiPriority w:val="39"/>
    <w:semiHidden/>
    <w:unhideWhenUsed/>
    <w:rsid w:val="0051694A"/>
    <w:pPr>
      <w:spacing w:before="0" w:after="0"/>
    </w:pPr>
  </w:style>
  <w:style w:type="paragraph" w:styleId="INNH7">
    <w:name w:val="toc 7"/>
    <w:basedOn w:val="Normal"/>
    <w:next w:val="Normal"/>
    <w:autoRedefine/>
    <w:uiPriority w:val="39"/>
    <w:semiHidden/>
    <w:unhideWhenUsed/>
    <w:rsid w:val="0051694A"/>
    <w:pPr>
      <w:spacing w:before="0" w:after="0"/>
    </w:pPr>
  </w:style>
  <w:style w:type="paragraph" w:styleId="INNH8">
    <w:name w:val="toc 8"/>
    <w:basedOn w:val="Normal"/>
    <w:next w:val="Normal"/>
    <w:autoRedefine/>
    <w:uiPriority w:val="39"/>
    <w:semiHidden/>
    <w:unhideWhenUsed/>
    <w:rsid w:val="0051694A"/>
    <w:pPr>
      <w:spacing w:before="0" w:after="0"/>
    </w:pPr>
  </w:style>
  <w:style w:type="paragraph" w:styleId="INNH9">
    <w:name w:val="toc 9"/>
    <w:basedOn w:val="Normal"/>
    <w:next w:val="Normal"/>
    <w:autoRedefine/>
    <w:uiPriority w:val="39"/>
    <w:semiHidden/>
    <w:unhideWhenUsed/>
    <w:rsid w:val="0051694A"/>
    <w:pPr>
      <w:spacing w:before="0" w:after="0"/>
    </w:p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FC3D23"/>
  </w:style>
  <w:style w:type="paragraph" w:customStyle="1" w:styleId="SectionHeading">
    <w:name w:val="Section Heading"/>
    <w:basedOn w:val="Normal"/>
    <w:next w:val="Normal"/>
    <w:qFormat/>
    <w:rsid w:val="00E455DF"/>
    <w:pPr>
      <w:keepNext/>
      <w:keepLines/>
      <w:pageBreakBefore/>
      <w:spacing w:after="600" w:line="660" w:lineRule="exact"/>
      <w:ind w:left="431" w:hanging="431"/>
    </w:pPr>
    <w:rPr>
      <w:rFonts w:ascii="Courier New" w:hAnsi="Courier New"/>
      <w:b/>
      <w:caps/>
      <w:color w:val="0092D1"/>
      <w:spacing w:val="40"/>
      <w:sz w:val="52"/>
    </w:rPr>
  </w:style>
  <w:style w:type="table" w:customStyle="1" w:styleId="ScrollTip">
    <w:name w:val="Scroll Tip"/>
    <w:basedOn w:val="Vanligtabell"/>
    <w:uiPriority w:val="99"/>
    <w:rsid w:val="003B5BD5"/>
    <w:pPr>
      <w:spacing w:after="0" w:line="240" w:lineRule="auto"/>
      <w:ind w:left="288" w:right="288"/>
    </w:pPr>
    <w:rPr>
      <w:rFonts w:ascii="Arial" w:hAnsi="Arial"/>
    </w:rPr>
    <w:tblPr>
      <w:tblInd w:w="0" w:type="dxa"/>
      <w:tblBorders>
        <w:top w:val="single" w:sz="18" w:space="0" w:color="D5E7C0"/>
        <w:left w:val="single" w:sz="18" w:space="0" w:color="D5E7C0"/>
        <w:bottom w:val="single" w:sz="18" w:space="0" w:color="D5E7C0"/>
        <w:right w:val="single" w:sz="18" w:space="0" w:color="D5E7C0"/>
      </w:tblBorders>
      <w:tblCellMar>
        <w:top w:w="115" w:type="dxa"/>
        <w:left w:w="0" w:type="dxa"/>
        <w:bottom w:w="115" w:type="dxa"/>
        <w:right w:w="0" w:type="dxa"/>
      </w:tblCellMar>
    </w:tblPr>
  </w:style>
  <w:style w:type="table" w:customStyle="1" w:styleId="ScrollNote">
    <w:name w:val="Scroll Note"/>
    <w:basedOn w:val="Vanligtabell"/>
    <w:uiPriority w:val="99"/>
    <w:rsid w:val="003B5BD5"/>
    <w:pPr>
      <w:spacing w:after="0" w:line="240" w:lineRule="auto"/>
      <w:ind w:left="288" w:right="288"/>
    </w:pPr>
    <w:rPr>
      <w:rFonts w:ascii="Arial" w:hAnsi="Arial"/>
    </w:rPr>
    <w:tblPr>
      <w:tblInd w:w="0" w:type="dxa"/>
      <w:tblBorders>
        <w:top w:val="single" w:sz="18" w:space="0" w:color="FBEBBE"/>
        <w:left w:val="single" w:sz="18" w:space="0" w:color="FBEBBE"/>
        <w:bottom w:val="single" w:sz="18" w:space="0" w:color="FBEBBE"/>
        <w:right w:val="single" w:sz="18" w:space="0" w:color="FBEBBE"/>
      </w:tblBorders>
      <w:tblCellMar>
        <w:top w:w="115" w:type="dxa"/>
        <w:left w:w="0" w:type="dxa"/>
        <w:bottom w:w="115" w:type="dxa"/>
        <w:right w:w="0" w:type="dxa"/>
      </w:tblCellMar>
    </w:tblPr>
  </w:style>
  <w:style w:type="table" w:customStyle="1" w:styleId="ScrollInfo">
    <w:name w:val="Scroll Info"/>
    <w:basedOn w:val="Vanligtabell"/>
    <w:uiPriority w:val="99"/>
    <w:rsid w:val="003B5BD5"/>
    <w:pPr>
      <w:spacing w:after="0" w:line="240" w:lineRule="auto"/>
      <w:ind w:left="288" w:right="288"/>
    </w:pPr>
    <w:rPr>
      <w:rFonts w:ascii="Arial" w:hAnsi="Arial"/>
    </w:rPr>
    <w:tblPr>
      <w:tblInd w:w="0" w:type="dxa"/>
      <w:tblBorders>
        <w:top w:val="single" w:sz="18" w:space="0" w:color="D2E8EF"/>
        <w:left w:val="single" w:sz="18" w:space="0" w:color="D2E8EF"/>
        <w:bottom w:val="single" w:sz="18" w:space="0" w:color="D2E8EF"/>
        <w:right w:val="single" w:sz="18" w:space="0" w:color="D2E8EF"/>
      </w:tblBorders>
      <w:tblCellMar>
        <w:top w:w="115" w:type="dxa"/>
        <w:left w:w="0" w:type="dxa"/>
        <w:bottom w:w="115" w:type="dxa"/>
        <w:right w:w="0" w:type="dxa"/>
      </w:tblCellMar>
    </w:tblPr>
  </w:style>
  <w:style w:type="table" w:customStyle="1" w:styleId="ScrollCode">
    <w:name w:val="Scroll Code"/>
    <w:basedOn w:val="Vanligtabell"/>
    <w:uiPriority w:val="99"/>
    <w:rsid w:val="003B5BD5"/>
    <w:pPr>
      <w:spacing w:after="0" w:line="240" w:lineRule="auto"/>
      <w:ind w:left="288" w:right="288"/>
    </w:pPr>
    <w:rPr>
      <w:rFonts w:ascii="Courier New" w:hAnsi="Courier New"/>
    </w:rPr>
    <w:tblPr>
      <w:tblInd w:w="0" w:type="dxa"/>
      <w:tblBorders>
        <w:top w:val="dashed" w:sz="18" w:space="0" w:color="D2E8EF"/>
        <w:left w:val="dashed" w:sz="18" w:space="0" w:color="D2E8EF"/>
        <w:bottom w:val="dashed" w:sz="18" w:space="0" w:color="D2E8EF"/>
        <w:right w:val="dashed" w:sz="18" w:space="0" w:color="D2E8EF"/>
      </w:tblBorders>
      <w:tblCellMar>
        <w:top w:w="115" w:type="dxa"/>
        <w:left w:w="0" w:type="dxa"/>
        <w:bottom w:w="115" w:type="dxa"/>
        <w:right w:w="0" w:type="dxa"/>
      </w:tblCellMar>
    </w:tblPr>
    <w:tblStylePr w:type="firstRow">
      <w:rPr>
        <w:rFonts w:ascii="Courier New" w:hAnsi="Courier New"/>
        <w:sz w:val="22"/>
      </w:rPr>
    </w:tblStylePr>
  </w:style>
  <w:style w:type="paragraph" w:styleId="Rentekst">
    <w:name w:val="Plain Text"/>
    <w:basedOn w:val="Normal"/>
    <w:link w:val="RentekstTegn"/>
    <w:uiPriority w:val="99"/>
    <w:unhideWhenUsed/>
    <w:rsid w:val="00BD4E19"/>
    <w:pPr>
      <w:spacing w:before="0" w:after="0"/>
    </w:pPr>
    <w:rPr>
      <w:rFonts w:ascii="Consolas" w:hAnsi="Consolas" w:cs="Consolas"/>
      <w:sz w:val="21"/>
      <w:szCs w:val="21"/>
    </w:rPr>
  </w:style>
  <w:style w:type="character" w:customStyle="1" w:styleId="RentekstTegn">
    <w:name w:val="Ren tekst Tegn"/>
    <w:basedOn w:val="Standardskriftforavsnitt"/>
    <w:link w:val="Rentekst"/>
    <w:uiPriority w:val="99"/>
    <w:rsid w:val="00BD4E19"/>
    <w:rPr>
      <w:rFonts w:ascii="Consolas" w:hAnsi="Consolas" w:cs="Consolas"/>
      <w:sz w:val="21"/>
      <w:szCs w:val="21"/>
    </w:rPr>
  </w:style>
  <w:style w:type="character" w:styleId="Plassholdertekst">
    <w:name w:val="Placeholder Text"/>
    <w:basedOn w:val="Standardskriftforavsnitt"/>
    <w:uiPriority w:val="99"/>
    <w:semiHidden/>
    <w:rsid w:val="00BD4E19"/>
    <w:rPr>
      <w:color w:val="808080"/>
    </w:rPr>
  </w:style>
  <w:style w:type="table" w:customStyle="1" w:styleId="ScrollQuote">
    <w:name w:val="Scroll Quote"/>
    <w:basedOn w:val="Vanligtabell"/>
    <w:uiPriority w:val="99"/>
    <w:rsid w:val="003B5BD5"/>
    <w:pPr>
      <w:spacing w:after="0" w:line="240" w:lineRule="auto"/>
      <w:ind w:left="284"/>
    </w:pPr>
    <w:rPr>
      <w:rFonts w:ascii="Arial" w:hAnsi="Arial"/>
      <w:i/>
    </w:rPr>
    <w:tblPr>
      <w:tblInd w:w="0" w:type="dxa"/>
      <w:tblBorders>
        <w:left w:val="single" w:sz="12" w:space="0" w:color="0092D1"/>
      </w:tblBorders>
      <w:tblCellMar>
        <w:top w:w="0" w:type="dxa"/>
        <w:left w:w="0" w:type="dxa"/>
        <w:bottom w:w="115" w:type="dxa"/>
        <w:right w:w="0" w:type="dxa"/>
      </w:tblCellMar>
    </w:tblPr>
  </w:style>
  <w:style w:type="table" w:customStyle="1" w:styleId="ScrollTableNormal">
    <w:name w:val="Scroll Table Normal"/>
    <w:basedOn w:val="Vanligtabell"/>
    <w:uiPriority w:val="99"/>
    <w:rsid w:val="00A10AB8"/>
    <w:pPr>
      <w:spacing w:after="0" w:line="240" w:lineRule="auto"/>
      <w:ind w:left="115"/>
    </w:pPr>
    <w:rPr>
      <w:rFonts w:ascii="Arial" w:hAnsi="Arial"/>
    </w:rPr>
    <w:tblPr>
      <w:tblInd w:w="0" w:type="dxa"/>
      <w:tblBorders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  <w:insideH w:val="single" w:sz="4" w:space="0" w:color="002060"/>
        <w:insideV w:val="single" w:sz="4" w:space="0" w:color="00206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rFonts w:ascii="Arial" w:hAnsi="Arial"/>
        <w:b/>
        <w:color w:val="FFFFFF" w:themeColor="background1"/>
        <w:sz w:val="22"/>
      </w:rPr>
      <w:tblPr/>
      <w:trPr>
        <w:tblHeader/>
      </w:trPr>
      <w:tcPr>
        <w:shd w:val="clear" w:color="auto" w:fill="00B0F0"/>
      </w:tcPr>
    </w:tblStylePr>
    <w:tblStylePr w:type="firstCol">
      <w:rPr>
        <w:b/>
        <w:color w:val="FFFFFF" w:themeColor="background1"/>
      </w:rPr>
      <w:tblPr/>
      <w:tcPr>
        <w:shd w:val="clear" w:color="auto" w:fill="00B0F0"/>
      </w:tcPr>
    </w:tblStylePr>
  </w:style>
  <w:style w:type="table" w:customStyle="1" w:styleId="ScrollPanel">
    <w:name w:val="Scroll Panel"/>
    <w:basedOn w:val="Vanligtabell"/>
    <w:uiPriority w:val="99"/>
    <w:rsid w:val="003B5BD5"/>
    <w:pPr>
      <w:spacing w:after="0" w:line="240" w:lineRule="auto"/>
      <w:ind w:left="288" w:right="288"/>
    </w:pPr>
    <w:rPr>
      <w:rFonts w:ascii="Arial" w:hAnsi="Arial"/>
    </w:rPr>
    <w:tblPr>
      <w:tblInd w:w="0" w:type="dxa"/>
      <w:tblCellMar>
        <w:top w:w="115" w:type="dxa"/>
        <w:left w:w="0" w:type="dxa"/>
        <w:bottom w:w="115" w:type="dxa"/>
        <w:right w:w="0" w:type="dxa"/>
      </w:tblCellMar>
    </w:tblPr>
    <w:tcPr>
      <w:shd w:val="clear" w:color="auto" w:fill="F7FBFC"/>
    </w:tcPr>
  </w:style>
  <w:style w:type="paragraph" w:customStyle="1" w:styleId="ScrollHeading1">
    <w:name w:val="Scroll Heading 1"/>
    <w:basedOn w:val="Overskrift1"/>
    <w:next w:val="Normal"/>
    <w:qFormat/>
    <w:rsid w:val="00983B83"/>
  </w:style>
  <w:style w:type="paragraph" w:customStyle="1" w:styleId="ScrollHeading2">
    <w:name w:val="Scroll Heading 2"/>
    <w:basedOn w:val="Overskrift2"/>
    <w:next w:val="Normal"/>
    <w:qFormat/>
    <w:rsid w:val="00983B83"/>
  </w:style>
  <w:style w:type="table" w:customStyle="1" w:styleId="ScrollSectionColumn">
    <w:name w:val="Scroll Section Column"/>
    <w:basedOn w:val="Vanligtabell"/>
    <w:uiPriority w:val="99"/>
    <w:rsid w:val="00E868FB"/>
    <w:pPr>
      <w:spacing w:after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Merknadsreferanse">
    <w:name w:val="annotation reference"/>
    <w:basedOn w:val="Standardskriftforavsnitt"/>
    <w:uiPriority w:val="99"/>
    <w:semiHidden/>
    <w:unhideWhenUsed/>
    <w:rsid w:val="00594AC2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94AC2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594AC2"/>
    <w:rPr>
      <w:rFonts w:ascii="Arial" w:hAnsi="Arial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94AC2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594AC2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omments" Target="comments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BBBB4-02B7-4E91-A5A1-60CA31849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1166</Words>
  <Characters>6181</Characters>
  <Application>Microsoft Office Word</Application>
  <DocSecurity>0</DocSecurity>
  <Lines>51</Lines>
  <Paragraphs>14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K15t Software</Company>
  <LinksUpToDate>false</LinksUpToDate>
  <CharactersWithSpaces>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Path</dc:creator>
  <cp:lastModifiedBy>Linnerud, Jenny</cp:lastModifiedBy>
  <cp:revision>5</cp:revision>
  <cp:lastPrinted>2013-05-27T13:39:00Z</cp:lastPrinted>
  <dcterms:created xsi:type="dcterms:W3CDTF">2016-04-25T10:56:00Z</dcterms:created>
  <dcterms:modified xsi:type="dcterms:W3CDTF">2016-04-25T12:32:00Z</dcterms:modified>
</cp:coreProperties>
</file>