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30B" w:rsidRPr="005670FF" w:rsidRDefault="005670FF" w:rsidP="009D5E05">
      <w:pPr>
        <w:pStyle w:val="Heading1"/>
        <w:spacing w:before="0"/>
      </w:pPr>
      <w:r w:rsidRPr="005670FF">
        <w:t xml:space="preserve">Assessing Your </w:t>
      </w:r>
      <w:r>
        <w:t xml:space="preserve">Modernisation </w:t>
      </w:r>
      <w:r w:rsidRPr="005670FF">
        <w:t>Maturity</w:t>
      </w:r>
    </w:p>
    <w:p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rsidR="005670FF" w:rsidRDefault="00E2586D" w:rsidP="005670FF">
      <w:pPr>
        <w:pStyle w:val="ListParagraph"/>
        <w:numPr>
          <w:ilvl w:val="0"/>
          <w:numId w:val="1"/>
        </w:numPr>
      </w:pPr>
      <w:hyperlink r:id="rId8" w:history="1">
        <w:r w:rsidR="005670FF" w:rsidRPr="00A32FED">
          <w:rPr>
            <w:rStyle w:val="Hyperlink"/>
          </w:rPr>
          <w:t>GAMSO</w:t>
        </w:r>
      </w:hyperlink>
    </w:p>
    <w:p w:rsidR="005670FF" w:rsidRDefault="00E2586D" w:rsidP="005670FF">
      <w:pPr>
        <w:pStyle w:val="ListParagraph"/>
        <w:numPr>
          <w:ilvl w:val="0"/>
          <w:numId w:val="1"/>
        </w:numPr>
      </w:pPr>
      <w:hyperlink r:id="rId9" w:history="1">
        <w:r w:rsidR="005670FF" w:rsidRPr="00A85AEC">
          <w:rPr>
            <w:rStyle w:val="Hyperlink"/>
          </w:rPr>
          <w:t>GSBPM</w:t>
        </w:r>
      </w:hyperlink>
    </w:p>
    <w:p w:rsidR="005670FF" w:rsidRDefault="00E2586D" w:rsidP="005670FF">
      <w:pPr>
        <w:pStyle w:val="ListParagraph"/>
        <w:numPr>
          <w:ilvl w:val="0"/>
          <w:numId w:val="1"/>
        </w:numPr>
      </w:pPr>
      <w:hyperlink r:id="rId10" w:history="1">
        <w:r w:rsidR="005670FF" w:rsidRPr="00A85AEC">
          <w:rPr>
            <w:rStyle w:val="Hyperlink"/>
          </w:rPr>
          <w:t>GSIM</w:t>
        </w:r>
      </w:hyperlink>
    </w:p>
    <w:p w:rsidR="005670FF" w:rsidRDefault="00E2586D" w:rsidP="005670FF">
      <w:pPr>
        <w:pStyle w:val="ListParagraph"/>
        <w:numPr>
          <w:ilvl w:val="0"/>
          <w:numId w:val="1"/>
        </w:numPr>
      </w:pPr>
      <w:hyperlink r:id="rId11" w:history="1">
        <w:r w:rsidR="005670FF" w:rsidRPr="00A85AEC">
          <w:rPr>
            <w:rStyle w:val="Hyperlink"/>
          </w:rPr>
          <w:t>CSPA</w:t>
        </w:r>
      </w:hyperlink>
    </w:p>
    <w:p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proofErr w:type="spellStart"/>
      <w:r w:rsidR="002D74BF" w:rsidRPr="002D74BF">
        <w:rPr>
          <w:lang w:val="en-US"/>
        </w:rPr>
        <w:t>organisation</w:t>
      </w:r>
      <w:proofErr w:type="spellEnd"/>
      <w:r w:rsidR="002D74BF" w:rsidRPr="002D74BF">
        <w:rPr>
          <w:lang w:val="en-US"/>
        </w:rPr>
        <w:t xml:space="preserve">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w:t>
      </w:r>
      <w:proofErr w:type="spellStart"/>
      <w:r w:rsidR="002D74BF" w:rsidRPr="002D74BF">
        <w:rPr>
          <w:lang w:val="en-US"/>
        </w:rPr>
        <w:t>organisation</w:t>
      </w:r>
      <w:proofErr w:type="spellEnd"/>
      <w:r w:rsidR="002D74BF" w:rsidRPr="002D74BF">
        <w:rPr>
          <w:lang w:val="en-US"/>
        </w:rPr>
        <w:t xml:space="preserve">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rsidR="00372CBB" w:rsidRDefault="00372CBB" w:rsidP="00372CBB">
      <w:r>
        <w:t xml:space="preserve">Organisation: </w:t>
      </w:r>
      <w:r w:rsidR="00BD23DD" w:rsidRPr="00BD23DD">
        <w:rPr>
          <w:b/>
        </w:rPr>
        <w:t>Office for National Statistics, UK</w:t>
      </w:r>
    </w:p>
    <w:p w:rsidR="00372CBB" w:rsidRDefault="00372CBB" w:rsidP="00372CBB">
      <w:r>
        <w:t xml:space="preserve">For each </w:t>
      </w:r>
      <w:r w:rsidR="00B64460">
        <w:rPr>
          <w:b/>
        </w:rPr>
        <w:t>T</w:t>
      </w:r>
      <w:r w:rsidR="008345FD">
        <w:rPr>
          <w:b/>
        </w:rPr>
        <w:t xml:space="preserve">ester </w:t>
      </w:r>
      <w:r>
        <w:t>please fill out</w:t>
      </w:r>
    </w:p>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B64460" w:rsidRDefault="00B64460" w:rsidP="00372CBB"/>
    <w:p w:rsidR="00372CBB" w:rsidRDefault="00372CBB" w:rsidP="00372CBB">
      <w:r>
        <w:t xml:space="preserve">HLG-MOS standard(s) </w:t>
      </w:r>
      <w:r w:rsidR="008345FD" w:rsidRPr="008345FD">
        <w:rPr>
          <w:b/>
        </w:rPr>
        <w:t>tested</w:t>
      </w:r>
      <w:r w:rsidRPr="008345FD">
        <w:rPr>
          <w:b/>
        </w:rPr>
        <w:t xml:space="preserve"> </w:t>
      </w:r>
      <w:r>
        <w:t>(GAMSO, GSBPM, GSIM and/or CSPA)</w:t>
      </w:r>
    </w:p>
    <w:p w:rsidR="00372CBB" w:rsidRDefault="00372CBB" w:rsidP="00372CBB"/>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HLG-MOS standard(s</w:t>
      </w:r>
      <w:r w:rsidRPr="008345FD">
        <w:rPr>
          <w:b/>
        </w:rPr>
        <w:t xml:space="preserve">) </w:t>
      </w:r>
      <w:r w:rsidR="008345FD" w:rsidRPr="008345FD">
        <w:rPr>
          <w:b/>
        </w:rPr>
        <w:t>tested</w:t>
      </w:r>
      <w:r>
        <w:t xml:space="preserve"> (GAMSO, GSBPM, GSIM and/or CSPA)</w:t>
      </w:r>
    </w:p>
    <w:p w:rsidR="00372CBB" w:rsidRDefault="00372CBB" w:rsidP="00372CBB"/>
    <w:p w:rsidR="00F2456D" w:rsidRDefault="00F2456D" w:rsidP="00372CBB"/>
    <w:p w:rsidR="00F2456D" w:rsidRDefault="00F2456D" w:rsidP="00372CBB"/>
    <w:p w:rsidR="00372CBB" w:rsidRDefault="00372CBB" w:rsidP="00372CBB">
      <w:r>
        <w:lastRenderedPageBreak/>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 xml:space="preserve">HLG-MOS standard(s) </w:t>
      </w:r>
      <w:r w:rsidR="008345FD" w:rsidRPr="008345FD">
        <w:rPr>
          <w:b/>
        </w:rPr>
        <w:t>tested</w:t>
      </w:r>
      <w:r>
        <w:t xml:space="preserve"> (GAMSO, GSBPM, GSIM and/or CSPA)</w:t>
      </w:r>
    </w:p>
    <w:p w:rsidR="00FD06E2" w:rsidRDefault="00FD06E2" w:rsidP="009F147A">
      <w:pPr>
        <w:pStyle w:val="Heading2"/>
      </w:pPr>
    </w:p>
    <w:p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standard is well understood, integrated into business processes &amp;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Pr="008345FD" w:rsidRDefault="005E6941" w:rsidP="005E6941">
      <w:pPr>
        <w:rPr>
          <w:b/>
        </w:rPr>
      </w:pPr>
      <w:r w:rsidRPr="008345FD">
        <w:rPr>
          <w:b/>
        </w:rPr>
        <w:t>Questions for Testers on the Level names and descriptions:</w:t>
      </w:r>
    </w:p>
    <w:p w:rsidR="005E6941" w:rsidRPr="008345FD" w:rsidRDefault="005E6941" w:rsidP="005E6941">
      <w:pPr>
        <w:rPr>
          <w:b/>
        </w:rPr>
      </w:pPr>
      <w:r w:rsidRPr="008345FD">
        <w:rPr>
          <w:b/>
        </w:rPr>
        <w:t xml:space="preserve">Are the descriptions easy to understand?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Dimensions</w:t>
      </w:r>
    </w:p>
    <w:p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837"/>
        <w:gridCol w:w="2190"/>
        <w:gridCol w:w="7642"/>
      </w:tblGrid>
      <w:tr w:rsidR="009F147A" w:rsidRPr="0000353A" w:rsidTr="00167BDC">
        <w:trPr>
          <w:trHeight w:val="261"/>
        </w:trPr>
        <w:tc>
          <w:tcPr>
            <w:tcW w:w="837" w:type="dxa"/>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rsidTr="00167BDC">
        <w:trPr>
          <w:trHeight w:val="423"/>
        </w:trPr>
        <w:tc>
          <w:tcPr>
            <w:tcW w:w="837"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xml:space="preserve">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9F147A" w:rsidRPr="0000353A" w:rsidTr="00167BDC">
        <w:trPr>
          <w:trHeight w:val="101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It includes statistical methodology, quality m</w:t>
            </w:r>
            <w:bookmarkStart w:id="0" w:name="_GoBack"/>
            <w:bookmarkEnd w:id="0"/>
            <w:r w:rsidRPr="0000353A">
              <w:rPr>
                <w:rFonts w:ascii="Arial" w:eastAsia="Times New Roman" w:hAnsi="Arial" w:cs="Arial"/>
                <w:color w:val="333333"/>
                <w:sz w:val="21"/>
                <w:szCs w:val="21"/>
                <w:lang w:val="en-US" w:eastAsia="nb-NO"/>
              </w:rPr>
              <w:t xml:space="preserve">anagement, </w:t>
            </w:r>
            <w:proofErr w:type="gramStart"/>
            <w:r w:rsidRPr="0000353A">
              <w:rPr>
                <w:rFonts w:ascii="Arial" w:eastAsia="Times New Roman" w:hAnsi="Arial" w:cs="Arial"/>
                <w:color w:val="333333"/>
                <w:sz w:val="21"/>
                <w:szCs w:val="21"/>
                <w:lang w:val="en-US" w:eastAsia="nb-NO"/>
              </w:rPr>
              <w:t>IT</w:t>
            </w:r>
            <w:proofErr w:type="gramEnd"/>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rsidTr="00167BDC">
        <w:trPr>
          <w:trHeight w:val="90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rsidTr="00167BDC">
        <w:trPr>
          <w:trHeight w:val="59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9F147A" w:rsidRPr="00FF19FE" w:rsidRDefault="00FF19FE" w:rsidP="00725F88">
            <w:pPr>
              <w:spacing w:before="150" w:after="0" w:line="240" w:lineRule="auto"/>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rsidTr="00167BDC">
        <w:trPr>
          <w:trHeight w:val="74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rsidR="00FD06E2" w:rsidRDefault="00FD06E2" w:rsidP="005E6941">
      <w:pPr>
        <w:rPr>
          <w:b/>
        </w:rPr>
      </w:pPr>
    </w:p>
    <w:p w:rsidR="005E6941" w:rsidRPr="008345FD" w:rsidRDefault="005E6941" w:rsidP="005E6941">
      <w:pPr>
        <w:rPr>
          <w:b/>
        </w:rPr>
      </w:pPr>
      <w:r w:rsidRPr="008345FD">
        <w:rPr>
          <w:b/>
        </w:rPr>
        <w:t>Questions for Testers on the Dimension names and descriptions:</w:t>
      </w:r>
    </w:p>
    <w:p w:rsidR="005E6941" w:rsidRPr="008345FD" w:rsidRDefault="005E6941" w:rsidP="005E6941">
      <w:pPr>
        <w:rPr>
          <w:b/>
        </w:rPr>
      </w:pPr>
      <w:r w:rsidRPr="008345FD">
        <w:rPr>
          <w:b/>
        </w:rPr>
        <w:t xml:space="preserve">Are the descriptions easy to understand?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Dimensions sufficiently distinct?</w:t>
      </w:r>
    </w:p>
    <w:p w:rsidR="005E6941" w:rsidRDefault="005E6941" w:rsidP="007C7FDF">
      <w:pPr>
        <w:pStyle w:val="Heading2"/>
      </w:pPr>
    </w:p>
    <w:p w:rsidR="005E6941" w:rsidRDefault="005E6941" w:rsidP="005E6941"/>
    <w:p w:rsidR="006E1546" w:rsidRDefault="006E1546" w:rsidP="006E1546">
      <w:pPr>
        <w:pStyle w:val="ListParagraph"/>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Heading2"/>
        <w:spacing w:before="0" w:after="120" w:line="240" w:lineRule="auto"/>
      </w:pPr>
      <w:r>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53B84">
        <w:trPr>
          <w:trHeight w:val="11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p>
          <w:p w:rsidR="00792728" w:rsidRPr="00792728" w:rsidRDefault="00792728" w:rsidP="00653B84">
            <w:pPr>
              <w:spacing w:after="120" w:line="240" w:lineRule="auto"/>
              <w:rPr>
                <w:rFonts w:ascii="Arial" w:eastAsia="Times New Roman" w:hAnsi="Arial" w:cs="Arial"/>
                <w:color w:val="FF0000"/>
                <w:sz w:val="96"/>
                <w:szCs w:val="96"/>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developed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as corporate capability elements.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(e.g. statistical methodology and quality) are being developed and used in more than one activity area/product/process, but consistent implementation is lacking</w:t>
            </w:r>
          </w:p>
          <w:p w:rsidR="00336904"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p>
          <w:p w:rsidR="00792728" w:rsidRPr="0000353A" w:rsidRDefault="00792728" w:rsidP="00653B84">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Methods (e.g. statistical methodology and quality, IT methods, process methods e.g. data collection methods and any other methods) as corporate capability elements </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efficiently and effectively, regularly assessed and improved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created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information for more than one activity area, product or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information resources to be shared and used in several activity areas/products /phases.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product/process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for managing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resources are being developed and used   in more than one product/ process/ activity,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standardised management of information across activity areas/ products /phases.</w:t>
            </w:r>
          </w:p>
          <w:p w:rsidR="00792728" w:rsidRPr="0000353A" w:rsidRDefault="00792728" w:rsidP="00653B84">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applications for more than one activity area, product or process.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w:t>
            </w:r>
            <w:proofErr w:type="gramStart"/>
            <w:r w:rsidRPr="0000353A">
              <w:rPr>
                <w:rFonts w:ascii="Arial" w:eastAsia="Times New Roman" w:hAnsi="Arial" w:cs="Arial"/>
                <w:sz w:val="20"/>
                <w:szCs w:val="20"/>
                <w:lang w:eastAsia="en-GB"/>
              </w:rPr>
              <w:t>  potential</w:t>
            </w:r>
            <w:proofErr w:type="gramEnd"/>
            <w:r w:rsidRPr="0000353A">
              <w:rPr>
                <w:rFonts w:ascii="Arial" w:eastAsia="Times New Roman" w:hAnsi="Arial" w:cs="Arial"/>
                <w:sz w:val="20"/>
                <w:szCs w:val="20"/>
                <w:lang w:eastAsia="en-GB"/>
              </w:rPr>
              <w:t xml:space="preserve">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and shared applications are being developed and used in more than one product/ process/ activity,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applications.</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applications as corporate capability elements</w:t>
            </w:r>
          </w:p>
          <w:p w:rsidR="00792728" w:rsidRPr="0000353A" w:rsidRDefault="00792728" w:rsidP="00653B84">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efficiently and effectively, regularly assessed and improved according to the corporate strategy  </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product/ process/ activity,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p w:rsidR="00D969B0" w:rsidRPr="0000353A" w:rsidRDefault="00D969B0" w:rsidP="00653B84">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7C7FDF" w:rsidRDefault="007C7FDF" w:rsidP="007C7FDF">
      <w:pPr>
        <w:pStyle w:val="Heading2"/>
      </w:pPr>
      <w:r>
        <w:t>GAMSO Maturity Assessment</w:t>
      </w:r>
    </w:p>
    <w:p w:rsidR="007C7FDF" w:rsidRDefault="007C7FDF" w:rsidP="007C7FDF">
      <w:r>
        <w:t>The current version of GAMSO is version 1.0.</w:t>
      </w:r>
    </w:p>
    <w:p w:rsidR="007C7FDF" w:rsidRDefault="007C7FDF" w:rsidP="007C7FDF">
      <w:pPr>
        <w:rPr>
          <w:b/>
        </w:rPr>
      </w:pPr>
      <w:r>
        <w:t xml:space="preserve">Version Assessed: </w:t>
      </w:r>
      <w:r w:rsidRPr="007C7FDF">
        <w:rPr>
          <w:b/>
        </w:rPr>
        <w:t>1.0</w:t>
      </w:r>
    </w:p>
    <w:p w:rsidR="00002486" w:rsidRDefault="00002486" w:rsidP="007C7FDF"/>
    <w:tbl>
      <w:tblPr>
        <w:tblStyle w:val="TableGrid"/>
        <w:tblW w:w="10490" w:type="dxa"/>
        <w:tblInd w:w="108" w:type="dxa"/>
        <w:tblLayout w:type="fixed"/>
        <w:tblLook w:val="04A0"/>
      </w:tblPr>
      <w:tblGrid>
        <w:gridCol w:w="1418"/>
        <w:gridCol w:w="1701"/>
        <w:gridCol w:w="1701"/>
        <w:gridCol w:w="5670"/>
      </w:tblGrid>
      <w:tr w:rsidR="007C7FDF" w:rsidRPr="0000353A" w:rsidTr="007C7FDF">
        <w:trPr>
          <w:trHeight w:val="737"/>
        </w:trPr>
        <w:tc>
          <w:tcPr>
            <w:tcW w:w="1418" w:type="dxa"/>
          </w:tcPr>
          <w:p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rsidR="007C7FDF" w:rsidRPr="0000353A" w:rsidRDefault="007C7FDF" w:rsidP="005B5A77">
            <w:pPr>
              <w:jc w:val="center"/>
              <w:rPr>
                <w:rFonts w:ascii="Arial" w:hAnsi="Arial" w:cs="Arial"/>
                <w:b/>
                <w:lang w:val="en-US"/>
              </w:rPr>
            </w:pPr>
            <w:r w:rsidRPr="0000353A">
              <w:rPr>
                <w:rFonts w:ascii="Arial" w:hAnsi="Arial" w:cs="Arial"/>
                <w:b/>
                <w:lang w:val="en-US"/>
              </w:rPr>
              <w:t>Key Steps/</w:t>
            </w:r>
          </w:p>
          <w:p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Business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Methods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Information</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Applications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Technology</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bl>
    <w:p w:rsidR="007C7FDF" w:rsidRDefault="007C7FDF" w:rsidP="007C7FDF"/>
    <w:p w:rsidR="00243A17" w:rsidRPr="008345FD" w:rsidRDefault="00171825" w:rsidP="008345FD">
      <w:pPr>
        <w:rPr>
          <w:b/>
        </w:rPr>
      </w:pPr>
      <w:r>
        <w:rPr>
          <w:b/>
        </w:rPr>
        <w:t>For T</w:t>
      </w:r>
      <w:r w:rsidR="008345FD" w:rsidRPr="008345FD">
        <w:rPr>
          <w:b/>
        </w:rPr>
        <w:t>esters</w:t>
      </w:r>
    </w:p>
    <w:p w:rsidR="008345FD" w:rsidRDefault="008345FD" w:rsidP="008345FD">
      <w:pPr>
        <w:rPr>
          <w:b/>
        </w:rPr>
      </w:pPr>
      <w:r>
        <w:rPr>
          <w:b/>
        </w:rPr>
        <w:t>Were there any self-assessment criteria that were particularly difficult to understand?</w:t>
      </w:r>
    </w:p>
    <w:p w:rsidR="008345FD" w:rsidRDefault="008345FD" w:rsidP="008345FD">
      <w:pPr>
        <w:ind w:firstLine="720"/>
        <w:rPr>
          <w:b/>
        </w:rPr>
      </w:pPr>
      <w:r>
        <w:rPr>
          <w:b/>
        </w:rPr>
        <w:t>If yes, please provide the Dimension and Level for those self-assessment criteria:</w:t>
      </w:r>
    </w:p>
    <w:p w:rsidR="008345FD" w:rsidRPr="006F1BFB" w:rsidRDefault="00C54435" w:rsidP="008345FD">
      <w:pPr>
        <w:ind w:firstLine="720"/>
        <w:rPr>
          <w:b/>
          <w:i/>
          <w:highlight w:val="yellow"/>
        </w:rPr>
      </w:pPr>
      <w:r w:rsidRPr="006F1BFB">
        <w:rPr>
          <w:b/>
          <w:i/>
          <w:highlight w:val="yellow"/>
        </w:rPr>
        <w:t xml:space="preserve">Information – descriptions of levels sound like </w:t>
      </w:r>
      <w:r w:rsidR="00AF6E34" w:rsidRPr="006F1BFB">
        <w:rPr>
          <w:b/>
          <w:i/>
          <w:highlight w:val="yellow"/>
        </w:rPr>
        <w:t>they are applying to GSBPM rather than wider GAMSO</w:t>
      </w:r>
    </w:p>
    <w:p w:rsidR="00171825" w:rsidRPr="006F1BFB" w:rsidRDefault="00AF6E34" w:rsidP="008345FD">
      <w:pPr>
        <w:ind w:firstLine="720"/>
        <w:rPr>
          <w:b/>
          <w:i/>
          <w:highlight w:val="yellow"/>
        </w:rPr>
      </w:pPr>
      <w:r w:rsidRPr="006F1BFB">
        <w:rPr>
          <w:b/>
          <w:i/>
          <w:highlight w:val="yellow"/>
        </w:rPr>
        <w:t>Applications – in Corporate Implementation, should have something like ‘Corporate Strategy for …..’ and add ‘is fully adopted’, because although we may have a strategy, we may not have moved towards implementing it</w:t>
      </w:r>
    </w:p>
    <w:p w:rsidR="00AF6E34" w:rsidRPr="00AF6E34" w:rsidRDefault="00AF6E34" w:rsidP="008345FD">
      <w:pPr>
        <w:ind w:firstLine="720"/>
        <w:rPr>
          <w:b/>
          <w:i/>
        </w:rPr>
      </w:pPr>
      <w:proofErr w:type="gramStart"/>
      <w:r w:rsidRPr="006F1BFB">
        <w:rPr>
          <w:b/>
          <w:i/>
          <w:highlight w:val="yellow"/>
        </w:rPr>
        <w:t>Technology – similar to above – although we may have a vision/strategy, we may not have fully adopted it yet.</w:t>
      </w:r>
      <w:proofErr w:type="gramEnd"/>
    </w:p>
    <w:p w:rsidR="00171825" w:rsidRDefault="00171825" w:rsidP="008345FD">
      <w:pPr>
        <w:ind w:firstLine="720"/>
        <w:rPr>
          <w:b/>
        </w:rPr>
      </w:pPr>
    </w:p>
    <w:p w:rsidR="008345FD" w:rsidRDefault="008345FD" w:rsidP="008345FD">
      <w:pPr>
        <w:rPr>
          <w:b/>
        </w:rPr>
      </w:pPr>
      <w:r>
        <w:rPr>
          <w:b/>
        </w:rPr>
        <w:t>Were the Levels sufficiently distinct per Dimension?</w:t>
      </w:r>
    </w:p>
    <w:p w:rsidR="008345FD" w:rsidRDefault="008345FD" w:rsidP="008345FD">
      <w:pPr>
        <w:rPr>
          <w:b/>
        </w:rPr>
      </w:pPr>
      <w:r>
        <w:rPr>
          <w:b/>
        </w:rPr>
        <w:tab/>
      </w:r>
      <w:r w:rsidR="00171825">
        <w:rPr>
          <w:b/>
        </w:rPr>
        <w:t>If not, please provide the Dimension(s) and Level(s) where you experienced difficulties</w:t>
      </w:r>
    </w:p>
    <w:p w:rsidR="008345FD" w:rsidRDefault="008345FD" w:rsidP="008345FD">
      <w:pPr>
        <w:rPr>
          <w:b/>
        </w:rPr>
      </w:pPr>
    </w:p>
    <w:p w:rsidR="008345FD" w:rsidRDefault="008345FD" w:rsidP="008345FD">
      <w:pPr>
        <w:ind w:firstLine="720"/>
        <w:rPr>
          <w:b/>
        </w:rPr>
      </w:pPr>
    </w:p>
    <w:p w:rsidR="008345FD" w:rsidRPr="008345FD" w:rsidRDefault="008345FD" w:rsidP="008345FD">
      <w:pPr>
        <w:ind w:firstLine="720"/>
        <w:rPr>
          <w:ins w:id="1" w:author="Christopher Jones" w:date="2016-06-01T16:28:00Z"/>
          <w:b/>
        </w:rPr>
        <w:sectPr w:rsidR="008345FD" w:rsidRPr="008345FD" w:rsidSect="00336904">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4"/>
        <w:gridCol w:w="2757"/>
        <w:gridCol w:w="2741"/>
        <w:gridCol w:w="2741"/>
        <w:gridCol w:w="2784"/>
        <w:gridCol w:w="2992"/>
      </w:tblGrid>
      <w:tr w:rsidR="001A3991" w:rsidRPr="0000353A" w:rsidTr="00AF6E3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Projects/statistical programs exist in </w:t>
            </w:r>
            <w:proofErr w:type="gramStart"/>
            <w:r w:rsidRPr="0000353A">
              <w:rPr>
                <w:rFonts w:ascii="Arial" w:eastAsia="Times New Roman" w:hAnsi="Arial" w:cs="Arial"/>
                <w:sz w:val="20"/>
                <w:szCs w:val="20"/>
                <w:lang w:eastAsia="en-GB"/>
              </w:rPr>
              <w:t>isolation,</w:t>
            </w:r>
            <w:proofErr w:type="gramEnd"/>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the GSBPM is basic and 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business value of GSBPM and investigate how adopting the GSBPM as a reference standard could assist standardisation activities.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Dissemination/ communication activities are carried out in some statistical domains to demonstrate the benefits of using the model</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p w:rsidR="0032503C" w:rsidRPr="0000353A" w:rsidRDefault="0032503C" w:rsidP="00725F88">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standardises and describes procedures for all GSBPM phases and sub-processes in a consistent manner</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mapping/ documenting existing methods per GSPBM phase/sub-process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improve coherence and consistency of the statistical production 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phase/sub-process, but the practise varies,</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GSBPM to map/document methods per phase/sub-process is not in place</w:t>
            </w:r>
          </w:p>
          <w:p w:rsidR="0032503C" w:rsidRPr="0000353A" w:rsidRDefault="0032503C" w:rsidP="00725F88">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p>
          <w:p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p>
          <w:p w:rsidR="0000443A" w:rsidRPr="0000353A" w:rsidRDefault="0000443A" w:rsidP="00725F88">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  information objects by GSBPM phase carried out for one or two statistical domains in order to improve consistency in information objects being used/referred to in the different sub-processes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 and sub-process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 and sub-process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w:t>
            </w:r>
            <w:proofErr w:type="gramStart"/>
            <w:r w:rsidRPr="0000353A">
              <w:rPr>
                <w:rFonts w:ascii="Arial" w:eastAsia="Times New Roman" w:hAnsi="Arial" w:cs="Arial"/>
                <w:sz w:val="20"/>
                <w:szCs w:val="20"/>
                <w:lang w:eastAsia="en-GB"/>
              </w:rPr>
              <w:t>  across</w:t>
            </w:r>
            <w:proofErr w:type="gramEnd"/>
            <w:r w:rsidRPr="0000353A">
              <w:rPr>
                <w:rFonts w:ascii="Arial" w:eastAsia="Times New Roman" w:hAnsi="Arial" w:cs="Arial"/>
                <w:sz w:val="20"/>
                <w:szCs w:val="20"/>
                <w:lang w:eastAsia="en-GB"/>
              </w:rPr>
              <w:t xml:space="preserve">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Examination of existing applications where they  map to GSBPM phases, in order to facilitate a higher degree of standardisation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within one or more GSBPM phases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Specifications for new application scope start to be defined by GSBPM phases or processes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Adoption of plan for the implementation of GSBPM, setting the priorities for the improvement and development of activities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 and system development mapping for all existing applications, and as a basis for all new application development.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Monitoring and coordination of the implementation plan of GSBPM</w:t>
            </w:r>
          </w:p>
          <w:p w:rsidR="00725F88"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a Service Catalogue to manage service components</w:t>
            </w:r>
          </w:p>
          <w:p w:rsidR="0000443A" w:rsidRPr="0000353A" w:rsidRDefault="0000443A" w:rsidP="00725F88">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to GSBPM sub-processes, or lower;</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Heading2"/>
      </w:pPr>
      <w:r>
        <w:t>GSBPM Maturity Assessment</w:t>
      </w:r>
    </w:p>
    <w:p w:rsidR="002D4C7D" w:rsidRDefault="002D4C7D" w:rsidP="002D4C7D">
      <w:r>
        <w:t>The current version of GSBPM is version 5.0.</w:t>
      </w:r>
    </w:p>
    <w:p w:rsidR="002D4C7D" w:rsidRDefault="002D4C7D" w:rsidP="002D4C7D">
      <w:pPr>
        <w:rPr>
          <w:b/>
        </w:rPr>
      </w:pPr>
      <w:r>
        <w:t xml:space="preserve">Version Assessed: </w:t>
      </w:r>
      <w:r>
        <w:rPr>
          <w:b/>
        </w:rPr>
        <w:t>5</w:t>
      </w:r>
      <w:r w:rsidRPr="007C7FDF">
        <w:rPr>
          <w:b/>
        </w:rPr>
        <w:t>.0</w:t>
      </w:r>
    </w:p>
    <w:p w:rsidR="002D4C7D" w:rsidRDefault="002D4C7D" w:rsidP="002D4C7D"/>
    <w:tbl>
      <w:tblPr>
        <w:tblStyle w:val="TableGrid"/>
        <w:tblW w:w="10490" w:type="dxa"/>
        <w:tblInd w:w="108" w:type="dxa"/>
        <w:tblLayout w:type="fixed"/>
        <w:tblLook w:val="04A0"/>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80408" w:rsidRDefault="00180408" w:rsidP="00171825">
      <w:pPr>
        <w:rPr>
          <w:b/>
        </w:rPr>
      </w:pPr>
    </w:p>
    <w:p w:rsidR="00180408" w:rsidRDefault="00180408" w:rsidP="00180408">
      <w:pPr>
        <w:rPr>
          <w:b/>
        </w:rPr>
      </w:pPr>
      <w:r>
        <w:rPr>
          <w:b/>
        </w:rPr>
        <w:t>Do you think we should have had a Technology Dimension for GSBPM?</w:t>
      </w:r>
    </w:p>
    <w:p w:rsidR="00171825" w:rsidRDefault="00171825" w:rsidP="00171825">
      <w:pPr>
        <w:ind w:firstLine="720"/>
        <w:rPr>
          <w:b/>
        </w:rPr>
      </w:pPr>
    </w:p>
    <w:p w:rsidR="00171825" w:rsidRPr="00171825" w:rsidRDefault="00171825" w:rsidP="00171825">
      <w:pPr>
        <w:rPr>
          <w:ins w:id="2" w:author="Christopher Jones" w:date="2016-06-01T16:32: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3"/>
        <w:gridCol w:w="2799"/>
        <w:gridCol w:w="2791"/>
        <w:gridCol w:w="2826"/>
        <w:gridCol w:w="2799"/>
        <w:gridCol w:w="2801"/>
      </w:tblGrid>
      <w:tr w:rsidR="001A3991" w:rsidRPr="0000353A" w:rsidTr="00AF6E34">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00443A"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w:t>
            </w:r>
            <w:r w:rsidR="001A3991" w:rsidRPr="0000353A">
              <w:rPr>
                <w:rFonts w:ascii="Arial" w:eastAsia="Times New Roman" w:hAnsi="Arial" w:cs="Arial"/>
                <w:b/>
                <w:bCs/>
                <w:lang w:eastAsia="en-GB"/>
              </w:rPr>
              <w:t>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are largely unaware of or uninterested in GSIM.</w:t>
            </w:r>
          </w:p>
        </w:tc>
        <w:tc>
          <w:tcPr>
            <w:tcW w:w="2791"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to use GSIM</w:t>
            </w:r>
            <w:proofErr w:type="gramStart"/>
            <w:r w:rsidRPr="0000353A">
              <w:rPr>
                <w:rFonts w:ascii="Arial" w:eastAsia="Times New Roman" w:hAnsi="Arial" w:cs="Arial"/>
                <w:sz w:val="20"/>
                <w:szCs w:val="20"/>
                <w:lang w:eastAsia="en-GB"/>
              </w:rPr>
              <w:t>  exists</w:t>
            </w:r>
            <w:proofErr w:type="gramEnd"/>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 harmonized methods, but practise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organizing data and metadata.</w:t>
            </w:r>
          </w:p>
        </w:tc>
        <w:tc>
          <w:tcPr>
            <w:tcW w:w="2791"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 has been tried out occasionally in specific areas which are often related to international cooperation efforts.</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826" w:type="dxa"/>
            <w:shd w:val="clear" w:color="auto" w:fill="auto"/>
            <w:tcMar>
              <w:left w:w="23" w:type="dxa"/>
              <w:right w:w="23" w:type="dxa"/>
            </w:tcMar>
            <w:hideMark/>
          </w:tcPr>
          <w:p w:rsidR="00725F88" w:rsidRPr="0000353A" w:rsidRDefault="00725F88" w:rsidP="00133456">
            <w:pPr>
              <w:spacing w:after="120" w:line="240" w:lineRule="auto"/>
              <w:jc w:val="both"/>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or CSPA services are created and tested using GSIM as the conceptual model in 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to describe at the conceptual level all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whole platform of CSPA-compliant applications for all domains described in terms of GSIM information objects. Organisation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3"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Heading2"/>
      </w:pPr>
      <w:r>
        <w:t>GSIM Maturity Assessment</w:t>
      </w:r>
    </w:p>
    <w:p w:rsidR="002D4C7D" w:rsidRDefault="002D4C7D" w:rsidP="002D4C7D">
      <w:r>
        <w:t>The current version of GSIM is version 1.1.</w:t>
      </w:r>
    </w:p>
    <w:p w:rsidR="002D4C7D" w:rsidRDefault="002D4C7D" w:rsidP="002D4C7D">
      <w:pPr>
        <w:rPr>
          <w:b/>
        </w:rPr>
      </w:pPr>
      <w:r>
        <w:t xml:space="preserve">Version Assessed: </w:t>
      </w:r>
      <w:r w:rsidRPr="007C7FDF">
        <w:rPr>
          <w:b/>
        </w:rPr>
        <w:t>1.</w:t>
      </w:r>
      <w:r w:rsidR="00793D20">
        <w:rPr>
          <w:b/>
        </w:rPr>
        <w:t>1</w:t>
      </w:r>
    </w:p>
    <w:p w:rsidR="002D4C7D" w:rsidRDefault="002D4C7D" w:rsidP="002D4C7D"/>
    <w:tbl>
      <w:tblPr>
        <w:tblStyle w:val="TableGrid"/>
        <w:tblW w:w="10490" w:type="dxa"/>
        <w:tblInd w:w="108" w:type="dxa"/>
        <w:tblLayout w:type="fixed"/>
        <w:tblLook w:val="04A0"/>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rPr>
          <w:b/>
        </w:rPr>
      </w:pPr>
    </w:p>
    <w:p w:rsidR="00171825" w:rsidRDefault="00171825" w:rsidP="00171825">
      <w:pPr>
        <w:rPr>
          <w:b/>
        </w:rPr>
      </w:pPr>
    </w:p>
    <w:p w:rsidR="00171825" w:rsidRDefault="00171825" w:rsidP="00171825">
      <w:pPr>
        <w:rPr>
          <w:b/>
        </w:rPr>
      </w:pPr>
      <w:r>
        <w:rPr>
          <w:b/>
        </w:rPr>
        <w:t>Do you think we should have had a Technology Dimension for GSIM?</w:t>
      </w:r>
    </w:p>
    <w:p w:rsidR="00171825" w:rsidRDefault="00171825" w:rsidP="00171825">
      <w:pPr>
        <w:rPr>
          <w:b/>
        </w:rPr>
      </w:pPr>
    </w:p>
    <w:p w:rsidR="00171825" w:rsidRDefault="00171825" w:rsidP="00171825">
      <w:pPr>
        <w:ind w:firstLine="720"/>
        <w:rPr>
          <w:b/>
        </w:rPr>
      </w:pPr>
    </w:p>
    <w:p w:rsidR="00171825" w:rsidRPr="00171825" w:rsidRDefault="00171825" w:rsidP="00171825">
      <w:pPr>
        <w:rPr>
          <w:ins w:id="4" w:author="Christopher Jones" w:date="2016-06-01T16:35: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294"/>
        <w:gridCol w:w="2803"/>
        <w:gridCol w:w="2795"/>
        <w:gridCol w:w="2827"/>
        <w:gridCol w:w="2795"/>
        <w:gridCol w:w="2795"/>
      </w:tblGrid>
      <w:tr w:rsidR="001A3991" w:rsidRPr="0000353A" w:rsidTr="00AF6E34">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Each area designs and develops its own solutions. Budget and staff is located at each area. </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area continues designing its own solution they try to make them modular and share the code.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located at each area but central coordination creating some general guidelines exists.</w:t>
            </w:r>
          </w:p>
        </w:tc>
        <w:tc>
          <w:tcPr>
            <w:tcW w:w="2827"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analysis of the business processes. GAMSO and GSBPM are applied as a basis to identify each statistical service and business function. </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of the roles defined by CSPA start being recognized and informally adopted by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areas.</w:t>
            </w:r>
          </w:p>
          <w:p w:rsidR="00CE5C0D" w:rsidRPr="0000353A" w:rsidRDefault="00CE5C0D" w:rsidP="00F73F76">
            <w:pPr>
              <w:tabs>
                <w:tab w:val="left" w:pos="817"/>
              </w:tabs>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r w:rsidR="00F73F76">
              <w:rPr>
                <w:rFonts w:ascii="Arial" w:eastAsia="Times New Roman" w:hAnsi="Arial" w:cs="Arial"/>
                <w:color w:val="FF0000"/>
                <w:sz w:val="96"/>
                <w:szCs w:val="96"/>
                <w:lang w:eastAsia="en-GB"/>
              </w:rPr>
              <w:tab/>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services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cover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in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are some attempts to use some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starts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but the implementation is partial obeying to internal needs. First attempts to develop SOA/CSPA based services.</w:t>
            </w:r>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827" w:type="dxa"/>
            <w:shd w:val="clear" w:color="auto" w:fill="auto"/>
            <w:tcMar>
              <w:left w:w="23" w:type="dxa"/>
              <w:right w:w="23" w:type="dxa"/>
            </w:tcMar>
            <w:hideMark/>
          </w:tcPr>
          <w:p w:rsidR="00725F88"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databases covering several domains exist 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component libraries start to appear. The components are difficult to integrate in practice and therefore often rejected.</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commercial components start to be integrated.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early service oriented systems making use of services attending certain common activities start</w:t>
            </w:r>
            <w:r w:rsidRPr="0000353A">
              <w:rPr>
                <w:rFonts w:ascii="Arial" w:eastAsia="Times New Roman" w:hAnsi="Arial" w:cs="Arial"/>
                <w:strike/>
                <w:sz w:val="20"/>
                <w:szCs w:val="20"/>
                <w:lang w:eastAsia="en-GB"/>
              </w:rPr>
              <w:t>s</w:t>
            </w:r>
            <w:r w:rsidRPr="0000353A">
              <w:rPr>
                <w:rFonts w:ascii="Arial" w:eastAsia="Times New Roman" w:hAnsi="Arial" w:cs="Arial"/>
                <w:sz w:val="20"/>
                <w:szCs w:val="20"/>
                <w:lang w:eastAsia="en-GB"/>
              </w:rPr>
              <w:t xml:space="preserve"> to appear. </w:t>
            </w:r>
          </w:p>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and support of technology goes from absent to very basic.</w:t>
            </w:r>
          </w:p>
        </w:tc>
        <w:tc>
          <w:tcPr>
            <w:tcW w:w="2795"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area still deciding how to fulfil the needs of each project so the integration, reuse and support of technologies is very limited.</w:t>
            </w:r>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share the same set of technologies. </w:t>
            </w:r>
          </w:p>
          <w:p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Reutilization of solutions on different projects is the common rule. </w:t>
            </w:r>
          </w:p>
          <w:p w:rsidR="00725F88" w:rsidRPr="0000353A"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 its 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 xml:space="preserve">the needed components to virtualize the services. </w:t>
            </w:r>
          </w:p>
          <w:p w:rsidR="00725F88" w:rsidRPr="0000353A" w:rsidRDefault="00466CFB"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the projects. Hardware </w:t>
            </w:r>
            <w:r w:rsidR="00725F88" w:rsidRPr="0000353A">
              <w:rPr>
                <w:rFonts w:ascii="Arial" w:eastAsia="Times New Roman" w:hAnsi="Arial" w:cs="Arial"/>
                <w:sz w:val="20"/>
                <w:szCs w:val="20"/>
                <w:lang w:eastAsia="en-GB"/>
              </w:rPr>
              <w:t>and software are optimized dynamically to attend changes 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rsidR="00243A17" w:rsidDel="004C19DF" w:rsidRDefault="00243A17" w:rsidP="0000353A">
      <w:pPr>
        <w:rPr>
          <w:del w:id="5" w:author="Christopher Jones" w:date="2016-06-01T16:57:00Z"/>
        </w:rPr>
      </w:pPr>
    </w:p>
    <w:p w:rsidR="00243A17" w:rsidRPr="00243A17" w:rsidRDefault="00243A17" w:rsidP="0000353A"/>
    <w:p w:rsidR="002D4C7D" w:rsidRDefault="002D4C7D" w:rsidP="002D4C7D">
      <w:pPr>
        <w:rPr>
          <w:ins w:id="6" w:author="Christopher Jones" w:date="2016-06-01T16:13:00Z"/>
        </w:rPr>
        <w:sectPr w:rsidR="002D4C7D" w:rsidSect="00243A17">
          <w:pgSz w:w="16838" w:h="11906" w:orient="landscape"/>
          <w:pgMar w:top="426" w:right="851" w:bottom="567" w:left="426" w:header="708" w:footer="708" w:gutter="0"/>
          <w:cols w:space="708"/>
          <w:docGrid w:linePitch="360"/>
        </w:sectPr>
      </w:pPr>
    </w:p>
    <w:p w:rsidR="002D4C7D" w:rsidRDefault="002D4C7D" w:rsidP="002D4C7D">
      <w:pPr>
        <w:pStyle w:val="Heading2"/>
      </w:pPr>
      <w:r>
        <w:t>CSPA Maturity Assessment</w:t>
      </w:r>
    </w:p>
    <w:p w:rsidR="002D4C7D" w:rsidRDefault="002D4C7D" w:rsidP="002D4C7D">
      <w:r>
        <w:t>The current version of CSPA is version 1.5.</w:t>
      </w:r>
    </w:p>
    <w:p w:rsidR="002D4C7D" w:rsidRDefault="002D4C7D" w:rsidP="002D4C7D">
      <w:pPr>
        <w:rPr>
          <w:b/>
        </w:rPr>
      </w:pPr>
      <w:r>
        <w:t xml:space="preserve">Version Assessed: </w:t>
      </w:r>
      <w:r w:rsidRPr="007C7FDF">
        <w:rPr>
          <w:b/>
        </w:rPr>
        <w:t>1.</w:t>
      </w:r>
      <w:r w:rsidR="00793D20">
        <w:rPr>
          <w:b/>
        </w:rPr>
        <w:t>5</w:t>
      </w:r>
    </w:p>
    <w:tbl>
      <w:tblPr>
        <w:tblStyle w:val="TableGrid"/>
        <w:tblW w:w="10490" w:type="dxa"/>
        <w:tblInd w:w="108" w:type="dxa"/>
        <w:tblLayout w:type="fixed"/>
        <w:tblLook w:val="04A0"/>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Technology</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8D232F"/>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Pr="006F1BFB" w:rsidRDefault="00AF6E34" w:rsidP="00171825">
      <w:pPr>
        <w:ind w:firstLine="720"/>
        <w:rPr>
          <w:b/>
          <w:i/>
          <w:highlight w:val="yellow"/>
        </w:rPr>
      </w:pPr>
      <w:r w:rsidRPr="006F1BFB">
        <w:rPr>
          <w:b/>
          <w:i/>
          <w:highlight w:val="yellow"/>
        </w:rPr>
        <w:t xml:space="preserve">Generally, across </w:t>
      </w:r>
      <w:r w:rsidR="006F1BFB" w:rsidRPr="006F1BFB">
        <w:rPr>
          <w:b/>
          <w:i/>
          <w:highlight w:val="yellow"/>
        </w:rPr>
        <w:t xml:space="preserve">the dimensions, felt that the measures </w:t>
      </w:r>
      <w:proofErr w:type="gramStart"/>
      <w:r w:rsidR="006F1BFB" w:rsidRPr="006F1BFB">
        <w:rPr>
          <w:b/>
          <w:i/>
          <w:highlight w:val="yellow"/>
        </w:rPr>
        <w:t>of  the</w:t>
      </w:r>
      <w:proofErr w:type="gramEnd"/>
      <w:r w:rsidR="006F1BFB" w:rsidRPr="006F1BFB">
        <w:rPr>
          <w:b/>
          <w:i/>
          <w:highlight w:val="yellow"/>
        </w:rPr>
        <w:t xml:space="preserve"> levels needed a bit more consistency e.g. methods, information, first mentions of CSPA are in early implementation rather than Pre Implementation.</w:t>
      </w:r>
    </w:p>
    <w:p w:rsidR="006F1BFB" w:rsidRPr="006F1BFB" w:rsidRDefault="006F1BFB" w:rsidP="00171825">
      <w:pPr>
        <w:ind w:firstLine="720"/>
        <w:rPr>
          <w:b/>
          <w:i/>
        </w:rPr>
      </w:pPr>
      <w:r w:rsidRPr="006F1BFB">
        <w:rPr>
          <w:b/>
          <w:i/>
          <w:highlight w:val="yellow"/>
        </w:rPr>
        <w:t>In Technology, there should be some mention of the infrastructure/technology adopted allowing ‘plug and play’</w:t>
      </w: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ind w:firstLine="720"/>
        <w:rPr>
          <w:b/>
        </w:rPr>
      </w:pPr>
    </w:p>
    <w:p w:rsidR="00FD06E2" w:rsidRDefault="00FD06E2">
      <w:pPr>
        <w:rPr>
          <w:b/>
        </w:rPr>
      </w:pPr>
      <w:r>
        <w:rPr>
          <w:b/>
        </w:rPr>
        <w:br w:type="page"/>
      </w:r>
    </w:p>
    <w:p w:rsidR="00171825" w:rsidRDefault="00171825" w:rsidP="008D232F">
      <w:pPr>
        <w:rPr>
          <w:b/>
        </w:rPr>
      </w:pPr>
      <w:r>
        <w:rPr>
          <w:b/>
        </w:rPr>
        <w:t>FINALLY (across all standards)</w:t>
      </w:r>
    </w:p>
    <w:p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rsidP="00FD06E2">
      <w:pPr>
        <w:pStyle w:val="Heading2"/>
      </w:pPr>
      <w:r>
        <w:t xml:space="preserve">Definitions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 The Open Group Architecture Framework (TOGAF</w:t>
      </w:r>
      <w:proofErr w:type="gramStart"/>
      <w:r w:rsidRPr="00167BDC">
        <w:rPr>
          <w:rFonts w:ascii="Calibri" w:eastAsia="Times New Roman" w:hAnsi="Calibri" w:cs="Times New Roman"/>
          <w:color w:val="000000"/>
          <w:lang w:val="en-US" w:eastAsia="nb-NO"/>
        </w:rPr>
        <w:t>)</w:t>
      </w:r>
      <w:proofErr w:type="gramEnd"/>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rsidR="00FD06E2" w:rsidRDefault="00FD06E2" w:rsidP="008D232F">
      <w:pPr>
        <w:rPr>
          <w:b/>
          <w:lang w:val="en-US"/>
        </w:rPr>
      </w:pPr>
    </w:p>
    <w:p w:rsidR="00FD06E2" w:rsidRDefault="00FD06E2" w:rsidP="008D232F">
      <w:pPr>
        <w:rPr>
          <w:b/>
          <w:lang w:val="en-US"/>
        </w:rPr>
      </w:pPr>
    </w:p>
    <w:p w:rsidR="00FD06E2" w:rsidRDefault="00FD06E2" w:rsidP="00FD06E2">
      <w:pPr>
        <w:pStyle w:val="Heading2"/>
      </w:pPr>
      <w:r>
        <w:t>Abbreviations</w:t>
      </w:r>
    </w:p>
    <w:p w:rsidR="00FD06E2" w:rsidRDefault="00FD06E2" w:rsidP="00FD06E2">
      <w:pPr>
        <w:pStyle w:val="ListParagraph"/>
        <w:numPr>
          <w:ilvl w:val="0"/>
          <w:numId w:val="2"/>
        </w:numPr>
      </w:pPr>
      <w:r>
        <w:t>IT – Information Technology</w:t>
      </w:r>
    </w:p>
    <w:p w:rsidR="00FD06E2" w:rsidRDefault="00FD06E2" w:rsidP="00FD06E2">
      <w:pPr>
        <w:pStyle w:val="ListParagraph"/>
        <w:numPr>
          <w:ilvl w:val="0"/>
          <w:numId w:val="2"/>
        </w:numPr>
      </w:pPr>
      <w:r>
        <w:t>CSPA – Common Statistical Production Architecture</w:t>
      </w:r>
    </w:p>
    <w:p w:rsidR="00FD06E2" w:rsidRDefault="00FD06E2" w:rsidP="00FD06E2">
      <w:pPr>
        <w:pStyle w:val="ListParagraph"/>
        <w:numPr>
          <w:ilvl w:val="0"/>
          <w:numId w:val="2"/>
        </w:numPr>
      </w:pPr>
      <w:r>
        <w:t>GAMSO – Generic Activity Model for Statistical Organisations</w:t>
      </w:r>
    </w:p>
    <w:p w:rsidR="00FD06E2" w:rsidRDefault="00FD06E2" w:rsidP="00FD06E2">
      <w:pPr>
        <w:pStyle w:val="ListParagraph"/>
        <w:numPr>
          <w:ilvl w:val="0"/>
          <w:numId w:val="2"/>
        </w:numPr>
      </w:pPr>
      <w:r>
        <w:t>GSBPM – Generic Statistical Business Process Model</w:t>
      </w:r>
    </w:p>
    <w:p w:rsidR="00FD06E2" w:rsidRDefault="00FD06E2" w:rsidP="00FD06E2">
      <w:pPr>
        <w:pStyle w:val="ListParagraph"/>
        <w:numPr>
          <w:ilvl w:val="0"/>
          <w:numId w:val="2"/>
        </w:numPr>
      </w:pPr>
      <w:r>
        <w:t>GSIM – Generic Statistical Information Model</w:t>
      </w:r>
    </w:p>
    <w:p w:rsidR="00FD06E2" w:rsidRPr="00FD06E2" w:rsidRDefault="00FD06E2" w:rsidP="008D232F">
      <w:pPr>
        <w:pStyle w:val="ListParagraph"/>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E34" w:rsidRDefault="00AF6E34" w:rsidP="00C46144">
      <w:pPr>
        <w:spacing w:after="0" w:line="240" w:lineRule="auto"/>
      </w:pPr>
      <w:r>
        <w:separator/>
      </w:r>
    </w:p>
  </w:endnote>
  <w:endnote w:type="continuationSeparator" w:id="0">
    <w:p w:rsidR="00AF6E34" w:rsidRDefault="00AF6E34" w:rsidP="00C461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E34" w:rsidRDefault="00AF6E34" w:rsidP="00C46144">
      <w:pPr>
        <w:spacing w:after="0" w:line="240" w:lineRule="auto"/>
      </w:pPr>
      <w:r>
        <w:separator/>
      </w:r>
    </w:p>
  </w:footnote>
  <w:footnote w:type="continuationSeparator" w:id="0">
    <w:p w:rsidR="00AF6E34" w:rsidRDefault="00AF6E34" w:rsidP="00C46144">
      <w:pPr>
        <w:spacing w:after="0" w:line="240" w:lineRule="auto"/>
      </w:pPr>
      <w:r>
        <w:continuationSeparator/>
      </w:r>
    </w:p>
  </w:footnote>
  <w:footnote w:id="1">
    <w:p w:rsidR="00AF6E34" w:rsidRPr="00C46144" w:rsidRDefault="00AF6E34">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1"/>
    <w:footnote w:id="0"/>
  </w:footnotePr>
  <w:endnotePr>
    <w:endnote w:id="-1"/>
    <w:endnote w:id="0"/>
  </w:endnotePr>
  <w:compat/>
  <w:rsids>
    <w:rsidRoot w:val="005670FF"/>
    <w:rsid w:val="00002486"/>
    <w:rsid w:val="0000353A"/>
    <w:rsid w:val="0000443A"/>
    <w:rsid w:val="0003031D"/>
    <w:rsid w:val="000C5878"/>
    <w:rsid w:val="000D7AED"/>
    <w:rsid w:val="00133456"/>
    <w:rsid w:val="00167BDC"/>
    <w:rsid w:val="00171825"/>
    <w:rsid w:val="00174463"/>
    <w:rsid w:val="00180408"/>
    <w:rsid w:val="001A3991"/>
    <w:rsid w:val="001E0CA2"/>
    <w:rsid w:val="00243A17"/>
    <w:rsid w:val="0025188F"/>
    <w:rsid w:val="002B436A"/>
    <w:rsid w:val="002D4C7D"/>
    <w:rsid w:val="002D74BF"/>
    <w:rsid w:val="002F3E76"/>
    <w:rsid w:val="00320E53"/>
    <w:rsid w:val="003220EC"/>
    <w:rsid w:val="003237CE"/>
    <w:rsid w:val="0032503C"/>
    <w:rsid w:val="00336904"/>
    <w:rsid w:val="00364771"/>
    <w:rsid w:val="00365081"/>
    <w:rsid w:val="003723DB"/>
    <w:rsid w:val="00372CBB"/>
    <w:rsid w:val="0039221A"/>
    <w:rsid w:val="004453B8"/>
    <w:rsid w:val="0046141E"/>
    <w:rsid w:val="00466CFB"/>
    <w:rsid w:val="004C19DF"/>
    <w:rsid w:val="0053608E"/>
    <w:rsid w:val="005670FF"/>
    <w:rsid w:val="005963AF"/>
    <w:rsid w:val="005B5A77"/>
    <w:rsid w:val="005E6941"/>
    <w:rsid w:val="0064342E"/>
    <w:rsid w:val="00653B84"/>
    <w:rsid w:val="00670098"/>
    <w:rsid w:val="006B1564"/>
    <w:rsid w:val="006E1546"/>
    <w:rsid w:val="006F1BFB"/>
    <w:rsid w:val="00725F88"/>
    <w:rsid w:val="00744023"/>
    <w:rsid w:val="007735E6"/>
    <w:rsid w:val="00787CBF"/>
    <w:rsid w:val="00792728"/>
    <w:rsid w:val="00793D20"/>
    <w:rsid w:val="00797F60"/>
    <w:rsid w:val="007C7FDF"/>
    <w:rsid w:val="00802BE7"/>
    <w:rsid w:val="008216A7"/>
    <w:rsid w:val="008345FD"/>
    <w:rsid w:val="008676F0"/>
    <w:rsid w:val="00893DF4"/>
    <w:rsid w:val="008D232F"/>
    <w:rsid w:val="008E3BF9"/>
    <w:rsid w:val="00922A76"/>
    <w:rsid w:val="00955B2C"/>
    <w:rsid w:val="009739FB"/>
    <w:rsid w:val="009855E3"/>
    <w:rsid w:val="009D5E05"/>
    <w:rsid w:val="009E63D8"/>
    <w:rsid w:val="009F147A"/>
    <w:rsid w:val="00A032E5"/>
    <w:rsid w:val="00A32FED"/>
    <w:rsid w:val="00A42574"/>
    <w:rsid w:val="00A73F33"/>
    <w:rsid w:val="00A853E2"/>
    <w:rsid w:val="00A85AEC"/>
    <w:rsid w:val="00AA462A"/>
    <w:rsid w:val="00AF6E34"/>
    <w:rsid w:val="00B64460"/>
    <w:rsid w:val="00BD23DD"/>
    <w:rsid w:val="00C4528B"/>
    <w:rsid w:val="00C46144"/>
    <w:rsid w:val="00C54435"/>
    <w:rsid w:val="00C9033A"/>
    <w:rsid w:val="00CA1EE0"/>
    <w:rsid w:val="00CE5C0D"/>
    <w:rsid w:val="00CF4790"/>
    <w:rsid w:val="00D969B0"/>
    <w:rsid w:val="00E2586D"/>
    <w:rsid w:val="00E3130B"/>
    <w:rsid w:val="00E34F05"/>
    <w:rsid w:val="00E7382C"/>
    <w:rsid w:val="00F2456D"/>
    <w:rsid w:val="00F73F76"/>
    <w:rsid w:val="00F926FB"/>
    <w:rsid w:val="00FD06E2"/>
    <w:rsid w:val="00FD2A4C"/>
    <w:rsid w:val="00FF19FE"/>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982B0-E971-48AB-B419-934BF360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4767</Words>
  <Characters>27173</Characters>
  <Application>Microsoft Office Word</Application>
  <DocSecurity>0</DocSecurity>
  <Lines>226</Lines>
  <Paragraphs>63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31877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bowlec</cp:lastModifiedBy>
  <cp:revision>3</cp:revision>
  <cp:lastPrinted>2016-06-23T08:04:00Z</cp:lastPrinted>
  <dcterms:created xsi:type="dcterms:W3CDTF">2016-06-28T10:38:00Z</dcterms:created>
  <dcterms:modified xsi:type="dcterms:W3CDTF">2016-06-28T11:01:00Z</dcterms:modified>
</cp:coreProperties>
</file>