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30B" w:rsidRPr="005670FF" w:rsidRDefault="005670FF" w:rsidP="009D5E05">
      <w:pPr>
        <w:pStyle w:val="Overskrift1"/>
        <w:spacing w:before="0"/>
      </w:pPr>
      <w:bookmarkStart w:id="0" w:name="_GoBack"/>
      <w:bookmarkEnd w:id="0"/>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ins w:id="1" w:author="Linnerud, Jenny" w:date="2016-06-20T15:33:00Z">
        <w:r w:rsidR="00755060">
          <w:rPr>
            <w:b/>
            <w:i/>
          </w:rPr>
          <w:t xml:space="preserve"> </w:t>
        </w:r>
        <w:r w:rsidR="00755060" w:rsidRPr="00755060">
          <w:t>(</w:t>
        </w:r>
        <w:r w:rsidR="00755060" w:rsidRPr="0039221A">
          <w:t>Business, Information, Methods, Applications and Technology</w:t>
        </w:r>
        <w:r w:rsidR="00755060">
          <w:t>)</w:t>
        </w:r>
      </w:ins>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commentRangeStart w:id="2"/>
      <w:r w:rsidR="00802BE7" w:rsidRPr="00802BE7">
        <w:rPr>
          <w:i/>
        </w:rPr>
        <w:t xml:space="preserve">HLG-MOS </w:t>
      </w:r>
      <w:r w:rsidRPr="00802BE7">
        <w:rPr>
          <w:i/>
        </w:rPr>
        <w:t>standards</w:t>
      </w:r>
      <w:commentRangeEnd w:id="2"/>
      <w:r w:rsidR="005D2F45">
        <w:rPr>
          <w:rStyle w:val="Merknadsreferanse"/>
        </w:rPr>
        <w:commentReference w:id="2"/>
      </w:r>
      <w:r w:rsidRPr="00802BE7">
        <w:t>:</w:t>
      </w:r>
    </w:p>
    <w:p w:rsidR="005670FF" w:rsidRDefault="005D2F45" w:rsidP="005670FF">
      <w:pPr>
        <w:pStyle w:val="Listeavsnitt"/>
        <w:numPr>
          <w:ilvl w:val="0"/>
          <w:numId w:val="1"/>
        </w:numPr>
      </w:pPr>
      <w:hyperlink r:id="rId10" w:history="1">
        <w:r w:rsidR="005670FF" w:rsidRPr="00A32FED">
          <w:rPr>
            <w:rStyle w:val="Hyperkobling"/>
          </w:rPr>
          <w:t>GAMSO</w:t>
        </w:r>
      </w:hyperlink>
    </w:p>
    <w:p w:rsidR="005670FF" w:rsidRDefault="005D2F45" w:rsidP="005670FF">
      <w:pPr>
        <w:pStyle w:val="Listeavsnitt"/>
        <w:numPr>
          <w:ilvl w:val="0"/>
          <w:numId w:val="1"/>
        </w:numPr>
      </w:pPr>
      <w:hyperlink r:id="rId11" w:history="1">
        <w:r w:rsidR="005670FF" w:rsidRPr="00A85AEC">
          <w:rPr>
            <w:rStyle w:val="Hyperkobling"/>
          </w:rPr>
          <w:t>GSBPM</w:t>
        </w:r>
      </w:hyperlink>
    </w:p>
    <w:p w:rsidR="005670FF" w:rsidRDefault="005D2F45" w:rsidP="005670FF">
      <w:pPr>
        <w:pStyle w:val="Listeavsnitt"/>
        <w:numPr>
          <w:ilvl w:val="0"/>
          <w:numId w:val="1"/>
        </w:numPr>
      </w:pPr>
      <w:hyperlink r:id="rId12" w:history="1">
        <w:r w:rsidR="005670FF" w:rsidRPr="00A85AEC">
          <w:rPr>
            <w:rStyle w:val="Hyperkobling"/>
          </w:rPr>
          <w:t>GSIM</w:t>
        </w:r>
      </w:hyperlink>
    </w:p>
    <w:p w:rsidR="005670FF" w:rsidRDefault="005D2F45" w:rsidP="005670FF">
      <w:pPr>
        <w:pStyle w:val="Listeavsnitt"/>
        <w:numPr>
          <w:ilvl w:val="0"/>
          <w:numId w:val="1"/>
        </w:numPr>
      </w:pPr>
      <w:hyperlink r:id="rId13" w:history="1">
        <w:r w:rsidR="005670FF" w:rsidRPr="00A85AEC">
          <w:rPr>
            <w:rStyle w:val="Hyperkobling"/>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r w:rsidR="00E1798B">
        <w:t>Statistics Norway</w:t>
      </w:r>
    </w:p>
    <w:p w:rsidR="00372CBB" w:rsidRDefault="00372CBB" w:rsidP="00372CBB">
      <w:r>
        <w:t xml:space="preserve">For each </w:t>
      </w:r>
      <w:r w:rsidR="00B64460">
        <w:rPr>
          <w:b/>
        </w:rPr>
        <w:t>T</w:t>
      </w:r>
      <w:r w:rsidR="008345FD">
        <w:rPr>
          <w:b/>
        </w:rPr>
        <w:t xml:space="preserve">ester </w:t>
      </w:r>
      <w:r>
        <w:t>please fill out</w:t>
      </w:r>
    </w:p>
    <w:p w:rsidR="00372CBB" w:rsidRDefault="00372CBB" w:rsidP="00372CBB">
      <w:r>
        <w:t>Name:</w:t>
      </w:r>
      <w:r w:rsidR="00E1798B">
        <w:t xml:space="preserve"> Jon Folkedal</w:t>
      </w:r>
    </w:p>
    <w:p w:rsidR="00372CBB" w:rsidRDefault="00372CBB" w:rsidP="00372CBB">
      <w:r>
        <w:t xml:space="preserve">Email address: </w:t>
      </w:r>
      <w:r w:rsidR="00E1798B">
        <w:t>jfo@ssb.no</w:t>
      </w:r>
    </w:p>
    <w:p w:rsidR="00372CBB" w:rsidRDefault="00372CBB" w:rsidP="00372CBB">
      <w:r>
        <w:t>Main area(s) of expertise (Business, Methods, Information, Applications and/or Technology):</w:t>
      </w:r>
    </w:p>
    <w:p w:rsidR="00B64460" w:rsidRDefault="00E1798B" w:rsidP="00372CBB">
      <w:r>
        <w:t>All, with decreasing weight from left to right.</w:t>
      </w:r>
    </w:p>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Default="00E1798B" w:rsidP="00372CBB">
      <w:r>
        <w:t>GAMSO, GSBPM, GSIM and CSPA</w:t>
      </w:r>
    </w:p>
    <w:p w:rsidR="00372CBB" w:rsidRDefault="00372CBB" w:rsidP="00372CBB">
      <w:r>
        <w:t>Name:</w:t>
      </w:r>
      <w:r w:rsidR="00E1798B">
        <w:t xml:space="preserve"> Hans Viggo Sæbø</w:t>
      </w:r>
    </w:p>
    <w:p w:rsidR="00372CBB" w:rsidRDefault="00372CBB" w:rsidP="00372CBB">
      <w:r>
        <w:t xml:space="preserve">Email address: </w:t>
      </w:r>
      <w:r w:rsidR="00E1798B">
        <w:t>hvs@ssb.no</w:t>
      </w:r>
    </w:p>
    <w:p w:rsidR="00372CBB" w:rsidRDefault="00372CBB" w:rsidP="00372CBB">
      <w:r>
        <w:t>Main area(s) of expertise (Business, Methods, Information, Applications and/or Technology):</w:t>
      </w:r>
    </w:p>
    <w:p w:rsidR="00372CBB" w:rsidRDefault="005D2F45" w:rsidP="00372CBB">
      <w:r>
        <w:t xml:space="preserve">All, with </w:t>
      </w:r>
      <w:r w:rsidR="00045686">
        <w:t>de</w:t>
      </w:r>
      <w:r>
        <w:t xml:space="preserve">creasing weight from </w:t>
      </w:r>
      <w:r w:rsidR="00045686">
        <w:t>left to right</w:t>
      </w:r>
      <w:r>
        <w:t>.</w:t>
      </w:r>
    </w:p>
    <w:p w:rsidR="00372CBB" w:rsidRDefault="00372CBB" w:rsidP="00372CBB">
      <w:r>
        <w:t>HLG-MOS standard(s</w:t>
      </w:r>
      <w:r w:rsidRPr="008345FD">
        <w:rPr>
          <w:b/>
        </w:rPr>
        <w:t xml:space="preserve">) </w:t>
      </w:r>
      <w:r w:rsidR="008345FD" w:rsidRPr="008345FD">
        <w:rPr>
          <w:b/>
        </w:rPr>
        <w:t>tested</w:t>
      </w:r>
      <w:r>
        <w:t xml:space="preserve"> (GAMSO, GSBPM, GSIM and/or CSPA)</w:t>
      </w:r>
    </w:p>
    <w:p w:rsidR="00372CBB" w:rsidRDefault="00E1798B" w:rsidP="00372CBB">
      <w:r>
        <w:t>GAMSO and GSBPM</w:t>
      </w:r>
    </w:p>
    <w:p w:rsidR="00F2456D" w:rsidRDefault="00F2456D" w:rsidP="00372CBB"/>
    <w:p w:rsidR="00F2456D" w:rsidRDefault="00F2456D" w:rsidP="00372CBB"/>
    <w:p w:rsidR="00372CBB" w:rsidRDefault="00372CBB" w:rsidP="00372CBB">
      <w:r>
        <w:lastRenderedPageBreak/>
        <w:t>Name:</w:t>
      </w:r>
      <w:r w:rsidR="00E1798B">
        <w:t xml:space="preserve"> Trygve Falch</w:t>
      </w:r>
    </w:p>
    <w:p w:rsidR="00372CBB" w:rsidRDefault="00372CBB" w:rsidP="00372CBB">
      <w:r>
        <w:t xml:space="preserve">Email address: </w:t>
      </w:r>
      <w:r w:rsidR="00E1798B">
        <w:t>trf@ssb.no</w:t>
      </w:r>
    </w:p>
    <w:p w:rsidR="00372CBB" w:rsidRDefault="00372CBB" w:rsidP="00372CBB">
      <w:r>
        <w:t>Main area(s) of expertise (Business, Methods, Information, Applications and/or Technology):</w:t>
      </w:r>
    </w:p>
    <w:p w:rsidR="00372CBB" w:rsidRDefault="00E1798B" w:rsidP="00372CBB">
      <w:r>
        <w:t>All, with increasing weight from left to right</w:t>
      </w:r>
    </w:p>
    <w:p w:rsidR="00372CBB" w:rsidRDefault="00372CBB" w:rsidP="00372CBB">
      <w:r>
        <w:t xml:space="preserve">HLG-MOS standard(s) </w:t>
      </w:r>
      <w:r w:rsidR="008345FD" w:rsidRPr="008345FD">
        <w:rPr>
          <w:b/>
        </w:rPr>
        <w:t>tested</w:t>
      </w:r>
      <w:r>
        <w:t xml:space="preserve"> (GAMSO, GSBPM, GSIM and/or CSPA)</w:t>
      </w:r>
    </w:p>
    <w:p w:rsidR="00E1798B" w:rsidRDefault="00E1798B" w:rsidP="00372CBB">
      <w:r>
        <w:t>GSIM and CSPA</w:t>
      </w:r>
    </w:p>
    <w:p w:rsidR="009F147A" w:rsidRDefault="009F147A" w:rsidP="009F147A">
      <w:pPr>
        <w:pStyle w:val="Overskrift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rsidR="00FD06E2" w:rsidRDefault="00FD06E2" w:rsidP="005E6941">
      <w:pPr>
        <w:rPr>
          <w:b/>
        </w:rPr>
      </w:pPr>
    </w:p>
    <w:p w:rsidR="005E6941" w:rsidRPr="008345FD" w:rsidRDefault="005E6941" w:rsidP="00EB07B4">
      <w:pPr>
        <w:rPr>
          <w:b/>
        </w:rPr>
      </w:pPr>
      <w:r w:rsidRPr="008345FD">
        <w:rPr>
          <w:b/>
        </w:rPr>
        <w:t>Questions for Testers on the Level names and descriptions:</w:t>
      </w:r>
    </w:p>
    <w:p w:rsidR="005E6941" w:rsidRPr="008345FD" w:rsidRDefault="005E6941" w:rsidP="00EB07B4">
      <w:pPr>
        <w:rPr>
          <w:b/>
        </w:rPr>
      </w:pPr>
      <w:r w:rsidRPr="008345FD">
        <w:rPr>
          <w:b/>
        </w:rPr>
        <w:t xml:space="preserve">Are the descriptions easy to understand? </w:t>
      </w:r>
    </w:p>
    <w:p w:rsidR="005E6941" w:rsidRPr="00045686" w:rsidRDefault="00364DFE" w:rsidP="00EB07B4">
      <w:r w:rsidRPr="00045686">
        <w:t>Yes</w:t>
      </w:r>
    </w:p>
    <w:p w:rsidR="005E6941" w:rsidRPr="008345FD" w:rsidRDefault="005E6941" w:rsidP="00EB07B4">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Pr="00431CE1" w:rsidRDefault="00364DFE" w:rsidP="00EB07B4">
      <w:r>
        <w:t>Yes</w:t>
      </w:r>
      <w:r w:rsidR="00431CE1">
        <w:t>.</w:t>
      </w:r>
      <w:r w:rsidR="00045686">
        <w:t xml:space="preserve"> Choose ‘way’ or ‘manner’ in 4 and 5.</w:t>
      </w:r>
      <w:r w:rsidR="005E6941">
        <w:br w:type="page"/>
      </w:r>
    </w:p>
    <w:p w:rsidR="009F147A" w:rsidRDefault="009F147A" w:rsidP="009F147A">
      <w:pPr>
        <w:pStyle w:val="Overskrift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w:t>
            </w:r>
            <w:del w:id="3" w:author="Linnerud, Jenny" w:date="2016-06-20T09:13:00Z">
              <w:r w:rsidRPr="0000353A" w:rsidDel="006C12C0">
                <w:rPr>
                  <w:rFonts w:ascii="Arial" w:eastAsia="Times New Roman" w:hAnsi="Arial" w:cs="Arial"/>
                  <w:color w:val="333333"/>
                  <w:sz w:val="21"/>
                  <w:szCs w:val="21"/>
                  <w:lang w:val="en-US" w:eastAsia="nb-NO"/>
                </w:rPr>
                <w:delText xml:space="preserve">the management of </w:delText>
              </w:r>
            </w:del>
            <w:r w:rsidRPr="0000353A">
              <w:rPr>
                <w:rFonts w:ascii="Arial" w:eastAsia="Times New Roman" w:hAnsi="Arial" w:cs="Arial"/>
                <w:color w:val="333333"/>
                <w:sz w:val="21"/>
                <w:szCs w:val="21"/>
                <w:lang w:val="en-US" w:eastAsia="nb-NO"/>
              </w:rPr>
              <w:t>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quality management,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commentRangeStart w:id="4"/>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commentRangeEnd w:id="4"/>
            <w:r w:rsidR="005D2F45">
              <w:rPr>
                <w:rStyle w:val="Merknadsreferanse"/>
              </w:rPr>
              <w:commentReference w:id="4"/>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tnotereferans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861FA9" w:rsidRPr="008B0184" w:rsidRDefault="00364DFE" w:rsidP="005E6941">
      <w:r w:rsidRPr="008B0184">
        <w:t>Methods</w:t>
      </w:r>
      <w:r w:rsidR="00431CE1" w:rsidRPr="008B0184">
        <w:t xml:space="preserve"> will be difficult to assess with so many different types. </w:t>
      </w:r>
    </w:p>
    <w:p w:rsidR="00861FA9" w:rsidRDefault="005E6941" w:rsidP="00861FA9">
      <w:pPr>
        <w:rPr>
          <w:b/>
        </w:rPr>
      </w:pPr>
      <w:r w:rsidRPr="00861FA9">
        <w:rPr>
          <w:b/>
        </w:rPr>
        <w:t>Are the Dimensions sufficiently distinct?</w:t>
      </w:r>
    </w:p>
    <w:p w:rsidR="008B0184" w:rsidRPr="008B0184" w:rsidRDefault="008B0184" w:rsidP="00861FA9">
      <w:r w:rsidRPr="008B0184">
        <w:t xml:space="preserve">One of our testers said </w:t>
      </w:r>
      <w:proofErr w:type="gramStart"/>
      <w:r w:rsidRPr="008B0184">
        <w:t>Yes</w:t>
      </w:r>
      <w:proofErr w:type="gramEnd"/>
      <w:r w:rsidRPr="008B0184">
        <w:t xml:space="preserve">. </w:t>
      </w:r>
    </w:p>
    <w:p w:rsidR="008B0184" w:rsidRPr="008B0184" w:rsidRDefault="008B0184" w:rsidP="00861FA9">
      <w:r w:rsidRPr="008B0184">
        <w:t>The other two said the following:</w:t>
      </w:r>
    </w:p>
    <w:p w:rsidR="00861FA9" w:rsidRPr="008B0184" w:rsidRDefault="008B0184" w:rsidP="00861FA9">
      <w:pPr>
        <w:pStyle w:val="Listeavsnitt"/>
        <w:numPr>
          <w:ilvl w:val="0"/>
          <w:numId w:val="3"/>
        </w:numPr>
      </w:pPr>
      <w:r>
        <w:t>IT methods might</w:t>
      </w:r>
      <w:r w:rsidR="00861FA9" w:rsidRPr="008B0184">
        <w:t xml:space="preserve"> be more relevant in Applications and/or Technology.</w:t>
      </w:r>
    </w:p>
    <w:p w:rsidR="00861FA9" w:rsidRPr="008B0184" w:rsidRDefault="008B0184" w:rsidP="00861FA9">
      <w:pPr>
        <w:pStyle w:val="Listeavsnitt"/>
        <w:numPr>
          <w:ilvl w:val="0"/>
          <w:numId w:val="3"/>
        </w:numPr>
      </w:pPr>
      <w:r>
        <w:t>Process methods might</w:t>
      </w:r>
      <w:r w:rsidR="00861FA9" w:rsidRPr="008B0184">
        <w:t xml:space="preserve"> be more relevant in Business.</w:t>
      </w:r>
    </w:p>
    <w:p w:rsidR="005E6941" w:rsidRPr="008B0184" w:rsidRDefault="00861FA9" w:rsidP="005E6941">
      <w:pPr>
        <w:pStyle w:val="Listeavsnitt"/>
        <w:numPr>
          <w:ilvl w:val="0"/>
          <w:numId w:val="3"/>
        </w:numPr>
      </w:pPr>
      <w:r w:rsidRPr="008B0184">
        <w:t>Statistical methods and quality management methods are OK</w:t>
      </w:r>
    </w:p>
    <w:p w:rsidR="006E1546" w:rsidRDefault="006E1546" w:rsidP="006E1546">
      <w:pPr>
        <w:pStyle w:val="Listeavsnitt"/>
        <w:numPr>
          <w:ilvl w:val="0"/>
          <w:numId w:val="2"/>
        </w:numPr>
        <w:sectPr w:rsidR="006E1546" w:rsidSect="009F147A">
          <w:pgSz w:w="11906" w:h="16838"/>
          <w:pgMar w:top="851" w:right="707" w:bottom="426" w:left="709" w:header="708" w:footer="708" w:gutter="0"/>
          <w:cols w:space="708"/>
          <w:docGrid w:linePitch="360"/>
        </w:sectPr>
      </w:pPr>
    </w:p>
    <w:p w:rsidR="009F147A" w:rsidRDefault="009F147A" w:rsidP="0003031D">
      <w:pPr>
        <w:pStyle w:val="Overskrift2"/>
        <w:spacing w:before="0" w:after="120" w:line="240" w:lineRule="auto"/>
      </w:pPr>
      <w:r>
        <w:lastRenderedPageBreak/>
        <w:t xml:space="preserve">GAMSO </w:t>
      </w:r>
      <w:r w:rsidR="000C5878">
        <w:t>Self-</w:t>
      </w:r>
      <w:r>
        <w:t>Assessment Criteria</w:t>
      </w:r>
    </w:p>
    <w:tbl>
      <w:tblPr>
        <w:tblW w:w="1548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5"/>
        <w:gridCol w:w="2844"/>
        <w:gridCol w:w="2844"/>
        <w:gridCol w:w="2844"/>
        <w:gridCol w:w="2844"/>
        <w:gridCol w:w="2844"/>
      </w:tblGrid>
      <w:tr w:rsidR="00653B84" w:rsidRPr="0000353A" w:rsidTr="003A62BB">
        <w:trPr>
          <w:trHeight w:val="743"/>
        </w:trPr>
        <w:tc>
          <w:tcPr>
            <w:tcW w:w="1265" w:type="dxa"/>
            <w:shd w:val="clear" w:color="auto" w:fill="auto"/>
            <w:tcMar>
              <w:left w:w="23" w:type="dxa"/>
              <w:right w:w="23" w:type="dxa"/>
            </w:tcMar>
            <w:vAlign w:val="center"/>
            <w:hideMark/>
          </w:tcPr>
          <w:p w:rsidR="00653B84" w:rsidRPr="004C78A0" w:rsidRDefault="00653B84" w:rsidP="0000353A">
            <w:pPr>
              <w:spacing w:after="120" w:line="240" w:lineRule="auto"/>
              <w:jc w:val="right"/>
              <w:rPr>
                <w:rFonts w:ascii="Arial" w:eastAsia="Times New Roman" w:hAnsi="Arial" w:cs="Arial"/>
                <w:b/>
                <w:bCs/>
                <w:sz w:val="20"/>
                <w:szCs w:val="20"/>
                <w:lang w:eastAsia="en-GB"/>
              </w:rPr>
            </w:pPr>
            <w:r w:rsidRPr="004C78A0">
              <w:rPr>
                <w:rFonts w:ascii="Arial" w:eastAsia="Times New Roman" w:hAnsi="Arial" w:cs="Arial"/>
                <w:b/>
                <w:bCs/>
                <w:sz w:val="20"/>
                <w:szCs w:val="20"/>
                <w:lang w:eastAsia="en-GB"/>
              </w:rPr>
              <w:t>  Levels</w:t>
            </w:r>
          </w:p>
          <w:p w:rsidR="00653B84" w:rsidRPr="0000353A" w:rsidRDefault="00653B84" w:rsidP="0000353A">
            <w:pPr>
              <w:spacing w:after="120" w:line="240" w:lineRule="auto"/>
              <w:jc w:val="center"/>
              <w:rPr>
                <w:rFonts w:ascii="Arial" w:eastAsia="Times New Roman" w:hAnsi="Arial" w:cs="Arial"/>
                <w:b/>
                <w:bCs/>
                <w:lang w:eastAsia="en-GB"/>
              </w:rPr>
            </w:pPr>
            <w:r w:rsidRPr="004C78A0">
              <w:rPr>
                <w:rFonts w:ascii="Arial" w:eastAsia="Times New Roman" w:hAnsi="Arial" w:cs="Arial"/>
                <w:b/>
                <w:bCs/>
                <w:sz w:val="20"/>
                <w:szCs w:val="20"/>
                <w:lang w:eastAsia="en-GB"/>
              </w:rPr>
              <w:t>Dimensions</w:t>
            </w:r>
          </w:p>
        </w:tc>
        <w:tc>
          <w:tcPr>
            <w:tcW w:w="2844"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3A62BB">
        <w:trPr>
          <w:trHeight w:val="111"/>
        </w:trPr>
        <w:tc>
          <w:tcPr>
            <w:tcW w:w="1265"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44"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844"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tc>
        <w:tc>
          <w:tcPr>
            <w:tcW w:w="2844"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844"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844" w:type="dxa"/>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3A62BB">
        <w:trPr>
          <w:trHeight w:val="111"/>
        </w:trPr>
        <w:tc>
          <w:tcPr>
            <w:tcW w:w="1265"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as corporate capability elements. </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rsidTr="003A62BB">
        <w:trPr>
          <w:trHeight w:val="111"/>
        </w:trPr>
        <w:tc>
          <w:tcPr>
            <w:tcW w:w="1265"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created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w:t>
            </w:r>
            <w:r w:rsidRPr="0000353A">
              <w:rPr>
                <w:rFonts w:ascii="Arial" w:eastAsia="Times New Roman" w:hAnsi="Arial" w:cs="Arial"/>
                <w:sz w:val="20"/>
                <w:szCs w:val="20"/>
                <w:lang w:eastAsia="en-GB"/>
              </w:rPr>
              <w:lastRenderedPageBreak/>
              <w:t>unaware of this potential</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lastRenderedPageBreak/>
              <w:t>product/process information.</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resources are being developed and used   in more than one product/ process/ activity,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 /phases.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844"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3A62BB">
        <w:trPr>
          <w:trHeight w:val="111"/>
        </w:trPr>
        <w:tc>
          <w:tcPr>
            <w:tcW w:w="1265"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44"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44"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3A62BB">
        <w:trPr>
          <w:trHeight w:val="111"/>
        </w:trPr>
        <w:tc>
          <w:tcPr>
            <w:tcW w:w="1265"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few individuals are becoming interested in the potential value of planning, developing. </w:t>
            </w:r>
            <w:proofErr w:type="gramStart"/>
            <w:r w:rsidRPr="0000353A">
              <w:rPr>
                <w:rFonts w:ascii="Arial" w:eastAsia="Times New Roman" w:hAnsi="Arial" w:cs="Arial"/>
                <w:sz w:val="20"/>
                <w:szCs w:val="20"/>
                <w:lang w:eastAsia="en-GB"/>
              </w:rPr>
              <w:t>monitoring</w:t>
            </w:r>
            <w:proofErr w:type="gramEnd"/>
            <w:r w:rsidRPr="0000353A">
              <w:rPr>
                <w:rFonts w:ascii="Arial" w:eastAsia="Times New Roman" w:hAnsi="Arial" w:cs="Arial"/>
                <w:sz w:val="20"/>
                <w:szCs w:val="20"/>
                <w:lang w:eastAsia="en-GB"/>
              </w:rPr>
              <w:t xml:space="preserve"> and supporting applications for 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w:t>
            </w:r>
            <w:proofErr w:type="gramStart"/>
            <w:r w:rsidRPr="0000353A">
              <w:rPr>
                <w:rFonts w:ascii="Arial" w:eastAsia="Times New Roman" w:hAnsi="Arial" w:cs="Arial"/>
                <w:sz w:val="20"/>
                <w:szCs w:val="20"/>
                <w:lang w:eastAsia="en-GB"/>
              </w:rPr>
              <w:t>  potential</w:t>
            </w:r>
            <w:proofErr w:type="gramEnd"/>
            <w:r w:rsidRPr="0000353A">
              <w:rPr>
                <w:rFonts w:ascii="Arial" w:eastAsia="Times New Roman" w:hAnsi="Arial" w:cs="Arial"/>
                <w:sz w:val="20"/>
                <w:szCs w:val="20"/>
                <w:lang w:eastAsia="en-GB"/>
              </w:rPr>
              <w:t xml:space="preserve">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rsidTr="003A62BB">
        <w:trPr>
          <w:trHeight w:val="111"/>
        </w:trPr>
        <w:tc>
          <w:tcPr>
            <w:tcW w:w="1265"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844"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3031D">
          <w:pgSz w:w="16838" w:h="11906" w:orient="landscape"/>
          <w:pgMar w:top="426" w:right="851" w:bottom="567" w:left="426" w:header="708" w:footer="708" w:gutter="0"/>
          <w:cols w:space="708"/>
          <w:docGrid w:linePitch="360"/>
        </w:sectPr>
      </w:pPr>
    </w:p>
    <w:p w:rsidR="007C7FDF" w:rsidRDefault="007C7FDF" w:rsidP="007C7FDF">
      <w:pPr>
        <w:pStyle w:val="Overskrift2"/>
      </w:pPr>
      <w:r>
        <w:lastRenderedPageBreak/>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rsidTr="007C7FDF">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Pr>
          <w:p w:rsidR="007C7FDF" w:rsidRPr="0000353A" w:rsidRDefault="00F95E3B" w:rsidP="00002486">
            <w:pPr>
              <w:jc w:val="center"/>
              <w:rPr>
                <w:rFonts w:ascii="Arial" w:hAnsi="Arial" w:cs="Arial"/>
                <w:lang w:val="en-US"/>
              </w:rPr>
            </w:pPr>
            <w:r>
              <w:rPr>
                <w:rFonts w:ascii="Arial" w:hAnsi="Arial" w:cs="Arial"/>
                <w:lang w:val="en-US"/>
              </w:rPr>
              <w:t>Initial</w:t>
            </w:r>
          </w:p>
        </w:tc>
        <w:tc>
          <w:tcPr>
            <w:tcW w:w="1701" w:type="dxa"/>
          </w:tcPr>
          <w:p w:rsidR="007C7FDF" w:rsidRPr="0000353A" w:rsidRDefault="00407440" w:rsidP="00002486">
            <w:pPr>
              <w:jc w:val="center"/>
              <w:rPr>
                <w:rFonts w:ascii="Arial" w:hAnsi="Arial" w:cs="Arial"/>
                <w:lang w:val="en-US"/>
              </w:rPr>
            </w:pPr>
            <w:r>
              <w:rPr>
                <w:rFonts w:ascii="Arial" w:hAnsi="Arial" w:cs="Arial"/>
                <w:lang w:val="en-US"/>
              </w:rPr>
              <w:t>Early</w:t>
            </w:r>
          </w:p>
        </w:tc>
        <w:tc>
          <w:tcPr>
            <w:tcW w:w="5670" w:type="dxa"/>
          </w:tcPr>
          <w:p w:rsidR="003A62BB" w:rsidRPr="00882CF4" w:rsidRDefault="003A62BB" w:rsidP="003A62BB">
            <w:pPr>
              <w:rPr>
                <w:rFonts w:ascii="Arial" w:hAnsi="Arial" w:cs="Arial"/>
                <w:lang w:val="en-US"/>
              </w:rPr>
            </w:pPr>
            <w:r>
              <w:rPr>
                <w:rFonts w:ascii="Arial" w:hAnsi="Arial" w:cs="Arial"/>
                <w:lang w:val="en-US"/>
              </w:rPr>
              <w:t>More support in n</w:t>
            </w:r>
            <w:r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Pr="00882CF4">
              <w:rPr>
                <w:rFonts w:ascii="Arial" w:hAnsi="Arial" w:cs="Arial"/>
                <w:lang w:val="en-US"/>
              </w:rPr>
              <w:t>on</w:t>
            </w:r>
            <w:proofErr w:type="spellEnd"/>
          </w:p>
          <w:p w:rsidR="003A62BB" w:rsidRPr="00882CF4" w:rsidRDefault="003A62BB" w:rsidP="003A62BB">
            <w:pPr>
              <w:rPr>
                <w:rFonts w:ascii="Arial" w:hAnsi="Arial" w:cs="Arial"/>
                <w:lang w:val="en-US"/>
              </w:rPr>
            </w:pPr>
            <w:r>
              <w:rPr>
                <w:rFonts w:ascii="Arial" w:hAnsi="Arial" w:cs="Arial"/>
                <w:lang w:val="en-US"/>
              </w:rPr>
              <w:t>LEAN</w:t>
            </w:r>
          </w:p>
          <w:p w:rsidR="003A62BB"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Default="003A62BB" w:rsidP="003A62BB">
            <w:pPr>
              <w:rPr>
                <w:rFonts w:ascii="Arial" w:hAnsi="Arial" w:cs="Arial"/>
                <w:lang w:val="en-US"/>
              </w:rPr>
            </w:pPr>
            <w:r>
              <w:rPr>
                <w:rFonts w:ascii="Arial" w:hAnsi="Arial" w:cs="Arial"/>
                <w:lang w:val="en-US"/>
              </w:rPr>
              <w:t>Increase awareness.</w:t>
            </w:r>
          </w:p>
          <w:p w:rsidR="003A62BB" w:rsidRDefault="003A62BB" w:rsidP="003A62BB">
            <w:pPr>
              <w:rPr>
                <w:rFonts w:ascii="Arial" w:hAnsi="Arial" w:cs="Arial"/>
                <w:lang w:val="en-US"/>
              </w:rPr>
            </w:pPr>
            <w:r>
              <w:rPr>
                <w:rFonts w:ascii="Arial" w:hAnsi="Arial" w:cs="Arial"/>
                <w:lang w:val="en-US"/>
              </w:rPr>
              <w:t>Identify target groups.</w:t>
            </w:r>
          </w:p>
          <w:p w:rsidR="003A62BB" w:rsidRDefault="003A62BB" w:rsidP="003A62BB">
            <w:pPr>
              <w:rPr>
                <w:rFonts w:ascii="Arial" w:hAnsi="Arial" w:cs="Arial"/>
                <w:lang w:val="en-US"/>
              </w:rPr>
            </w:pPr>
            <w:r>
              <w:rPr>
                <w:rFonts w:ascii="Arial" w:hAnsi="Arial" w:cs="Arial"/>
                <w:lang w:val="en-US"/>
              </w:rPr>
              <w:t>Communicate with target groups.</w:t>
            </w:r>
          </w:p>
          <w:p w:rsidR="00407440" w:rsidRPr="0000353A" w:rsidRDefault="00407440" w:rsidP="005B5A77">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r w:rsidR="00877950">
              <w:rPr>
                <w:rFonts w:ascii="Arial" w:hAnsi="Arial" w:cs="Arial"/>
                <w:lang w:val="en-US"/>
              </w:rPr>
              <w:t>*</w:t>
            </w:r>
          </w:p>
        </w:tc>
        <w:tc>
          <w:tcPr>
            <w:tcW w:w="1701" w:type="dxa"/>
          </w:tcPr>
          <w:p w:rsidR="007C7FDF" w:rsidRPr="0000353A" w:rsidRDefault="00F95E3B" w:rsidP="00002486">
            <w:pPr>
              <w:jc w:val="center"/>
              <w:rPr>
                <w:rFonts w:ascii="Arial" w:hAnsi="Arial" w:cs="Arial"/>
                <w:lang w:val="en-US"/>
              </w:rPr>
            </w:pPr>
            <w:r>
              <w:rPr>
                <w:rFonts w:ascii="Arial" w:hAnsi="Arial" w:cs="Arial"/>
                <w:lang w:val="en-US"/>
              </w:rPr>
              <w:t>Initial</w:t>
            </w:r>
          </w:p>
        </w:tc>
        <w:tc>
          <w:tcPr>
            <w:tcW w:w="1701" w:type="dxa"/>
          </w:tcPr>
          <w:p w:rsidR="007C7FDF" w:rsidRPr="0000353A" w:rsidRDefault="00407440" w:rsidP="00002486">
            <w:pPr>
              <w:jc w:val="center"/>
              <w:rPr>
                <w:rFonts w:ascii="Arial" w:hAnsi="Arial" w:cs="Arial"/>
                <w:lang w:val="en-US"/>
              </w:rPr>
            </w:pPr>
            <w:r>
              <w:rPr>
                <w:rFonts w:ascii="Arial" w:hAnsi="Arial" w:cs="Arial"/>
                <w:lang w:val="en-US"/>
              </w:rPr>
              <w:t>Corporate</w:t>
            </w:r>
          </w:p>
        </w:tc>
        <w:tc>
          <w:tcPr>
            <w:tcW w:w="5670" w:type="dxa"/>
          </w:tcPr>
          <w:p w:rsidR="003A62BB" w:rsidRPr="00882CF4" w:rsidRDefault="003A62BB" w:rsidP="003A62BB">
            <w:pPr>
              <w:rPr>
                <w:rFonts w:ascii="Arial" w:hAnsi="Arial" w:cs="Arial"/>
                <w:lang w:val="en-US"/>
              </w:rPr>
            </w:pPr>
            <w:r>
              <w:rPr>
                <w:rFonts w:ascii="Arial" w:hAnsi="Arial" w:cs="Arial"/>
                <w:lang w:val="en-US"/>
              </w:rPr>
              <w:t>More support in n</w:t>
            </w:r>
            <w:r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Pr="00882CF4">
              <w:rPr>
                <w:rFonts w:ascii="Arial" w:hAnsi="Arial" w:cs="Arial"/>
                <w:lang w:val="en-US"/>
              </w:rPr>
              <w:t>on</w:t>
            </w:r>
            <w:proofErr w:type="spellEnd"/>
          </w:p>
          <w:p w:rsidR="003A62BB"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Default="003A62BB" w:rsidP="003A62BB">
            <w:pPr>
              <w:rPr>
                <w:rFonts w:ascii="Arial" w:hAnsi="Arial" w:cs="Arial"/>
                <w:lang w:val="en-US"/>
              </w:rPr>
            </w:pPr>
            <w:r>
              <w:rPr>
                <w:rFonts w:ascii="Arial" w:hAnsi="Arial" w:cs="Arial"/>
                <w:lang w:val="en-US"/>
              </w:rPr>
              <w:t>Identify target groups.</w:t>
            </w:r>
          </w:p>
          <w:p w:rsidR="007C7FDF" w:rsidRPr="0000353A" w:rsidRDefault="003A62BB" w:rsidP="003A62BB">
            <w:pPr>
              <w:rPr>
                <w:rFonts w:ascii="Arial" w:hAnsi="Arial" w:cs="Arial"/>
                <w:lang w:val="en-US"/>
              </w:rPr>
            </w:pPr>
            <w:r>
              <w:rPr>
                <w:rFonts w:ascii="Arial" w:hAnsi="Arial" w:cs="Arial"/>
                <w:lang w:val="en-US"/>
              </w:rPr>
              <w:t>Communicate with target groups.</w:t>
            </w:r>
          </w:p>
        </w:tc>
      </w:tr>
      <w:tr w:rsidR="007C7FDF" w:rsidRPr="003A62BB"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tcPr>
          <w:p w:rsidR="007C7FDF" w:rsidRPr="0000353A" w:rsidRDefault="00F95E3B" w:rsidP="00002486">
            <w:pPr>
              <w:jc w:val="center"/>
              <w:rPr>
                <w:rFonts w:ascii="Arial" w:hAnsi="Arial" w:cs="Arial"/>
                <w:lang w:val="en-US"/>
              </w:rPr>
            </w:pPr>
            <w:r>
              <w:rPr>
                <w:rFonts w:ascii="Arial" w:hAnsi="Arial" w:cs="Arial"/>
                <w:lang w:val="en-US"/>
              </w:rPr>
              <w:t>Pre</w:t>
            </w:r>
          </w:p>
        </w:tc>
        <w:tc>
          <w:tcPr>
            <w:tcW w:w="1701" w:type="dxa"/>
          </w:tcPr>
          <w:p w:rsidR="007C7FDF" w:rsidRPr="0000353A" w:rsidRDefault="00407440" w:rsidP="00002486">
            <w:pPr>
              <w:jc w:val="center"/>
              <w:rPr>
                <w:rFonts w:ascii="Arial" w:hAnsi="Arial" w:cs="Arial"/>
                <w:lang w:val="en-US"/>
              </w:rPr>
            </w:pPr>
            <w:r>
              <w:rPr>
                <w:rFonts w:ascii="Arial" w:hAnsi="Arial" w:cs="Arial"/>
                <w:lang w:val="en-US"/>
              </w:rPr>
              <w:t>Corporate</w:t>
            </w:r>
          </w:p>
        </w:tc>
        <w:tc>
          <w:tcPr>
            <w:tcW w:w="5670" w:type="dxa"/>
          </w:tcPr>
          <w:p w:rsidR="003A62BB" w:rsidRPr="003A62BB" w:rsidRDefault="003A62BB" w:rsidP="003A62BB">
            <w:pPr>
              <w:rPr>
                <w:rFonts w:ascii="Arial" w:hAnsi="Arial" w:cs="Arial"/>
                <w:lang w:val="fr-FR"/>
              </w:rPr>
            </w:pPr>
            <w:r w:rsidRPr="003A62BB">
              <w:rPr>
                <w:rFonts w:ascii="Arial" w:hAnsi="Arial" w:cs="Arial"/>
                <w:lang w:val="fr-FR"/>
              </w:rPr>
              <w:t xml:space="preserve">Information management </w:t>
            </w:r>
            <w:proofErr w:type="spellStart"/>
            <w:r w:rsidRPr="003A62BB">
              <w:rPr>
                <w:rFonts w:ascii="Arial" w:hAnsi="Arial" w:cs="Arial"/>
                <w:lang w:val="fr-FR"/>
              </w:rPr>
              <w:t>activities</w:t>
            </w:r>
            <w:proofErr w:type="spellEnd"/>
            <w:r w:rsidRPr="003A62BB">
              <w:rPr>
                <w:rFonts w:ascii="Arial" w:hAnsi="Arial" w:cs="Arial"/>
                <w:lang w:val="fr-FR"/>
              </w:rPr>
              <w:t xml:space="preserve"> in Modernisation Program</w:t>
            </w:r>
          </w:p>
          <w:p w:rsidR="007C7FDF" w:rsidRPr="003A62BB" w:rsidRDefault="007C7FDF" w:rsidP="005B5A77">
            <w:pPr>
              <w:rPr>
                <w:rFonts w:ascii="Arial" w:hAnsi="Arial" w:cs="Arial"/>
                <w:lang w:val="fr-FR"/>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tcPr>
          <w:p w:rsidR="007C7FDF" w:rsidRPr="0000353A" w:rsidRDefault="00F95E3B" w:rsidP="00407440">
            <w:pPr>
              <w:jc w:val="center"/>
              <w:rPr>
                <w:rFonts w:ascii="Arial" w:hAnsi="Arial" w:cs="Arial"/>
                <w:lang w:val="en-US"/>
              </w:rPr>
            </w:pPr>
            <w:r>
              <w:rPr>
                <w:rFonts w:ascii="Arial" w:hAnsi="Arial" w:cs="Arial"/>
                <w:lang w:val="en-US"/>
              </w:rPr>
              <w:t>Pr</w:t>
            </w:r>
            <w:r w:rsidR="00407440">
              <w:rPr>
                <w:rFonts w:ascii="Arial" w:hAnsi="Arial" w:cs="Arial"/>
                <w:lang w:val="en-US"/>
              </w:rPr>
              <w:t>e</w:t>
            </w:r>
          </w:p>
        </w:tc>
        <w:tc>
          <w:tcPr>
            <w:tcW w:w="1701" w:type="dxa"/>
          </w:tcPr>
          <w:p w:rsidR="007C7FDF" w:rsidRPr="0000353A" w:rsidRDefault="00407440" w:rsidP="00002486">
            <w:pPr>
              <w:jc w:val="center"/>
              <w:rPr>
                <w:rFonts w:ascii="Arial" w:hAnsi="Arial" w:cs="Arial"/>
                <w:lang w:val="en-US"/>
              </w:rPr>
            </w:pPr>
            <w:r>
              <w:rPr>
                <w:rFonts w:ascii="Arial" w:hAnsi="Arial" w:cs="Arial"/>
                <w:lang w:val="en-US"/>
              </w:rPr>
              <w:t>Pre</w:t>
            </w:r>
          </w:p>
        </w:tc>
        <w:tc>
          <w:tcPr>
            <w:tcW w:w="5670" w:type="dxa"/>
          </w:tcPr>
          <w:p w:rsidR="003A62BB" w:rsidRPr="00882CF4"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Pr="00882CF4" w:rsidRDefault="003A62BB" w:rsidP="003A62BB">
            <w:pPr>
              <w:rPr>
                <w:rFonts w:ascii="Arial" w:hAnsi="Arial" w:cs="Arial"/>
                <w:lang w:val="en-US"/>
              </w:rPr>
            </w:pPr>
            <w:r>
              <w:rPr>
                <w:rFonts w:ascii="Arial" w:hAnsi="Arial" w:cs="Arial"/>
                <w:lang w:val="en-US"/>
              </w:rPr>
              <w:t xml:space="preserve">Incorporation in </w:t>
            </w:r>
            <w:r w:rsidRPr="00882CF4">
              <w:rPr>
                <w:rFonts w:ascii="Arial" w:hAnsi="Arial" w:cs="Arial"/>
                <w:lang w:val="en-US"/>
              </w:rPr>
              <w:t>Annual Activity Plans</w:t>
            </w:r>
          </w:p>
          <w:p w:rsidR="007C7FDF" w:rsidRPr="0000353A" w:rsidRDefault="007C7FDF" w:rsidP="00877950">
            <w:pPr>
              <w:rPr>
                <w:rFonts w:ascii="Arial" w:hAnsi="Arial" w:cs="Arial"/>
                <w:lang w:val="en-US"/>
              </w:rPr>
            </w:pPr>
          </w:p>
        </w:tc>
      </w:tr>
      <w:tr w:rsidR="007C7FDF" w:rsidRPr="0000353A" w:rsidTr="0003031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tcPr>
          <w:p w:rsidR="007C7FDF" w:rsidRPr="0000353A" w:rsidRDefault="00F95E3B" w:rsidP="00002486">
            <w:pPr>
              <w:jc w:val="center"/>
              <w:rPr>
                <w:rFonts w:ascii="Arial" w:hAnsi="Arial" w:cs="Arial"/>
                <w:lang w:val="en-US"/>
              </w:rPr>
            </w:pPr>
            <w:r>
              <w:rPr>
                <w:rFonts w:ascii="Arial" w:hAnsi="Arial" w:cs="Arial"/>
                <w:lang w:val="en-US"/>
              </w:rPr>
              <w:t>Initial</w:t>
            </w:r>
          </w:p>
        </w:tc>
        <w:tc>
          <w:tcPr>
            <w:tcW w:w="1701" w:type="dxa"/>
          </w:tcPr>
          <w:p w:rsidR="007C7FDF" w:rsidRPr="0000353A" w:rsidRDefault="00407440" w:rsidP="00002486">
            <w:pPr>
              <w:jc w:val="center"/>
              <w:rPr>
                <w:rFonts w:ascii="Arial" w:hAnsi="Arial" w:cs="Arial"/>
                <w:lang w:val="en-US"/>
              </w:rPr>
            </w:pPr>
            <w:r>
              <w:rPr>
                <w:rFonts w:ascii="Arial" w:hAnsi="Arial" w:cs="Arial"/>
                <w:lang w:val="en-US"/>
              </w:rPr>
              <w:t>Pre</w:t>
            </w:r>
          </w:p>
        </w:tc>
        <w:tc>
          <w:tcPr>
            <w:tcW w:w="5670" w:type="dxa"/>
          </w:tcPr>
          <w:p w:rsidR="003A62BB" w:rsidRPr="00882CF4" w:rsidRDefault="003A62BB" w:rsidP="003A62BB">
            <w:pPr>
              <w:rPr>
                <w:rFonts w:ascii="Arial" w:hAnsi="Arial" w:cs="Arial"/>
                <w:lang w:val="en-US"/>
              </w:rPr>
            </w:pPr>
            <w:r>
              <w:rPr>
                <w:rFonts w:ascii="Arial" w:hAnsi="Arial" w:cs="Arial"/>
                <w:lang w:val="en-US"/>
              </w:rPr>
              <w:t xml:space="preserve">Modern IT platform 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Pr="00882CF4" w:rsidRDefault="003A62BB" w:rsidP="003A62BB">
            <w:pPr>
              <w:rPr>
                <w:rFonts w:ascii="Arial" w:hAnsi="Arial" w:cs="Arial"/>
                <w:lang w:val="en-US"/>
              </w:rPr>
            </w:pPr>
            <w:r>
              <w:rPr>
                <w:rFonts w:ascii="Arial" w:hAnsi="Arial" w:cs="Arial"/>
                <w:lang w:val="en-US"/>
              </w:rPr>
              <w:t>Incorporation in Annual Activity Plan</w:t>
            </w:r>
          </w:p>
          <w:p w:rsidR="007C7FDF" w:rsidRPr="0000353A" w:rsidRDefault="007C7FDF" w:rsidP="005B5A77">
            <w:pPr>
              <w:rPr>
                <w:rFonts w:ascii="Arial" w:hAnsi="Arial" w:cs="Arial"/>
                <w:lang w:val="en-US"/>
              </w:rPr>
            </w:pP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p>
    <w:p w:rsidR="00F95E3B" w:rsidRPr="008B0184" w:rsidRDefault="008B0184" w:rsidP="008345FD">
      <w:r w:rsidRPr="008B0184">
        <w:t>Yes</w:t>
      </w:r>
    </w:p>
    <w:p w:rsidR="008345FD" w:rsidRDefault="008345FD" w:rsidP="008345FD">
      <w:pPr>
        <w:ind w:firstLine="720"/>
        <w:rPr>
          <w:b/>
        </w:rPr>
      </w:pPr>
      <w:r>
        <w:rPr>
          <w:b/>
        </w:rPr>
        <w:t>If yes, please provide the Dimension and Level for those self-assessment criteria:</w:t>
      </w:r>
    </w:p>
    <w:p w:rsidR="00171825" w:rsidRDefault="008B0184" w:rsidP="008B0184">
      <w:r w:rsidRPr="008B0184">
        <w:t xml:space="preserve">Only the Business Dimension explicitly mentioned GAMSO. It was unclear for the other dimensions whether </w:t>
      </w:r>
      <w:r>
        <w:t>the assessment was independent of the knowledge of GAMSO. The cells should explicitly mention GAMSO.</w:t>
      </w:r>
    </w:p>
    <w:p w:rsidR="004C78A0" w:rsidRPr="004C78A0" w:rsidRDefault="004C78A0" w:rsidP="004C78A0">
      <w:r w:rsidRPr="004C78A0">
        <w:t xml:space="preserve">Methods x Levels </w:t>
      </w:r>
      <w:r>
        <w:t xml:space="preserve">was </w:t>
      </w:r>
      <w:r w:rsidRPr="004C78A0">
        <w:t xml:space="preserve">difficult to assess for different types of methods. If IT-methods were covered in Applications/Technology and process methods were covered in Business, then it would have been easier to assess. </w:t>
      </w:r>
    </w:p>
    <w:p w:rsidR="008345FD" w:rsidRDefault="008345FD" w:rsidP="008345FD">
      <w:pPr>
        <w:rPr>
          <w:b/>
        </w:rPr>
      </w:pPr>
      <w:r>
        <w:rPr>
          <w:b/>
        </w:rPr>
        <w:t>Were the Levels sufficiently distinct per Dimension?</w:t>
      </w:r>
    </w:p>
    <w:p w:rsidR="00F95E3B" w:rsidRPr="008B0184" w:rsidRDefault="00F95E3B" w:rsidP="008345FD">
      <w:r w:rsidRPr="008B0184">
        <w:t>Yes</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5" w:author="Christopher Jones" w:date="2016-06-01T16:28:00Z"/>
          <w:b/>
        </w:rPr>
        <w:sectPr w:rsidR="008345FD" w:rsidRPr="008345FD" w:rsidSect="00336904">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rsidTr="006C12C0">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Projects/statistical programs exist in </w:t>
            </w:r>
            <w:proofErr w:type="gramStart"/>
            <w:r w:rsidRPr="0000353A">
              <w:rPr>
                <w:rFonts w:ascii="Arial" w:eastAsia="Times New Roman" w:hAnsi="Arial" w:cs="Arial"/>
                <w:sz w:val="20"/>
                <w:szCs w:val="20"/>
                <w:lang w:eastAsia="en-GB"/>
              </w:rPr>
              <w:t>isolation,</w:t>
            </w:r>
            <w:proofErr w:type="gramEnd"/>
            <w:r w:rsidRPr="0000353A">
              <w:rPr>
                <w:rFonts w:ascii="Arial" w:eastAsia="Times New Roman" w:hAnsi="Arial" w:cs="Arial"/>
                <w:sz w:val="20"/>
                <w:szCs w:val="20"/>
                <w:lang w:eastAsia="en-GB"/>
              </w:rPr>
              <w:t xml:space="preserve">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tc>
        <w:tc>
          <w:tcPr>
            <w:tcW w:w="2784"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w:t>
            </w:r>
            <w:proofErr w:type="gramStart"/>
            <w:r w:rsidRPr="0000353A">
              <w:rPr>
                <w:rFonts w:ascii="Arial" w:eastAsia="Times New Roman" w:hAnsi="Arial" w:cs="Arial"/>
                <w:sz w:val="20"/>
                <w:szCs w:val="20"/>
                <w:lang w:eastAsia="en-GB"/>
              </w:rPr>
              <w:t>  across</w:t>
            </w:r>
            <w:proofErr w:type="gramEnd"/>
            <w:r w:rsidRPr="0000353A">
              <w:rPr>
                <w:rFonts w:ascii="Arial" w:eastAsia="Times New Roman" w:hAnsi="Arial" w:cs="Arial"/>
                <w:sz w:val="20"/>
                <w:szCs w:val="20"/>
                <w:lang w:eastAsia="en-GB"/>
              </w:rPr>
              <w:t xml:space="preserve">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tc>
        <w:tc>
          <w:tcPr>
            <w:tcW w:w="2741"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243A17" w:rsidRDefault="00243A17" w:rsidP="002D4C7D"/>
    <w:p w:rsidR="00243A17" w:rsidRDefault="00243A17" w:rsidP="002D4C7D">
      <w:pPr>
        <w:sectPr w:rsidR="00243A17" w:rsidSect="00243A17">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882CF4"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F85847" w:rsidP="00793D20">
            <w:pPr>
              <w:rPr>
                <w:rFonts w:ascii="Arial" w:hAnsi="Arial" w:cs="Arial"/>
                <w:lang w:val="en-US"/>
              </w:rPr>
            </w:pPr>
            <w:r>
              <w:rPr>
                <w:rFonts w:ascii="Arial" w:hAnsi="Arial" w:cs="Arial"/>
                <w:lang w:val="en-US"/>
              </w:rPr>
              <w:t>Early</w:t>
            </w:r>
          </w:p>
        </w:tc>
        <w:tc>
          <w:tcPr>
            <w:tcW w:w="1701" w:type="dxa"/>
          </w:tcPr>
          <w:p w:rsidR="002D4C7D" w:rsidRPr="0000353A" w:rsidRDefault="00F85847" w:rsidP="00793D20">
            <w:pPr>
              <w:rPr>
                <w:rFonts w:ascii="Arial" w:hAnsi="Arial" w:cs="Arial"/>
                <w:lang w:val="en-US"/>
              </w:rPr>
            </w:pPr>
            <w:r>
              <w:rPr>
                <w:rFonts w:ascii="Arial" w:hAnsi="Arial" w:cs="Arial"/>
                <w:lang w:val="en-US"/>
              </w:rPr>
              <w:t>Corporate</w:t>
            </w:r>
          </w:p>
        </w:tc>
        <w:tc>
          <w:tcPr>
            <w:tcW w:w="5670" w:type="dxa"/>
          </w:tcPr>
          <w:p w:rsidR="002D4C7D" w:rsidRPr="00882CF4" w:rsidRDefault="003A62BB" w:rsidP="00793D20">
            <w:pPr>
              <w:rPr>
                <w:rFonts w:ascii="Arial" w:hAnsi="Arial" w:cs="Arial"/>
                <w:lang w:val="en-US"/>
              </w:rPr>
            </w:pPr>
            <w:r>
              <w:rPr>
                <w:rFonts w:ascii="Arial" w:hAnsi="Arial" w:cs="Arial"/>
                <w:lang w:val="en-US"/>
              </w:rPr>
              <w:t>More s</w:t>
            </w:r>
            <w:r w:rsidR="00882CF4">
              <w:rPr>
                <w:rFonts w:ascii="Arial" w:hAnsi="Arial" w:cs="Arial"/>
                <w:lang w:val="en-US"/>
              </w:rPr>
              <w:t>upport in n</w:t>
            </w:r>
            <w:r w:rsidR="008B0184"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00045B53" w:rsidRPr="00882CF4">
              <w:rPr>
                <w:rFonts w:ascii="Arial" w:hAnsi="Arial" w:cs="Arial"/>
                <w:lang w:val="en-US"/>
              </w:rPr>
              <w:t>on</w:t>
            </w:r>
            <w:proofErr w:type="spellEnd"/>
          </w:p>
          <w:p w:rsidR="00045B53" w:rsidRPr="00882CF4" w:rsidRDefault="00882CF4" w:rsidP="00793D20">
            <w:pPr>
              <w:rPr>
                <w:rFonts w:ascii="Arial" w:hAnsi="Arial" w:cs="Arial"/>
                <w:lang w:val="en-US"/>
              </w:rPr>
            </w:pPr>
            <w:r>
              <w:rPr>
                <w:rFonts w:ascii="Arial" w:hAnsi="Arial" w:cs="Arial"/>
                <w:lang w:val="en-US"/>
              </w:rPr>
              <w:t xml:space="preserve">Activities in </w:t>
            </w:r>
            <w:proofErr w:type="spellStart"/>
            <w:r w:rsidR="008B0184" w:rsidRPr="00882CF4">
              <w:rPr>
                <w:rFonts w:ascii="Arial" w:hAnsi="Arial" w:cs="Arial"/>
                <w:lang w:val="en-US"/>
              </w:rPr>
              <w:t>Modernisation</w:t>
            </w:r>
            <w:proofErr w:type="spellEnd"/>
            <w:r w:rsidR="008B0184" w:rsidRPr="00882CF4">
              <w:rPr>
                <w:rFonts w:ascii="Arial" w:hAnsi="Arial" w:cs="Arial"/>
                <w:lang w:val="en-US"/>
              </w:rPr>
              <w:t xml:space="preserve"> Program</w:t>
            </w:r>
          </w:p>
          <w:p w:rsidR="00045B53" w:rsidRPr="00882CF4" w:rsidRDefault="00882CF4" w:rsidP="00793D20">
            <w:pPr>
              <w:rPr>
                <w:rFonts w:ascii="Arial" w:hAnsi="Arial" w:cs="Arial"/>
                <w:lang w:val="en-US"/>
              </w:rPr>
            </w:pPr>
            <w:r>
              <w:rPr>
                <w:rFonts w:ascii="Arial" w:hAnsi="Arial" w:cs="Arial"/>
                <w:lang w:val="en-US"/>
              </w:rPr>
              <w:t xml:space="preserve">Incorporation in </w:t>
            </w:r>
            <w:r w:rsidRPr="00882CF4">
              <w:rPr>
                <w:rFonts w:ascii="Arial" w:hAnsi="Arial" w:cs="Arial"/>
                <w:lang w:val="en-US"/>
              </w:rPr>
              <w:t>Annual Activity Plans</w:t>
            </w:r>
          </w:p>
          <w:p w:rsidR="00045B53" w:rsidRPr="00882CF4" w:rsidRDefault="00045B53" w:rsidP="00793D20">
            <w:pPr>
              <w:rPr>
                <w:rFonts w:ascii="Arial" w:hAnsi="Arial" w:cs="Arial"/>
                <w:lang w:val="en-US"/>
              </w:rPr>
            </w:pPr>
            <w:r w:rsidRPr="00882CF4">
              <w:rPr>
                <w:rFonts w:ascii="Arial" w:hAnsi="Arial" w:cs="Arial"/>
                <w:lang w:val="en-US"/>
              </w:rPr>
              <w:t>Corporate support</w:t>
            </w:r>
            <w:r w:rsidR="00882CF4" w:rsidRPr="00882CF4">
              <w:rPr>
                <w:rFonts w:ascii="Arial" w:hAnsi="Arial" w:cs="Arial"/>
                <w:lang w:val="en-US"/>
              </w:rPr>
              <w:t xml:space="preserve"> for the standard</w:t>
            </w:r>
          </w:p>
          <w:p w:rsidR="00882CF4" w:rsidRPr="00882CF4" w:rsidRDefault="00045B53" w:rsidP="00882CF4">
            <w:pPr>
              <w:rPr>
                <w:rFonts w:ascii="Arial" w:hAnsi="Arial" w:cs="Arial"/>
                <w:lang w:val="en-US"/>
              </w:rPr>
            </w:pPr>
            <w:r w:rsidRPr="00882CF4">
              <w:rPr>
                <w:rFonts w:ascii="Arial" w:hAnsi="Arial" w:cs="Arial"/>
                <w:lang w:val="en-US"/>
              </w:rPr>
              <w:t xml:space="preserve">Communication </w:t>
            </w:r>
            <w:r w:rsidR="00882CF4" w:rsidRPr="00882CF4">
              <w:rPr>
                <w:rFonts w:ascii="Arial" w:hAnsi="Arial" w:cs="Arial"/>
                <w:lang w:val="en-US"/>
              </w:rPr>
              <w:t>to business units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F85847" w:rsidP="00793D20">
            <w:pPr>
              <w:rPr>
                <w:rFonts w:ascii="Arial" w:hAnsi="Arial" w:cs="Arial"/>
                <w:lang w:val="en-US"/>
              </w:rPr>
            </w:pPr>
            <w:r>
              <w:rPr>
                <w:rFonts w:ascii="Arial" w:hAnsi="Arial" w:cs="Arial"/>
                <w:lang w:val="en-US"/>
              </w:rPr>
              <w:t>Pre</w:t>
            </w:r>
          </w:p>
        </w:tc>
        <w:tc>
          <w:tcPr>
            <w:tcW w:w="1701" w:type="dxa"/>
          </w:tcPr>
          <w:p w:rsidR="002D4C7D" w:rsidRPr="0000353A" w:rsidRDefault="00F85847" w:rsidP="00793D20">
            <w:pPr>
              <w:rPr>
                <w:rFonts w:ascii="Arial" w:hAnsi="Arial" w:cs="Arial"/>
                <w:lang w:val="en-US"/>
              </w:rPr>
            </w:pPr>
            <w:r>
              <w:rPr>
                <w:rFonts w:ascii="Arial" w:hAnsi="Arial" w:cs="Arial"/>
                <w:lang w:val="en-US"/>
              </w:rPr>
              <w:t>Corporate</w:t>
            </w:r>
          </w:p>
        </w:tc>
        <w:tc>
          <w:tcPr>
            <w:tcW w:w="5670" w:type="dxa"/>
          </w:tcPr>
          <w:p w:rsidR="003A62BB" w:rsidRPr="00882CF4" w:rsidRDefault="003A62BB" w:rsidP="003A62BB">
            <w:pPr>
              <w:rPr>
                <w:rFonts w:ascii="Arial" w:hAnsi="Arial" w:cs="Arial"/>
                <w:lang w:val="en-US"/>
              </w:rPr>
            </w:pPr>
            <w:r>
              <w:rPr>
                <w:rFonts w:ascii="Arial" w:hAnsi="Arial" w:cs="Arial"/>
                <w:lang w:val="en-US"/>
              </w:rPr>
              <w:t>More support in n</w:t>
            </w:r>
            <w:r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Pr="00882CF4">
              <w:rPr>
                <w:rFonts w:ascii="Arial" w:hAnsi="Arial" w:cs="Arial"/>
                <w:lang w:val="en-US"/>
              </w:rPr>
              <w:t>on</w:t>
            </w:r>
            <w:proofErr w:type="spellEnd"/>
          </w:p>
          <w:p w:rsidR="003A62BB" w:rsidRPr="00882CF4"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Pr="00882CF4" w:rsidRDefault="003A62BB" w:rsidP="003A62BB">
            <w:pPr>
              <w:rPr>
                <w:rFonts w:ascii="Arial" w:hAnsi="Arial" w:cs="Arial"/>
                <w:lang w:val="en-US"/>
              </w:rPr>
            </w:pPr>
            <w:r>
              <w:rPr>
                <w:rFonts w:ascii="Arial" w:hAnsi="Arial" w:cs="Arial"/>
                <w:lang w:val="en-US"/>
              </w:rPr>
              <w:t xml:space="preserve">Incorporation in </w:t>
            </w:r>
            <w:r w:rsidRPr="00882CF4">
              <w:rPr>
                <w:rFonts w:ascii="Arial" w:hAnsi="Arial" w:cs="Arial"/>
                <w:lang w:val="en-US"/>
              </w:rPr>
              <w:t>Annual Activity Plans</w:t>
            </w:r>
          </w:p>
          <w:p w:rsidR="003A62BB" w:rsidRPr="00882CF4" w:rsidRDefault="003A62BB" w:rsidP="003A62BB">
            <w:pPr>
              <w:rPr>
                <w:rFonts w:ascii="Arial" w:hAnsi="Arial" w:cs="Arial"/>
                <w:lang w:val="en-US"/>
              </w:rPr>
            </w:pPr>
            <w:r w:rsidRPr="00882CF4">
              <w:rPr>
                <w:rFonts w:ascii="Arial" w:hAnsi="Arial" w:cs="Arial"/>
                <w:lang w:val="en-US"/>
              </w:rPr>
              <w:t>Corporate support for the standard</w:t>
            </w:r>
          </w:p>
          <w:p w:rsidR="003A62BB" w:rsidRDefault="003A62BB" w:rsidP="003A62BB">
            <w:pPr>
              <w:rPr>
                <w:rFonts w:ascii="Arial" w:hAnsi="Arial" w:cs="Arial"/>
                <w:lang w:val="en-US"/>
              </w:rPr>
            </w:pPr>
            <w:r>
              <w:rPr>
                <w:rFonts w:ascii="Arial" w:hAnsi="Arial" w:cs="Arial"/>
                <w:lang w:val="en-US"/>
              </w:rPr>
              <w:t>Identify target groups in Methods.</w:t>
            </w:r>
          </w:p>
          <w:p w:rsidR="00045B53" w:rsidRPr="0000353A" w:rsidRDefault="003A62BB" w:rsidP="003A62BB">
            <w:pPr>
              <w:rPr>
                <w:rFonts w:ascii="Arial" w:hAnsi="Arial" w:cs="Arial"/>
                <w:lang w:val="en-US"/>
              </w:rPr>
            </w:pPr>
            <w:r>
              <w:rPr>
                <w:rFonts w:ascii="Arial" w:hAnsi="Arial" w:cs="Arial"/>
                <w:lang w:val="en-US"/>
              </w:rPr>
              <w:t>Communicate with target groups.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F85847" w:rsidP="00793D20">
            <w:pPr>
              <w:rPr>
                <w:rFonts w:ascii="Arial" w:hAnsi="Arial" w:cs="Arial"/>
                <w:lang w:val="en-US"/>
              </w:rPr>
            </w:pPr>
            <w:r>
              <w:rPr>
                <w:rFonts w:ascii="Arial" w:hAnsi="Arial" w:cs="Arial"/>
                <w:lang w:val="en-US"/>
              </w:rPr>
              <w:t>Pre</w:t>
            </w:r>
          </w:p>
        </w:tc>
        <w:tc>
          <w:tcPr>
            <w:tcW w:w="1701" w:type="dxa"/>
          </w:tcPr>
          <w:p w:rsidR="002D4C7D" w:rsidRPr="0000353A" w:rsidRDefault="00F85847" w:rsidP="00793D20">
            <w:pPr>
              <w:rPr>
                <w:rFonts w:ascii="Arial" w:hAnsi="Arial" w:cs="Arial"/>
                <w:lang w:val="en-US"/>
              </w:rPr>
            </w:pPr>
            <w:r>
              <w:rPr>
                <w:rFonts w:ascii="Arial" w:hAnsi="Arial" w:cs="Arial"/>
                <w:lang w:val="en-US"/>
              </w:rPr>
              <w:t>Mature</w:t>
            </w:r>
          </w:p>
        </w:tc>
        <w:tc>
          <w:tcPr>
            <w:tcW w:w="5670" w:type="dxa"/>
          </w:tcPr>
          <w:p w:rsidR="003A62BB" w:rsidRPr="00882CF4" w:rsidRDefault="003A62BB" w:rsidP="003A62BB">
            <w:pPr>
              <w:rPr>
                <w:rFonts w:ascii="Arial" w:hAnsi="Arial" w:cs="Arial"/>
                <w:lang w:val="en-US"/>
              </w:rPr>
            </w:pPr>
            <w:r>
              <w:rPr>
                <w:rFonts w:ascii="Arial" w:hAnsi="Arial" w:cs="Arial"/>
                <w:lang w:val="en-US"/>
              </w:rPr>
              <w:t>More support in n</w:t>
            </w:r>
            <w:r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Pr="00882CF4">
              <w:rPr>
                <w:rFonts w:ascii="Arial" w:hAnsi="Arial" w:cs="Arial"/>
                <w:lang w:val="en-US"/>
              </w:rPr>
              <w:t>on</w:t>
            </w:r>
            <w:proofErr w:type="spellEnd"/>
          </w:p>
          <w:p w:rsidR="003A62BB" w:rsidRPr="00882CF4"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Pr="00882CF4" w:rsidRDefault="003A62BB" w:rsidP="003A62BB">
            <w:pPr>
              <w:rPr>
                <w:rFonts w:ascii="Arial" w:hAnsi="Arial" w:cs="Arial"/>
                <w:lang w:val="en-US"/>
              </w:rPr>
            </w:pPr>
            <w:r>
              <w:rPr>
                <w:rFonts w:ascii="Arial" w:hAnsi="Arial" w:cs="Arial"/>
                <w:lang w:val="en-US"/>
              </w:rPr>
              <w:t xml:space="preserve">Incorporation in </w:t>
            </w:r>
            <w:r w:rsidRPr="00882CF4">
              <w:rPr>
                <w:rFonts w:ascii="Arial" w:hAnsi="Arial" w:cs="Arial"/>
                <w:lang w:val="en-US"/>
              </w:rPr>
              <w:t>Annual Activity Plans</w:t>
            </w:r>
          </w:p>
          <w:p w:rsidR="003A62BB" w:rsidRDefault="003A62BB" w:rsidP="003A62BB">
            <w:pPr>
              <w:rPr>
                <w:rFonts w:ascii="Arial" w:hAnsi="Arial" w:cs="Arial"/>
                <w:lang w:val="en-US"/>
              </w:rPr>
            </w:pPr>
            <w:r w:rsidRPr="00882CF4">
              <w:rPr>
                <w:rFonts w:ascii="Arial" w:hAnsi="Arial" w:cs="Arial"/>
                <w:lang w:val="en-US"/>
              </w:rPr>
              <w:t>Corporate support for the standard</w:t>
            </w:r>
          </w:p>
          <w:p w:rsidR="00045B53" w:rsidRPr="0000353A" w:rsidRDefault="003A62BB" w:rsidP="003A62BB">
            <w:pPr>
              <w:rPr>
                <w:rFonts w:ascii="Arial" w:hAnsi="Arial" w:cs="Arial"/>
                <w:lang w:val="en-US"/>
              </w:rPr>
            </w:pPr>
            <w:r>
              <w:rPr>
                <w:rFonts w:ascii="Arial" w:hAnsi="Arial" w:cs="Arial"/>
                <w:lang w:val="en-US"/>
              </w:rPr>
              <w:t>Communicate with target groups.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F85847" w:rsidP="00793D20">
            <w:pPr>
              <w:rPr>
                <w:rFonts w:ascii="Arial" w:hAnsi="Arial" w:cs="Arial"/>
                <w:lang w:val="en-US"/>
              </w:rPr>
            </w:pPr>
            <w:r>
              <w:rPr>
                <w:rFonts w:ascii="Arial" w:hAnsi="Arial" w:cs="Arial"/>
                <w:lang w:val="en-US"/>
              </w:rPr>
              <w:t>Pre</w:t>
            </w:r>
          </w:p>
        </w:tc>
        <w:tc>
          <w:tcPr>
            <w:tcW w:w="1701" w:type="dxa"/>
          </w:tcPr>
          <w:p w:rsidR="002D4C7D" w:rsidRPr="0000353A" w:rsidRDefault="00F85847" w:rsidP="00793D20">
            <w:pPr>
              <w:rPr>
                <w:rFonts w:ascii="Arial" w:hAnsi="Arial" w:cs="Arial"/>
                <w:lang w:val="en-US"/>
              </w:rPr>
            </w:pPr>
            <w:r>
              <w:rPr>
                <w:rFonts w:ascii="Arial" w:hAnsi="Arial" w:cs="Arial"/>
                <w:lang w:val="en-US"/>
              </w:rPr>
              <w:t>Mature</w:t>
            </w:r>
          </w:p>
        </w:tc>
        <w:tc>
          <w:tcPr>
            <w:tcW w:w="5670" w:type="dxa"/>
          </w:tcPr>
          <w:p w:rsidR="003A62BB" w:rsidRPr="00882CF4" w:rsidRDefault="003A62BB" w:rsidP="003A62BB">
            <w:pPr>
              <w:rPr>
                <w:rFonts w:ascii="Arial" w:hAnsi="Arial" w:cs="Arial"/>
                <w:lang w:val="en-US"/>
              </w:rPr>
            </w:pPr>
            <w:r>
              <w:rPr>
                <w:rFonts w:ascii="Arial" w:hAnsi="Arial" w:cs="Arial"/>
                <w:lang w:val="en-US"/>
              </w:rPr>
              <w:t>More support in n</w:t>
            </w:r>
            <w:r w:rsidRPr="00882CF4">
              <w:rPr>
                <w:rFonts w:ascii="Arial" w:hAnsi="Arial" w:cs="Arial"/>
                <w:lang w:val="en-US"/>
              </w:rPr>
              <w:t>ew</w:t>
            </w:r>
            <w:r>
              <w:rPr>
                <w:rFonts w:ascii="Arial" w:hAnsi="Arial" w:cs="Arial"/>
                <w:lang w:val="en-US"/>
              </w:rPr>
              <w:t xml:space="preserve"> </w:t>
            </w:r>
            <w:proofErr w:type="spellStart"/>
            <w:r>
              <w:rPr>
                <w:rFonts w:ascii="Arial" w:hAnsi="Arial" w:cs="Arial"/>
                <w:lang w:val="en-US"/>
              </w:rPr>
              <w:t>organisati</w:t>
            </w:r>
            <w:r w:rsidRPr="00882CF4">
              <w:rPr>
                <w:rFonts w:ascii="Arial" w:hAnsi="Arial" w:cs="Arial"/>
                <w:lang w:val="en-US"/>
              </w:rPr>
              <w:t>on</w:t>
            </w:r>
            <w:proofErr w:type="spellEnd"/>
          </w:p>
          <w:p w:rsidR="003A62BB" w:rsidRPr="00882CF4" w:rsidRDefault="003A62BB" w:rsidP="003A62BB">
            <w:pPr>
              <w:rPr>
                <w:rFonts w:ascii="Arial" w:hAnsi="Arial" w:cs="Arial"/>
                <w:lang w:val="en-US"/>
              </w:rPr>
            </w:pPr>
            <w:r>
              <w:rPr>
                <w:rFonts w:ascii="Arial" w:hAnsi="Arial" w:cs="Arial"/>
                <w:lang w:val="en-US"/>
              </w:rPr>
              <w:t xml:space="preserve">Activities in </w:t>
            </w:r>
            <w:proofErr w:type="spellStart"/>
            <w:r w:rsidRPr="00882CF4">
              <w:rPr>
                <w:rFonts w:ascii="Arial" w:hAnsi="Arial" w:cs="Arial"/>
                <w:lang w:val="en-US"/>
              </w:rPr>
              <w:t>Modernisation</w:t>
            </w:r>
            <w:proofErr w:type="spellEnd"/>
            <w:r w:rsidRPr="00882CF4">
              <w:rPr>
                <w:rFonts w:ascii="Arial" w:hAnsi="Arial" w:cs="Arial"/>
                <w:lang w:val="en-US"/>
              </w:rPr>
              <w:t xml:space="preserve"> Program</w:t>
            </w:r>
          </w:p>
          <w:p w:rsidR="003A62BB" w:rsidRPr="00882CF4" w:rsidRDefault="003A62BB" w:rsidP="003A62BB">
            <w:pPr>
              <w:rPr>
                <w:rFonts w:ascii="Arial" w:hAnsi="Arial" w:cs="Arial"/>
                <w:lang w:val="en-US"/>
              </w:rPr>
            </w:pPr>
            <w:r>
              <w:rPr>
                <w:rFonts w:ascii="Arial" w:hAnsi="Arial" w:cs="Arial"/>
                <w:lang w:val="en-US"/>
              </w:rPr>
              <w:t xml:space="preserve">Incorporation in </w:t>
            </w:r>
            <w:r w:rsidRPr="00882CF4">
              <w:rPr>
                <w:rFonts w:ascii="Arial" w:hAnsi="Arial" w:cs="Arial"/>
                <w:lang w:val="en-US"/>
              </w:rPr>
              <w:t>Annual Activity Plans</w:t>
            </w:r>
          </w:p>
          <w:p w:rsidR="003A62BB" w:rsidRPr="00882CF4" w:rsidRDefault="003A62BB" w:rsidP="003A62BB">
            <w:pPr>
              <w:rPr>
                <w:rFonts w:ascii="Arial" w:hAnsi="Arial" w:cs="Arial"/>
                <w:lang w:val="en-US"/>
              </w:rPr>
            </w:pPr>
            <w:r w:rsidRPr="00882CF4">
              <w:rPr>
                <w:rFonts w:ascii="Arial" w:hAnsi="Arial" w:cs="Arial"/>
                <w:lang w:val="en-US"/>
              </w:rPr>
              <w:t>Corporate support for the standard</w:t>
            </w:r>
          </w:p>
          <w:p w:rsidR="00045B53" w:rsidRPr="0000353A" w:rsidRDefault="003A62BB" w:rsidP="003A62BB">
            <w:pPr>
              <w:rPr>
                <w:rFonts w:ascii="Arial" w:hAnsi="Arial" w:cs="Arial"/>
                <w:lang w:val="en-US"/>
              </w:rPr>
            </w:pPr>
            <w:r>
              <w:rPr>
                <w:rFonts w:ascii="Arial" w:hAnsi="Arial" w:cs="Arial"/>
                <w:lang w:val="en-US"/>
              </w:rPr>
              <w:t>Communicate with target groups.</w:t>
            </w:r>
          </w:p>
        </w:tc>
      </w:tr>
    </w:tbl>
    <w:p w:rsidR="002D4C7D" w:rsidRDefault="002D4C7D" w:rsidP="002D4C7D"/>
    <w:p w:rsidR="00243A17" w:rsidRDefault="00243A17" w:rsidP="002D4C7D">
      <w:pPr>
        <w:pStyle w:val="Overskrift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784EB4" w:rsidRPr="00882CF4" w:rsidRDefault="00784EB4" w:rsidP="00171825">
      <w:r w:rsidRPr="00882CF4">
        <w:t>No</w:t>
      </w:r>
    </w:p>
    <w:p w:rsidR="00171825" w:rsidRDefault="00171825" w:rsidP="00171825">
      <w:pPr>
        <w:ind w:firstLine="720"/>
        <w:rPr>
          <w:b/>
        </w:rPr>
      </w:pPr>
      <w:r>
        <w:rPr>
          <w:b/>
        </w:rPr>
        <w:t>If yes, please provide the Dimension and Level for those self-assessment criteria:</w:t>
      </w:r>
    </w:p>
    <w:p w:rsidR="00171825" w:rsidRDefault="00171825" w:rsidP="00882CF4">
      <w:pPr>
        <w:rPr>
          <w:b/>
        </w:rPr>
      </w:pPr>
    </w:p>
    <w:p w:rsidR="00171825" w:rsidRDefault="00171825" w:rsidP="00171825">
      <w:pPr>
        <w:rPr>
          <w:b/>
        </w:rPr>
      </w:pPr>
      <w:r>
        <w:rPr>
          <w:b/>
        </w:rPr>
        <w:t>Were the Levels sufficiently distinct per Dimension?</w:t>
      </w:r>
    </w:p>
    <w:p w:rsidR="00784EB4" w:rsidRPr="00882CF4" w:rsidRDefault="00784EB4" w:rsidP="00171825">
      <w:r w:rsidRPr="00882CF4">
        <w:t>Yes</w:t>
      </w:r>
    </w:p>
    <w:p w:rsidR="00171825" w:rsidRDefault="00171825" w:rsidP="00171825">
      <w:pPr>
        <w:rPr>
          <w:b/>
        </w:rPr>
      </w:pPr>
      <w:r>
        <w:rPr>
          <w:b/>
        </w:rPr>
        <w:tab/>
        <w:t>If not, please provide the Dimension(s) and Level(s) where you experienced difficulties</w:t>
      </w:r>
    </w:p>
    <w:p w:rsidR="00180408" w:rsidRDefault="00180408" w:rsidP="00171825">
      <w:pPr>
        <w:rPr>
          <w:b/>
        </w:rPr>
      </w:pPr>
    </w:p>
    <w:p w:rsidR="00180408" w:rsidRDefault="00180408" w:rsidP="00180408">
      <w:pPr>
        <w:rPr>
          <w:b/>
        </w:rPr>
      </w:pPr>
      <w:r>
        <w:rPr>
          <w:b/>
        </w:rPr>
        <w:t>Do you think we should have had a Technology Dimension for GSBPM?</w:t>
      </w:r>
    </w:p>
    <w:p w:rsidR="00784EB4" w:rsidRPr="00882CF4" w:rsidRDefault="00784EB4" w:rsidP="00180408">
      <w:r w:rsidRPr="00882CF4">
        <w:t xml:space="preserve">With the current version of GSBPM, parts of the Build phase would need to be covered in </w:t>
      </w:r>
      <w:r w:rsidR="00882CF4">
        <w:t>IT methods and A</w:t>
      </w:r>
      <w:r w:rsidRPr="00882CF4">
        <w:t>pplications.</w:t>
      </w:r>
    </w:p>
    <w:p w:rsidR="00784EB4" w:rsidRDefault="00784EB4" w:rsidP="00180408">
      <w:pPr>
        <w:rPr>
          <w:b/>
        </w:rPr>
      </w:pPr>
    </w:p>
    <w:p w:rsidR="00171825" w:rsidRDefault="00171825" w:rsidP="00171825">
      <w:pPr>
        <w:ind w:firstLine="720"/>
        <w:rPr>
          <w:b/>
        </w:rPr>
      </w:pPr>
    </w:p>
    <w:p w:rsidR="00171825" w:rsidRPr="00171825" w:rsidRDefault="00171825" w:rsidP="00171825">
      <w:pPr>
        <w:rPr>
          <w:ins w:id="6" w:author="Christopher Jones" w:date="2016-06-01T16:32: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rsidTr="006C12C0">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are largely unaware of </w:t>
            </w:r>
            <w:ins w:id="7" w:author="Linnerud, Jenny" w:date="2016-06-20T09:33:00Z">
              <w:r w:rsidR="00364DFE">
                <w:rPr>
                  <w:rFonts w:ascii="Arial" w:eastAsia="Times New Roman" w:hAnsi="Arial" w:cs="Arial"/>
                  <w:sz w:val="20"/>
                  <w:szCs w:val="20"/>
                  <w:lang w:eastAsia="en-GB"/>
                </w:rPr>
                <w:t>and/</w:t>
              </w:r>
            </w:ins>
            <w:r w:rsidRPr="0000353A">
              <w:rPr>
                <w:rFonts w:ascii="Arial" w:eastAsia="Times New Roman" w:hAnsi="Arial" w:cs="Arial"/>
                <w:sz w:val="20"/>
                <w:szCs w:val="20"/>
                <w:lang w:eastAsia="en-GB"/>
              </w:rPr>
              <w:t>or uninterested in GSIM.</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 </w:t>
            </w:r>
            <w:del w:id="8" w:author="Linnerud, Jenny" w:date="2016-06-20T09:34:00Z">
              <w:r w:rsidRPr="0000353A" w:rsidDel="00F07A3D">
                <w:rPr>
                  <w:rFonts w:ascii="Arial" w:eastAsia="Times New Roman" w:hAnsi="Arial" w:cs="Arial"/>
                  <w:sz w:val="20"/>
                  <w:szCs w:val="20"/>
                  <w:lang w:eastAsia="en-GB"/>
                </w:rPr>
                <w:delText xml:space="preserve"> </w:delText>
              </w:r>
            </w:del>
            <w:r w:rsidRPr="0000353A">
              <w:rPr>
                <w:rFonts w:ascii="Arial" w:eastAsia="Times New Roman" w:hAnsi="Arial" w:cs="Arial"/>
                <w:sz w:val="20"/>
                <w:szCs w:val="20"/>
                <w:lang w:eastAsia="en-GB"/>
              </w:rPr>
              <w:t>exists.</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725F88">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practise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rsidTr="00725F88">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rsidR="00725F88" w:rsidRPr="0000353A" w:rsidRDefault="00725F88" w:rsidP="00EB07B4">
            <w:pPr>
              <w:spacing w:after="120" w:line="240" w:lineRule="auto"/>
              <w:jc w:val="both"/>
              <w:rPr>
                <w:rFonts w:ascii="Arial" w:eastAsia="Times New Roman" w:hAnsi="Arial" w:cs="Arial"/>
                <w:sz w:val="20"/>
                <w:szCs w:val="20"/>
                <w:lang w:eastAsia="en-GB"/>
              </w:rPr>
            </w:pPr>
            <w:commentRangeStart w:id="9"/>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commentRangeEnd w:id="9"/>
            <w:r w:rsidR="00E13133">
              <w:rPr>
                <w:rStyle w:val="Merknadsreferanse"/>
              </w:rPr>
              <w:commentReference w:id="9"/>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725F88">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or CSPA services are created and tested using GSIM as the conceptual model in 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GSIM-based physical </w:t>
            </w:r>
            <w:proofErr w:type="spellStart"/>
            <w:r w:rsidRPr="0000353A">
              <w:rPr>
                <w:rFonts w:ascii="Arial" w:eastAsia="Times New Roman" w:hAnsi="Arial" w:cs="Arial"/>
                <w:sz w:val="20"/>
                <w:szCs w:val="20"/>
                <w:lang w:eastAsia="en-GB"/>
              </w:rPr>
              <w:t>datamodels</w:t>
            </w:r>
            <w:proofErr w:type="spellEnd"/>
            <w:r w:rsidRPr="0000353A">
              <w:rPr>
                <w:rFonts w:ascii="Arial" w:eastAsia="Times New Roman" w:hAnsi="Arial" w:cs="Arial"/>
                <w:sz w:val="20"/>
                <w:szCs w:val="20"/>
                <w:lang w:eastAsia="en-GB"/>
              </w:rPr>
              <w:t xml:space="preserve">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w:t>
            </w:r>
            <w:del w:id="10" w:author="Linnerud, Jenny" w:date="2016-06-20T09:51:00Z">
              <w:r w:rsidRPr="0000353A" w:rsidDel="00252AE9">
                <w:rPr>
                  <w:rFonts w:ascii="Arial" w:eastAsia="Times New Roman" w:hAnsi="Arial" w:cs="Arial"/>
                  <w:sz w:val="20"/>
                  <w:szCs w:val="20"/>
                  <w:lang w:eastAsia="en-GB"/>
                </w:rPr>
                <w:delText xml:space="preserve">to describe </w:delText>
              </w:r>
            </w:del>
            <w:r w:rsidRPr="0000353A">
              <w:rPr>
                <w:rFonts w:ascii="Arial" w:eastAsia="Times New Roman" w:hAnsi="Arial" w:cs="Arial"/>
                <w:sz w:val="20"/>
                <w:szCs w:val="20"/>
                <w:lang w:eastAsia="en-GB"/>
              </w:rPr>
              <w:t xml:space="preserve">at the conceptual level </w:t>
            </w:r>
            <w:ins w:id="11" w:author="Linnerud, Jenny" w:date="2016-06-20T09:50:00Z">
              <w:r w:rsidR="00252AE9">
                <w:rPr>
                  <w:rFonts w:ascii="Arial" w:eastAsia="Times New Roman" w:hAnsi="Arial" w:cs="Arial"/>
                  <w:sz w:val="20"/>
                  <w:szCs w:val="20"/>
                  <w:lang w:eastAsia="en-GB"/>
                </w:rPr>
                <w:t xml:space="preserve">to describe </w:t>
              </w:r>
            </w:ins>
            <w:r w:rsidRPr="0000353A">
              <w:rPr>
                <w:rFonts w:ascii="Arial" w:eastAsia="Times New Roman" w:hAnsi="Arial" w:cs="Arial"/>
                <w:sz w:val="20"/>
                <w:szCs w:val="20"/>
                <w:lang w:eastAsia="en-GB"/>
              </w:rPr>
              <w:t xml:space="preserve">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12" w:author="Christopher Jones" w:date="2016-06-01T16:13:00Z"/>
        </w:rPr>
        <w:sectPr w:rsidR="002D4C7D" w:rsidSect="00C4528B">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281FE9" w:rsidP="00793D20">
            <w:pPr>
              <w:rPr>
                <w:rFonts w:ascii="Arial" w:hAnsi="Arial" w:cs="Arial"/>
                <w:lang w:val="en-US"/>
              </w:rPr>
            </w:pPr>
            <w:r>
              <w:rPr>
                <w:rFonts w:ascii="Arial" w:hAnsi="Arial" w:cs="Arial"/>
                <w:lang w:val="en-US"/>
              </w:rPr>
              <w:t>Initial</w:t>
            </w:r>
          </w:p>
        </w:tc>
        <w:tc>
          <w:tcPr>
            <w:tcW w:w="1701" w:type="dxa"/>
          </w:tcPr>
          <w:p w:rsidR="002D4C7D" w:rsidRPr="0000353A" w:rsidRDefault="00281FE9" w:rsidP="00793D20">
            <w:pPr>
              <w:rPr>
                <w:rFonts w:ascii="Arial" w:hAnsi="Arial" w:cs="Arial"/>
                <w:lang w:val="en-US"/>
              </w:rPr>
            </w:pPr>
            <w:r>
              <w:rPr>
                <w:rFonts w:ascii="Arial" w:hAnsi="Arial" w:cs="Arial"/>
                <w:lang w:val="en-US"/>
              </w:rPr>
              <w:t>Early</w:t>
            </w:r>
          </w:p>
        </w:tc>
        <w:tc>
          <w:tcPr>
            <w:tcW w:w="5670" w:type="dxa"/>
          </w:tcPr>
          <w:p w:rsidR="002D4C7D" w:rsidRDefault="00563CBB" w:rsidP="00793D20">
            <w:pPr>
              <w:rPr>
                <w:rFonts w:ascii="Arial" w:hAnsi="Arial" w:cs="Arial"/>
                <w:lang w:val="en-US"/>
              </w:rPr>
            </w:pPr>
            <w:r>
              <w:rPr>
                <w:rFonts w:ascii="Arial" w:hAnsi="Arial" w:cs="Arial"/>
                <w:lang w:val="en-US"/>
              </w:rPr>
              <w:t>Increase awareness</w:t>
            </w:r>
            <w:r w:rsidR="000C3A3C">
              <w:rPr>
                <w:rFonts w:ascii="Arial" w:hAnsi="Arial" w:cs="Arial"/>
                <w:lang w:val="en-US"/>
              </w:rPr>
              <w:t xml:space="preserve"> </w:t>
            </w:r>
          </w:p>
          <w:p w:rsidR="00563CBB" w:rsidRPr="0000353A" w:rsidRDefault="00563CBB" w:rsidP="00793D20">
            <w:pPr>
              <w:rPr>
                <w:rFonts w:ascii="Arial" w:hAnsi="Arial" w:cs="Arial"/>
                <w:lang w:val="en-US"/>
              </w:rPr>
            </w:pPr>
            <w:r>
              <w:rPr>
                <w:rFonts w:ascii="Arial" w:hAnsi="Arial" w:cs="Arial"/>
                <w:lang w:val="en-US"/>
              </w:rPr>
              <w:t>Use GSIM actively in communication with Business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281FE9" w:rsidP="00793D20">
            <w:pPr>
              <w:rPr>
                <w:rFonts w:ascii="Arial" w:hAnsi="Arial" w:cs="Arial"/>
                <w:lang w:val="en-US"/>
              </w:rPr>
            </w:pPr>
            <w:r>
              <w:rPr>
                <w:rFonts w:ascii="Arial" w:hAnsi="Arial" w:cs="Arial"/>
                <w:lang w:val="en-US"/>
              </w:rPr>
              <w:t>Initial</w:t>
            </w:r>
          </w:p>
        </w:tc>
        <w:tc>
          <w:tcPr>
            <w:tcW w:w="1701" w:type="dxa"/>
          </w:tcPr>
          <w:p w:rsidR="002D4C7D" w:rsidRPr="0000353A" w:rsidRDefault="00563CBB" w:rsidP="00793D20">
            <w:pPr>
              <w:rPr>
                <w:rFonts w:ascii="Arial" w:hAnsi="Arial" w:cs="Arial"/>
                <w:lang w:val="en-US"/>
              </w:rPr>
            </w:pPr>
            <w:r>
              <w:rPr>
                <w:rFonts w:ascii="Arial" w:hAnsi="Arial" w:cs="Arial"/>
                <w:lang w:val="en-US"/>
              </w:rPr>
              <w:t>Corporate</w:t>
            </w:r>
          </w:p>
        </w:tc>
        <w:tc>
          <w:tcPr>
            <w:tcW w:w="5670" w:type="dxa"/>
          </w:tcPr>
          <w:p w:rsidR="002D4C7D" w:rsidRDefault="00563CBB" w:rsidP="00793D20">
            <w:pPr>
              <w:rPr>
                <w:rFonts w:ascii="Arial" w:hAnsi="Arial" w:cs="Arial"/>
                <w:lang w:val="en-US"/>
              </w:rPr>
            </w:pPr>
            <w:r>
              <w:rPr>
                <w:rFonts w:ascii="Arial" w:hAnsi="Arial" w:cs="Arial"/>
                <w:lang w:val="en-US"/>
              </w:rPr>
              <w:t>Increase awareness.</w:t>
            </w:r>
          </w:p>
          <w:p w:rsidR="00563CBB" w:rsidRDefault="00563CBB" w:rsidP="00793D20">
            <w:pPr>
              <w:rPr>
                <w:rFonts w:ascii="Arial" w:hAnsi="Arial" w:cs="Arial"/>
                <w:lang w:val="en-US"/>
              </w:rPr>
            </w:pPr>
            <w:r>
              <w:rPr>
                <w:rFonts w:ascii="Arial" w:hAnsi="Arial" w:cs="Arial"/>
                <w:lang w:val="en-US"/>
              </w:rPr>
              <w:t>Identify target groups.</w:t>
            </w:r>
          </w:p>
          <w:p w:rsidR="00563CBB" w:rsidRPr="0000353A" w:rsidRDefault="00563CBB" w:rsidP="00793D20">
            <w:pPr>
              <w:rPr>
                <w:rFonts w:ascii="Arial" w:hAnsi="Arial" w:cs="Arial"/>
                <w:lang w:val="en-US"/>
              </w:rPr>
            </w:pPr>
            <w:r>
              <w:rPr>
                <w:rFonts w:ascii="Arial" w:hAnsi="Arial" w:cs="Arial"/>
                <w:lang w:val="en-US"/>
              </w:rPr>
              <w:t>Communicate with target groups.</w:t>
            </w:r>
          </w:p>
        </w:tc>
      </w:tr>
      <w:tr w:rsidR="002D4C7D" w:rsidRPr="000C3A3C"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281FE9" w:rsidP="00793D20">
            <w:pPr>
              <w:rPr>
                <w:rFonts w:ascii="Arial" w:hAnsi="Arial" w:cs="Arial"/>
                <w:lang w:val="en-US"/>
              </w:rPr>
            </w:pPr>
            <w:r>
              <w:rPr>
                <w:rFonts w:ascii="Arial" w:hAnsi="Arial" w:cs="Arial"/>
                <w:lang w:val="en-US"/>
              </w:rPr>
              <w:t>Early</w:t>
            </w:r>
          </w:p>
        </w:tc>
        <w:tc>
          <w:tcPr>
            <w:tcW w:w="1701" w:type="dxa"/>
          </w:tcPr>
          <w:p w:rsidR="002D4C7D" w:rsidRPr="0000353A" w:rsidRDefault="00563CBB" w:rsidP="00793D20">
            <w:pPr>
              <w:rPr>
                <w:rFonts w:ascii="Arial" w:hAnsi="Arial" w:cs="Arial"/>
                <w:lang w:val="en-US"/>
              </w:rPr>
            </w:pPr>
            <w:r>
              <w:rPr>
                <w:rFonts w:ascii="Arial" w:hAnsi="Arial" w:cs="Arial"/>
                <w:lang w:val="en-US"/>
              </w:rPr>
              <w:t>Mature</w:t>
            </w:r>
          </w:p>
        </w:tc>
        <w:tc>
          <w:tcPr>
            <w:tcW w:w="5670" w:type="dxa"/>
          </w:tcPr>
          <w:p w:rsidR="000C3A3C" w:rsidRDefault="000C3A3C" w:rsidP="000C3A3C">
            <w:pPr>
              <w:rPr>
                <w:rFonts w:ascii="Arial" w:hAnsi="Arial" w:cs="Arial"/>
                <w:lang w:val="en-US"/>
              </w:rPr>
            </w:pPr>
            <w:r>
              <w:rPr>
                <w:rFonts w:ascii="Arial" w:hAnsi="Arial" w:cs="Arial"/>
                <w:lang w:val="en-US"/>
              </w:rPr>
              <w:t>Top management decision to implement GSIM</w:t>
            </w:r>
          </w:p>
          <w:p w:rsidR="000C3A3C" w:rsidRDefault="000C3A3C" w:rsidP="000C3A3C">
            <w:pPr>
              <w:rPr>
                <w:rFonts w:ascii="Arial" w:hAnsi="Arial" w:cs="Arial"/>
                <w:lang w:val="en-US"/>
              </w:rPr>
            </w:pPr>
            <w:r>
              <w:rPr>
                <w:rFonts w:ascii="Arial" w:hAnsi="Arial" w:cs="Arial"/>
                <w:lang w:val="en-US"/>
              </w:rPr>
              <w:t xml:space="preserve">Use GSIM consistently in our daily </w:t>
            </w:r>
            <w:proofErr w:type="spellStart"/>
            <w:r>
              <w:rPr>
                <w:rFonts w:ascii="Arial" w:hAnsi="Arial" w:cs="Arial"/>
                <w:lang w:val="en-US"/>
              </w:rPr>
              <w:t>practise</w:t>
            </w:r>
            <w:proofErr w:type="spellEnd"/>
          </w:p>
          <w:p w:rsidR="00D01D77" w:rsidRDefault="00D01D77" w:rsidP="000C3A3C">
            <w:pPr>
              <w:rPr>
                <w:rFonts w:ascii="Arial" w:hAnsi="Arial" w:cs="Arial"/>
                <w:lang w:val="en-US"/>
              </w:rPr>
            </w:pPr>
            <w:r>
              <w:rPr>
                <w:rFonts w:ascii="Arial" w:hAnsi="Arial" w:cs="Arial"/>
                <w:lang w:val="en-US"/>
              </w:rPr>
              <w:t xml:space="preserve">Develop </w:t>
            </w:r>
            <w:r w:rsidR="00AB6CBC">
              <w:rPr>
                <w:rFonts w:ascii="Arial" w:hAnsi="Arial" w:cs="Arial"/>
                <w:lang w:val="en-US"/>
              </w:rPr>
              <w:t>our information architecture</w:t>
            </w:r>
          </w:p>
          <w:p w:rsidR="00E13133" w:rsidRPr="00D01D77" w:rsidRDefault="00D01D77" w:rsidP="000C3A3C">
            <w:pPr>
              <w:rPr>
                <w:rFonts w:ascii="Arial" w:hAnsi="Arial" w:cs="Arial"/>
                <w:lang w:val="en-US"/>
              </w:rPr>
            </w:pPr>
            <w:r w:rsidRPr="00D01D77">
              <w:rPr>
                <w:rFonts w:ascii="Arial" w:hAnsi="Arial" w:cs="Arial"/>
                <w:lang w:val="en-US"/>
              </w:rPr>
              <w:t>Put architecture governance in place.</w:t>
            </w:r>
          </w:p>
          <w:p w:rsidR="00D01D77" w:rsidRPr="00D01D77" w:rsidRDefault="00D01D77" w:rsidP="000C3A3C">
            <w:pPr>
              <w:rPr>
                <w:rFonts w:ascii="Arial" w:hAnsi="Arial" w:cs="Arial"/>
                <w:lang w:val="en-US"/>
              </w:rPr>
            </w:pPr>
            <w:r>
              <w:rPr>
                <w:rFonts w:ascii="Arial" w:hAnsi="Arial" w:cs="Arial"/>
                <w:lang w:val="en-US"/>
              </w:rPr>
              <w:t>Approve our information management document.</w:t>
            </w:r>
          </w:p>
        </w:tc>
      </w:tr>
      <w:tr w:rsidR="002D4C7D" w:rsidRPr="000C3A3C"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281FE9" w:rsidP="00793D20">
            <w:pPr>
              <w:rPr>
                <w:rFonts w:ascii="Arial" w:hAnsi="Arial" w:cs="Arial"/>
                <w:lang w:val="en-US"/>
              </w:rPr>
            </w:pPr>
            <w:r>
              <w:rPr>
                <w:rFonts w:ascii="Arial" w:hAnsi="Arial" w:cs="Arial"/>
                <w:lang w:val="en-US"/>
              </w:rPr>
              <w:t>Early</w:t>
            </w:r>
          </w:p>
        </w:tc>
        <w:tc>
          <w:tcPr>
            <w:tcW w:w="1701" w:type="dxa"/>
          </w:tcPr>
          <w:p w:rsidR="002D4C7D" w:rsidRPr="0000353A" w:rsidRDefault="00563CBB" w:rsidP="00793D20">
            <w:pPr>
              <w:rPr>
                <w:rFonts w:ascii="Arial" w:hAnsi="Arial" w:cs="Arial"/>
                <w:lang w:val="en-US"/>
              </w:rPr>
            </w:pPr>
            <w:r>
              <w:rPr>
                <w:rFonts w:ascii="Arial" w:hAnsi="Arial" w:cs="Arial"/>
                <w:lang w:val="en-US"/>
              </w:rPr>
              <w:t>Corporate</w:t>
            </w:r>
          </w:p>
        </w:tc>
        <w:tc>
          <w:tcPr>
            <w:tcW w:w="5670" w:type="dxa"/>
          </w:tcPr>
          <w:p w:rsidR="000C3A3C" w:rsidRPr="000C3A3C" w:rsidRDefault="000C3A3C" w:rsidP="000C3A3C">
            <w:pPr>
              <w:rPr>
                <w:rFonts w:ascii="Arial" w:hAnsi="Arial" w:cs="Arial"/>
                <w:lang w:val="en-US"/>
              </w:rPr>
            </w:pPr>
            <w:r w:rsidRPr="000C3A3C">
              <w:rPr>
                <w:rFonts w:ascii="Arial" w:hAnsi="Arial" w:cs="Arial"/>
                <w:lang w:val="en-US"/>
              </w:rPr>
              <w:t>Make GSIM part of our architecture principles</w:t>
            </w:r>
          </w:p>
          <w:p w:rsidR="000C3A3C" w:rsidRDefault="000C3A3C" w:rsidP="000C3A3C">
            <w:pPr>
              <w:rPr>
                <w:rFonts w:ascii="Arial" w:hAnsi="Arial" w:cs="Arial"/>
                <w:lang w:val="en-US"/>
              </w:rPr>
            </w:pPr>
            <w:r>
              <w:rPr>
                <w:rFonts w:ascii="Arial" w:hAnsi="Arial" w:cs="Arial"/>
                <w:lang w:val="en-US"/>
              </w:rPr>
              <w:t>Increase architecture expertise</w:t>
            </w:r>
          </w:p>
          <w:p w:rsidR="000C3A3C" w:rsidRPr="000C3A3C" w:rsidRDefault="000C3A3C" w:rsidP="000C3A3C">
            <w:pPr>
              <w:rPr>
                <w:rFonts w:ascii="Arial" w:hAnsi="Arial" w:cs="Arial"/>
                <w:lang w:val="en-US"/>
              </w:rPr>
            </w:pPr>
            <w:r>
              <w:rPr>
                <w:rFonts w:ascii="Arial" w:hAnsi="Arial" w:cs="Arial"/>
                <w:lang w:val="en-US"/>
              </w:rPr>
              <w:t>Clear target end-states and migration strategies</w:t>
            </w:r>
          </w:p>
        </w:tc>
      </w:tr>
    </w:tbl>
    <w:p w:rsidR="002D4C7D" w:rsidRPr="000C3A3C" w:rsidRDefault="002D4C7D" w:rsidP="002D4C7D">
      <w:pPr>
        <w:rPr>
          <w:lang w:val="en-US"/>
        </w:rPr>
      </w:pPr>
    </w:p>
    <w:p w:rsidR="00243A17" w:rsidRPr="000C3A3C" w:rsidRDefault="00243A17" w:rsidP="002D4C7D">
      <w:pPr>
        <w:pStyle w:val="Overskrift2"/>
        <w:rPr>
          <w:lang w:val="en-US"/>
        </w:rPr>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4C78A0" w:rsidRPr="004C78A0" w:rsidRDefault="004C78A0" w:rsidP="00171825">
      <w:r w:rsidRPr="004C78A0">
        <w:t>Yes</w:t>
      </w:r>
    </w:p>
    <w:p w:rsidR="00171825" w:rsidRDefault="00171825" w:rsidP="00171825">
      <w:pPr>
        <w:ind w:firstLine="720"/>
        <w:rPr>
          <w:b/>
        </w:rPr>
      </w:pPr>
      <w:r>
        <w:rPr>
          <w:b/>
        </w:rPr>
        <w:t>If yes, please provide the Dimension and Level for those self-assessment criteria:</w:t>
      </w:r>
    </w:p>
    <w:p w:rsidR="00171825" w:rsidRPr="004C78A0" w:rsidRDefault="00E13133" w:rsidP="000C3A3C">
      <w:r w:rsidRPr="004C78A0">
        <w:t xml:space="preserve">Applications X Early – </w:t>
      </w:r>
      <w:r w:rsidR="004E339F" w:rsidRPr="004C78A0">
        <w:t>Physical databases? W</w:t>
      </w:r>
      <w:r w:rsidRPr="004C78A0">
        <w:t>here is the logical level? Where is CSPA- LIM?</w:t>
      </w:r>
    </w:p>
    <w:p w:rsidR="004E339F" w:rsidRPr="004C78A0" w:rsidRDefault="004E339F" w:rsidP="000C3A3C">
      <w:r w:rsidRPr="004C78A0">
        <w:t>Applications x Corporate – Text about GSIM information objects is CSPA v1.0, where is CSPA v1.5?</w:t>
      </w:r>
    </w:p>
    <w:p w:rsidR="004E339F" w:rsidRPr="004C78A0" w:rsidRDefault="004E339F" w:rsidP="000C3A3C">
      <w:r w:rsidRPr="004C78A0">
        <w:t>Applications x Mature – platform – isn’t this closer to Technical?</w:t>
      </w:r>
    </w:p>
    <w:p w:rsidR="00171825" w:rsidRDefault="00171825" w:rsidP="00171825">
      <w:pPr>
        <w:ind w:firstLine="720"/>
        <w:rPr>
          <w:b/>
        </w:rPr>
      </w:pPr>
    </w:p>
    <w:p w:rsidR="00861FA9" w:rsidRDefault="00171825" w:rsidP="00171825">
      <w:pPr>
        <w:rPr>
          <w:b/>
        </w:rPr>
      </w:pPr>
      <w:r>
        <w:rPr>
          <w:b/>
        </w:rPr>
        <w:t>Were the Levels sufficiently distinct per Dimension?</w:t>
      </w:r>
      <w:r w:rsidR="00E448E3">
        <w:rPr>
          <w:b/>
        </w:rPr>
        <w:t xml:space="preserve"> </w:t>
      </w:r>
    </w:p>
    <w:p w:rsidR="00171825" w:rsidRPr="004C78A0" w:rsidRDefault="00E448E3" w:rsidP="00171825">
      <w:r w:rsidRPr="004C78A0">
        <w:t>Yes</w:t>
      </w:r>
      <w:r w:rsidR="00414FEE" w:rsidRPr="004C78A0">
        <w:t>, the distinction between Corporate and Mature is clearer here.</w:t>
      </w:r>
    </w:p>
    <w:p w:rsidR="00171825" w:rsidRDefault="00171825" w:rsidP="00171825">
      <w:pPr>
        <w:rPr>
          <w:b/>
        </w:rPr>
      </w:pPr>
      <w:r>
        <w:rPr>
          <w:b/>
        </w:rPr>
        <w:tab/>
        <w:t>If not, please provide the Dimension(s) and Level(s) whe</w:t>
      </w:r>
      <w:r w:rsidR="00861FA9">
        <w:rPr>
          <w:b/>
        </w:rPr>
        <w:t>re you experienced difficulties</w:t>
      </w:r>
    </w:p>
    <w:p w:rsidR="00861FA9" w:rsidRDefault="00171825" w:rsidP="00171825">
      <w:pPr>
        <w:rPr>
          <w:b/>
        </w:rPr>
      </w:pPr>
      <w:r>
        <w:rPr>
          <w:b/>
        </w:rPr>
        <w:t>Do you think we should have had a Technology Dimension for GSIM?</w:t>
      </w:r>
      <w:r w:rsidR="00E448E3">
        <w:rPr>
          <w:b/>
        </w:rPr>
        <w:t xml:space="preserve"> </w:t>
      </w:r>
    </w:p>
    <w:p w:rsidR="00171825" w:rsidRPr="004C78A0" w:rsidRDefault="00E448E3" w:rsidP="00171825">
      <w:r w:rsidRPr="004C78A0">
        <w:t>N</w:t>
      </w:r>
      <w:r w:rsidR="00861FA9" w:rsidRPr="004C78A0">
        <w:t>o</w:t>
      </w:r>
    </w:p>
    <w:p w:rsidR="00171825" w:rsidRDefault="00171825" w:rsidP="00171825">
      <w:pPr>
        <w:rPr>
          <w:b/>
        </w:rPr>
      </w:pPr>
    </w:p>
    <w:p w:rsidR="00171825" w:rsidRDefault="00171825" w:rsidP="00171825">
      <w:pPr>
        <w:ind w:firstLine="720"/>
        <w:rPr>
          <w:b/>
        </w:rPr>
      </w:pPr>
    </w:p>
    <w:p w:rsidR="00171825" w:rsidRPr="00171825" w:rsidRDefault="00171825" w:rsidP="00171825">
      <w:pPr>
        <w:rPr>
          <w:ins w:id="13" w:author="Christopher Jones" w:date="2016-06-01T16:35:00Z"/>
        </w:rPr>
        <w:sectPr w:rsidR="00171825" w:rsidRPr="00171825" w:rsidSect="00243A17">
          <w:pgSz w:w="11906" w:h="16838"/>
          <w:pgMar w:top="851" w:right="567" w:bottom="426" w:left="426" w:header="708" w:footer="708" w:gutter="0"/>
          <w:cols w:space="708"/>
          <w:docGrid w:linePitch="360"/>
        </w:sectPr>
      </w:pPr>
    </w:p>
    <w:p w:rsidR="002D4C7D" w:rsidRDefault="002D4C7D" w:rsidP="002D4C7D">
      <w:pPr>
        <w:pStyle w:val="Overskrift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rsidTr="006C12C0">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rsidR="00243A17" w:rsidRDefault="00243A17" w:rsidP="00171825">
            <w:pPr>
              <w:spacing w:after="120" w:line="240" w:lineRule="auto"/>
              <w:rPr>
                <w:ins w:id="14" w:author="Linnerud, Jenny" w:date="2016-06-20T16:23:00Z"/>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p w:rsidR="008C44DA" w:rsidRPr="0000353A" w:rsidRDefault="008C44DA" w:rsidP="008C44DA">
            <w:pPr>
              <w:spacing w:after="120" w:line="240" w:lineRule="auto"/>
              <w:rPr>
                <w:rFonts w:ascii="Arial" w:eastAsia="Times New Roman" w:hAnsi="Arial" w:cs="Arial"/>
                <w:sz w:val="20"/>
                <w:szCs w:val="20"/>
                <w:lang w:eastAsia="en-GB"/>
              </w:rPr>
            </w:pPr>
            <w:ins w:id="15" w:author="Linnerud, Jenny" w:date="2016-06-20T16:23:00Z">
              <w:r w:rsidRPr="0000353A">
                <w:rPr>
                  <w:rFonts w:ascii="Arial" w:eastAsia="Times New Roman" w:hAnsi="Arial" w:cs="Arial"/>
                  <w:sz w:val="20"/>
                  <w:szCs w:val="20"/>
                  <w:lang w:eastAsia="en-GB"/>
                </w:rPr>
                <w:t xml:space="preserve">Management are largely unaware of </w:t>
              </w:r>
              <w:r>
                <w:rPr>
                  <w:rFonts w:ascii="Arial" w:eastAsia="Times New Roman" w:hAnsi="Arial" w:cs="Arial"/>
                  <w:sz w:val="20"/>
                  <w:szCs w:val="20"/>
                  <w:lang w:eastAsia="en-GB"/>
                </w:rPr>
                <w:t>and/</w:t>
              </w:r>
              <w:r w:rsidRPr="0000353A">
                <w:rPr>
                  <w:rFonts w:ascii="Arial" w:eastAsia="Times New Roman" w:hAnsi="Arial" w:cs="Arial"/>
                  <w:sz w:val="20"/>
                  <w:szCs w:val="20"/>
                  <w:lang w:eastAsia="en-GB"/>
                </w:rPr>
                <w:t xml:space="preserve">or uninterested in </w:t>
              </w:r>
              <w:r>
                <w:rPr>
                  <w:rFonts w:ascii="Arial" w:eastAsia="Times New Roman" w:hAnsi="Arial" w:cs="Arial"/>
                  <w:sz w:val="20"/>
                  <w:szCs w:val="20"/>
                  <w:lang w:eastAsia="en-GB"/>
                </w:rPr>
                <w:t>CSPA</w:t>
              </w:r>
            </w:ins>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rsidR="008C44DA" w:rsidRDefault="00243A17" w:rsidP="00171825">
            <w:pPr>
              <w:spacing w:after="120" w:line="240" w:lineRule="auto"/>
              <w:rPr>
                <w:ins w:id="16" w:author="Linnerud, Jenny" w:date="2016-06-20T16:24:00Z"/>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p w:rsidR="008C44DA" w:rsidRDefault="008C44DA" w:rsidP="00171825">
            <w:pPr>
              <w:spacing w:after="120" w:line="240" w:lineRule="auto"/>
              <w:rPr>
                <w:ins w:id="17" w:author="Linnerud, Jenny" w:date="2016-06-20T16:24:00Z"/>
                <w:rFonts w:ascii="Arial" w:eastAsia="Times New Roman" w:hAnsi="Arial" w:cs="Arial"/>
                <w:sz w:val="20"/>
                <w:szCs w:val="20"/>
                <w:lang w:eastAsia="en-GB"/>
              </w:rPr>
            </w:pPr>
            <w:ins w:id="18" w:author="Linnerud, Jenny" w:date="2016-06-20T16:24:00Z">
              <w:r w:rsidRPr="0000353A">
                <w:rPr>
                  <w:rFonts w:ascii="Arial" w:eastAsia="Times New Roman" w:hAnsi="Arial" w:cs="Arial"/>
                  <w:sz w:val="20"/>
                  <w:szCs w:val="20"/>
                  <w:lang w:eastAsia="en-GB"/>
                </w:rPr>
                <w:t>Organi</w:t>
              </w:r>
              <w:r>
                <w:rPr>
                  <w:rFonts w:ascii="Arial" w:eastAsia="Times New Roman" w:hAnsi="Arial" w:cs="Arial"/>
                  <w:sz w:val="20"/>
                  <w:szCs w:val="20"/>
                  <w:lang w:eastAsia="en-GB"/>
                </w:rPr>
                <w:t>sation is becoming aware of CSPA</w:t>
              </w:r>
              <w:r w:rsidRPr="0000353A">
                <w:rPr>
                  <w:rFonts w:ascii="Arial" w:eastAsia="Times New Roman" w:hAnsi="Arial" w:cs="Arial"/>
                  <w:sz w:val="20"/>
                  <w:szCs w:val="20"/>
                  <w:lang w:eastAsia="en-GB"/>
                </w:rPr>
                <w:t xml:space="preserve"> and recognizing its potential usefulness. </w:t>
              </w:r>
            </w:ins>
          </w:p>
          <w:p w:rsidR="008C44DA" w:rsidRDefault="008C44DA" w:rsidP="008C44DA">
            <w:pPr>
              <w:spacing w:after="120" w:line="240" w:lineRule="auto"/>
              <w:rPr>
                <w:ins w:id="19" w:author="Linnerud, Jenny" w:date="2016-06-20T16:25:00Z"/>
                <w:rFonts w:ascii="Arial" w:eastAsia="Times New Roman" w:hAnsi="Arial" w:cs="Arial"/>
                <w:sz w:val="20"/>
                <w:szCs w:val="20"/>
                <w:lang w:eastAsia="en-GB"/>
              </w:rPr>
            </w:pPr>
            <w:ins w:id="20" w:author="Linnerud, Jenny" w:date="2016-06-20T16:24:00Z">
              <w:r w:rsidRPr="0000353A">
                <w:rPr>
                  <w:rFonts w:ascii="Arial" w:eastAsia="Times New Roman" w:hAnsi="Arial" w:cs="Arial"/>
                  <w:sz w:val="20"/>
                  <w:szCs w:val="20"/>
                  <w:lang w:eastAsia="en-GB"/>
                </w:rPr>
                <w:t>The organisation might be involved in international</w:t>
              </w:r>
              <w:r>
                <w:rPr>
                  <w:rFonts w:ascii="Arial" w:eastAsia="Times New Roman" w:hAnsi="Arial" w:cs="Arial"/>
                  <w:sz w:val="20"/>
                  <w:szCs w:val="20"/>
                  <w:lang w:eastAsia="en-GB"/>
                </w:rPr>
                <w:t xml:space="preserve"> development projects using CSPA</w:t>
              </w:r>
              <w:r w:rsidRPr="0000353A">
                <w:rPr>
                  <w:rFonts w:ascii="Arial" w:eastAsia="Times New Roman" w:hAnsi="Arial" w:cs="Arial"/>
                  <w:sz w:val="20"/>
                  <w:szCs w:val="20"/>
                  <w:lang w:eastAsia="en-GB"/>
                </w:rPr>
                <w:t>.</w:t>
              </w:r>
            </w:ins>
          </w:p>
          <w:p w:rsidR="008C44DA" w:rsidRDefault="008C44DA" w:rsidP="008C44DA">
            <w:pPr>
              <w:spacing w:after="120" w:line="240" w:lineRule="auto"/>
              <w:rPr>
                <w:ins w:id="21" w:author="Linnerud, Jenny" w:date="2016-06-20T16:25:00Z"/>
                <w:rFonts w:ascii="Arial" w:eastAsia="Times New Roman" w:hAnsi="Arial" w:cs="Arial"/>
                <w:sz w:val="20"/>
                <w:szCs w:val="20"/>
                <w:lang w:eastAsia="en-GB"/>
              </w:rPr>
            </w:pPr>
            <w:ins w:id="22" w:author="Linnerud, Jenny" w:date="2016-06-20T16:25:00Z">
              <w:r>
                <w:rPr>
                  <w:rFonts w:ascii="Arial" w:eastAsia="Times New Roman" w:hAnsi="Arial" w:cs="Arial"/>
                  <w:sz w:val="20"/>
                  <w:szCs w:val="20"/>
                  <w:lang w:eastAsia="en-GB"/>
                </w:rPr>
                <w:t>L</w:t>
              </w:r>
            </w:ins>
            <w:ins w:id="23" w:author="Linnerud, Jenny" w:date="2016-06-20T16:24:00Z">
              <w:r w:rsidRPr="0000353A">
                <w:rPr>
                  <w:rFonts w:ascii="Arial" w:eastAsia="Times New Roman" w:hAnsi="Arial" w:cs="Arial"/>
                  <w:sz w:val="20"/>
                  <w:szCs w:val="20"/>
                  <w:lang w:eastAsia="en-GB"/>
                </w:rPr>
                <w:t xml:space="preserve">imited definition and documentation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w:t>
              </w:r>
              <w:r>
                <w:rPr>
                  <w:rFonts w:ascii="Arial" w:eastAsia="Times New Roman" w:hAnsi="Arial" w:cs="Arial"/>
                  <w:sz w:val="20"/>
                  <w:szCs w:val="20"/>
                  <w:lang w:eastAsia="en-GB"/>
                </w:rPr>
                <w:t xml:space="preserve">vers and processes in which </w:t>
              </w:r>
            </w:ins>
            <w:ins w:id="24" w:author="Linnerud, Jenny" w:date="2016-06-20T16:25:00Z">
              <w:r>
                <w:rPr>
                  <w:rFonts w:ascii="Arial" w:eastAsia="Times New Roman" w:hAnsi="Arial" w:cs="Arial"/>
                  <w:sz w:val="20"/>
                  <w:szCs w:val="20"/>
                  <w:lang w:eastAsia="en-GB"/>
                </w:rPr>
                <w:t>CSPA</w:t>
              </w:r>
            </w:ins>
            <w:ins w:id="25" w:author="Linnerud, Jenny" w:date="2016-06-20T16:24:00Z">
              <w:r w:rsidRPr="0000353A">
                <w:rPr>
                  <w:rFonts w:ascii="Arial" w:eastAsia="Times New Roman" w:hAnsi="Arial" w:cs="Arial"/>
                  <w:sz w:val="20"/>
                  <w:szCs w:val="20"/>
                  <w:lang w:eastAsia="en-GB"/>
                </w:rPr>
                <w:t xml:space="preserve"> will be involved. </w:t>
              </w:r>
            </w:ins>
          </w:p>
          <w:p w:rsidR="008C44DA" w:rsidRPr="0000353A" w:rsidRDefault="008C44DA" w:rsidP="008C44DA">
            <w:pPr>
              <w:spacing w:after="120" w:line="240" w:lineRule="auto"/>
              <w:rPr>
                <w:rFonts w:ascii="Arial" w:eastAsia="Times New Roman" w:hAnsi="Arial" w:cs="Arial"/>
                <w:sz w:val="20"/>
                <w:szCs w:val="20"/>
                <w:lang w:eastAsia="en-GB"/>
              </w:rPr>
            </w:pPr>
            <w:ins w:id="26" w:author="Linnerud, Jenny" w:date="2016-06-20T16:24:00Z">
              <w:r w:rsidRPr="0000353A">
                <w:rPr>
                  <w:rFonts w:ascii="Arial" w:eastAsia="Times New Roman" w:hAnsi="Arial" w:cs="Arial"/>
                  <w:sz w:val="20"/>
                  <w:szCs w:val="20"/>
                  <w:lang w:eastAsia="en-GB"/>
                </w:rPr>
                <w:t xml:space="preserve">Strong need for guidance from other organisations implementing </w:t>
              </w:r>
            </w:ins>
            <w:ins w:id="27" w:author="Linnerud, Jenny" w:date="2016-06-20T16:25:00Z">
              <w:r>
                <w:rPr>
                  <w:rFonts w:ascii="Arial" w:eastAsia="Times New Roman" w:hAnsi="Arial" w:cs="Arial"/>
                  <w:sz w:val="20"/>
                  <w:szCs w:val="20"/>
                  <w:lang w:eastAsia="en-GB"/>
                </w:rPr>
                <w:t>CSPA</w:t>
              </w:r>
            </w:ins>
          </w:p>
        </w:tc>
        <w:tc>
          <w:tcPr>
            <w:tcW w:w="2827"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analysis of the business processes. GAMSO and GSBPM are applied as a basis to identify each statistical service and business function.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areas.</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rsidTr="00725F88">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starts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but the implementation is partial obeying to internal needs. First attempts to develop SOA/CSPA 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725F88">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duplicated and </w:t>
            </w:r>
            <w:r w:rsidRPr="0000353A">
              <w:rPr>
                <w:rFonts w:ascii="Arial" w:eastAsia="Times New Roman" w:hAnsi="Arial" w:cs="Arial"/>
                <w:sz w:val="20"/>
                <w:szCs w:val="20"/>
                <w:lang w:eastAsia="en-GB"/>
              </w:rPr>
              <w:lastRenderedPageBreak/>
              <w:t>each application uses its own structure.</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Separated information </w:t>
            </w:r>
            <w:r w:rsidRPr="0000353A">
              <w:rPr>
                <w:rFonts w:ascii="Arial" w:eastAsia="Times New Roman" w:hAnsi="Arial" w:cs="Arial"/>
                <w:sz w:val="20"/>
                <w:szCs w:val="20"/>
                <w:lang w:eastAsia="en-GB"/>
              </w:rPr>
              <w:lastRenderedPageBreak/>
              <w:t>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Integrated databases covering </w:t>
            </w:r>
            <w:r w:rsidRPr="0000353A">
              <w:rPr>
                <w:rFonts w:ascii="Arial" w:eastAsia="Times New Roman" w:hAnsi="Arial" w:cs="Arial"/>
                <w:sz w:val="20"/>
                <w:szCs w:val="20"/>
                <w:lang w:eastAsia="en-GB"/>
              </w:rPr>
              <w:lastRenderedPageBreak/>
              <w:t>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The common services platform </w:t>
            </w:r>
            <w:r w:rsidRPr="0000353A">
              <w:rPr>
                <w:rFonts w:ascii="Arial" w:eastAsia="Times New Roman" w:hAnsi="Arial" w:cs="Arial"/>
                <w:sz w:val="20"/>
                <w:szCs w:val="20"/>
                <w:lang w:eastAsia="en-GB"/>
              </w:rPr>
              <w:lastRenderedPageBreak/>
              <w:t xml:space="preserve">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Information databases can </w:t>
            </w:r>
            <w:r w:rsidRPr="0000353A">
              <w:rPr>
                <w:rFonts w:ascii="Arial" w:eastAsia="Times New Roman" w:hAnsi="Arial" w:cs="Arial"/>
                <w:sz w:val="20"/>
                <w:szCs w:val="20"/>
                <w:lang w:eastAsia="en-GB"/>
              </w:rPr>
              <w:lastRenderedPageBreak/>
              <w:t>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725F88">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early service oriented systems making use of services attending 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725F88">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 still deciding how to fulfil the needs of each project so the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Del="004C19DF" w:rsidRDefault="00243A17" w:rsidP="0000353A">
      <w:pPr>
        <w:rPr>
          <w:del w:id="28" w:author="Christopher Jones" w:date="2016-06-01T16:57:00Z"/>
        </w:rPr>
      </w:pPr>
    </w:p>
    <w:p w:rsidR="00243A17" w:rsidRPr="00243A17" w:rsidRDefault="00243A17" w:rsidP="0000353A"/>
    <w:p w:rsidR="002D4C7D" w:rsidRDefault="002D4C7D" w:rsidP="002D4C7D">
      <w:pPr>
        <w:rPr>
          <w:ins w:id="29" w:author="Christopher Jones" w:date="2016-06-01T16:13:00Z"/>
        </w:rPr>
        <w:sectPr w:rsidR="002D4C7D" w:rsidSect="00243A17">
          <w:pgSz w:w="16838" w:h="11906" w:orient="landscape"/>
          <w:pgMar w:top="426" w:right="851" w:bottom="567" w:left="426" w:header="708" w:footer="708" w:gutter="0"/>
          <w:cols w:space="708"/>
          <w:docGrid w:linePitch="360"/>
        </w:sectPr>
      </w:pPr>
    </w:p>
    <w:p w:rsidR="002D4C7D" w:rsidRDefault="002D4C7D" w:rsidP="002D4C7D">
      <w:pPr>
        <w:pStyle w:val="Overskrift2"/>
      </w:pPr>
      <w:r>
        <w:lastRenderedPageBreak/>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ellrutenett"/>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rsidTr="00793D2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rsidR="002D4C7D" w:rsidRPr="0000353A" w:rsidRDefault="00105640" w:rsidP="00793D20">
            <w:pPr>
              <w:rPr>
                <w:rFonts w:ascii="Arial" w:hAnsi="Arial" w:cs="Arial"/>
                <w:lang w:val="en-US"/>
              </w:rPr>
            </w:pPr>
            <w:r>
              <w:rPr>
                <w:rFonts w:ascii="Arial" w:hAnsi="Arial" w:cs="Arial"/>
                <w:lang w:val="en-US"/>
              </w:rPr>
              <w:t>Pre</w:t>
            </w:r>
          </w:p>
        </w:tc>
        <w:tc>
          <w:tcPr>
            <w:tcW w:w="1701" w:type="dxa"/>
          </w:tcPr>
          <w:p w:rsidR="002D4C7D" w:rsidRPr="0000353A" w:rsidRDefault="00105640" w:rsidP="00793D20">
            <w:pPr>
              <w:rPr>
                <w:rFonts w:ascii="Arial" w:hAnsi="Arial" w:cs="Arial"/>
                <w:lang w:val="en-US"/>
              </w:rPr>
            </w:pPr>
            <w:r>
              <w:rPr>
                <w:rFonts w:ascii="Arial" w:hAnsi="Arial" w:cs="Arial"/>
                <w:lang w:val="en-US"/>
              </w:rPr>
              <w:t>Early</w:t>
            </w:r>
          </w:p>
        </w:tc>
        <w:tc>
          <w:tcPr>
            <w:tcW w:w="5670" w:type="dxa"/>
          </w:tcPr>
          <w:p w:rsidR="002D4C7D" w:rsidRDefault="00105640" w:rsidP="00793D20">
            <w:pPr>
              <w:rPr>
                <w:rFonts w:ascii="Arial" w:hAnsi="Arial" w:cs="Arial"/>
                <w:lang w:val="en-US"/>
              </w:rPr>
            </w:pPr>
            <w:r>
              <w:rPr>
                <w:rFonts w:ascii="Arial" w:hAnsi="Arial" w:cs="Arial"/>
                <w:lang w:val="en-US"/>
              </w:rPr>
              <w:t>Identify target groups</w:t>
            </w:r>
          </w:p>
          <w:p w:rsidR="00105640" w:rsidRDefault="00105640" w:rsidP="00793D20">
            <w:pPr>
              <w:rPr>
                <w:rFonts w:ascii="Arial" w:hAnsi="Arial" w:cs="Arial"/>
                <w:lang w:val="en-US"/>
              </w:rPr>
            </w:pPr>
            <w:r>
              <w:rPr>
                <w:rFonts w:ascii="Arial" w:hAnsi="Arial" w:cs="Arial"/>
                <w:lang w:val="en-US"/>
              </w:rPr>
              <w:t>Different communication strategies for different groups</w:t>
            </w:r>
          </w:p>
          <w:p w:rsidR="001900FA" w:rsidRPr="0000353A" w:rsidRDefault="001900FA" w:rsidP="00793D20">
            <w:pPr>
              <w:rPr>
                <w:rFonts w:ascii="Arial" w:hAnsi="Arial" w:cs="Arial"/>
                <w:lang w:val="en-US"/>
              </w:rPr>
            </w:pPr>
          </w:p>
        </w:tc>
      </w:tr>
      <w:tr w:rsidR="002D4C7D" w:rsidRPr="0000353A"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rsidR="002D4C7D" w:rsidRPr="0000353A" w:rsidRDefault="00105640" w:rsidP="00793D20">
            <w:pPr>
              <w:rPr>
                <w:rFonts w:ascii="Arial" w:hAnsi="Arial" w:cs="Arial"/>
                <w:lang w:val="en-US"/>
              </w:rPr>
            </w:pPr>
            <w:r>
              <w:rPr>
                <w:rFonts w:ascii="Arial" w:hAnsi="Arial" w:cs="Arial"/>
                <w:lang w:val="en-US"/>
              </w:rPr>
              <w:t>Initial</w:t>
            </w:r>
          </w:p>
        </w:tc>
        <w:tc>
          <w:tcPr>
            <w:tcW w:w="1701" w:type="dxa"/>
          </w:tcPr>
          <w:p w:rsidR="002D4C7D" w:rsidRPr="00755060" w:rsidRDefault="00755060" w:rsidP="00345463">
            <w:pPr>
              <w:rPr>
                <w:rFonts w:ascii="Arial" w:hAnsi="Arial" w:cs="Arial"/>
                <w:sz w:val="44"/>
                <w:szCs w:val="44"/>
                <w:lang w:val="en-US"/>
              </w:rPr>
            </w:pPr>
            <w:r w:rsidRPr="00755060">
              <w:rPr>
                <w:rFonts w:ascii="Arial" w:hAnsi="Arial" w:cs="Arial"/>
                <w:sz w:val="44"/>
                <w:szCs w:val="44"/>
                <w:lang w:val="en-US"/>
              </w:rPr>
              <w:t>*</w:t>
            </w:r>
          </w:p>
        </w:tc>
        <w:tc>
          <w:tcPr>
            <w:tcW w:w="5670" w:type="dxa"/>
          </w:tcPr>
          <w:p w:rsidR="002D4C7D" w:rsidRPr="0000353A" w:rsidRDefault="00755060" w:rsidP="00793D20">
            <w:pPr>
              <w:rPr>
                <w:rFonts w:ascii="Arial" w:hAnsi="Arial" w:cs="Arial"/>
                <w:lang w:val="en-US"/>
              </w:rPr>
            </w:pPr>
            <w:r>
              <w:rPr>
                <w:rFonts w:ascii="Arial" w:hAnsi="Arial" w:cs="Arial"/>
                <w:lang w:val="en-US"/>
              </w:rPr>
              <w:t>Methods must be standardized</w:t>
            </w:r>
          </w:p>
        </w:tc>
      </w:tr>
      <w:tr w:rsidR="002D4C7D" w:rsidRPr="002010F4"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rsidR="002D4C7D" w:rsidRPr="0000353A" w:rsidRDefault="00105640" w:rsidP="00793D20">
            <w:pPr>
              <w:rPr>
                <w:rFonts w:ascii="Arial" w:hAnsi="Arial" w:cs="Arial"/>
                <w:lang w:val="en-US"/>
              </w:rPr>
            </w:pPr>
            <w:r>
              <w:rPr>
                <w:rFonts w:ascii="Arial" w:hAnsi="Arial" w:cs="Arial"/>
                <w:lang w:val="en-US"/>
              </w:rPr>
              <w:t>Early</w:t>
            </w:r>
          </w:p>
        </w:tc>
        <w:tc>
          <w:tcPr>
            <w:tcW w:w="1701" w:type="dxa"/>
          </w:tcPr>
          <w:p w:rsidR="002D4C7D" w:rsidRPr="0000353A" w:rsidRDefault="00105640" w:rsidP="00793D20">
            <w:pPr>
              <w:rPr>
                <w:rFonts w:ascii="Arial" w:hAnsi="Arial" w:cs="Arial"/>
                <w:lang w:val="en-US"/>
              </w:rPr>
            </w:pPr>
            <w:r>
              <w:rPr>
                <w:rFonts w:ascii="Arial" w:hAnsi="Arial" w:cs="Arial"/>
                <w:lang w:val="en-US"/>
              </w:rPr>
              <w:t>Mature</w:t>
            </w:r>
          </w:p>
        </w:tc>
        <w:tc>
          <w:tcPr>
            <w:tcW w:w="5670" w:type="dxa"/>
          </w:tcPr>
          <w:p w:rsidR="00345463" w:rsidRPr="00345463" w:rsidRDefault="00345463" w:rsidP="00793D20">
            <w:pPr>
              <w:rPr>
                <w:rFonts w:ascii="Arial" w:hAnsi="Arial" w:cs="Arial"/>
                <w:lang w:val="en-US"/>
              </w:rPr>
            </w:pPr>
            <w:r w:rsidRPr="00345463">
              <w:rPr>
                <w:rFonts w:ascii="Arial" w:hAnsi="Arial" w:cs="Arial"/>
                <w:lang w:val="en-US"/>
              </w:rPr>
              <w:t>Training and communicatio</w:t>
            </w:r>
            <w:r>
              <w:rPr>
                <w:rFonts w:ascii="Arial" w:hAnsi="Arial" w:cs="Arial"/>
                <w:lang w:val="en-US"/>
              </w:rPr>
              <w:t>n</w:t>
            </w:r>
          </w:p>
          <w:p w:rsidR="00345463" w:rsidRPr="00345463" w:rsidRDefault="00345463" w:rsidP="00793D20">
            <w:pPr>
              <w:rPr>
                <w:rFonts w:ascii="Arial" w:hAnsi="Arial" w:cs="Arial"/>
                <w:lang w:val="en-US"/>
              </w:rPr>
            </w:pPr>
            <w:r w:rsidRPr="00345463">
              <w:rPr>
                <w:rFonts w:ascii="Arial" w:hAnsi="Arial" w:cs="Arial"/>
                <w:lang w:val="en-US"/>
              </w:rPr>
              <w:t>Use architecture governance including architecture principles</w:t>
            </w:r>
          </w:p>
        </w:tc>
      </w:tr>
      <w:tr w:rsidR="002D4C7D" w:rsidRPr="002010F4"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tcPr>
          <w:p w:rsidR="002D4C7D" w:rsidRPr="0000353A" w:rsidRDefault="00105640" w:rsidP="00793D20">
            <w:pPr>
              <w:rPr>
                <w:rFonts w:ascii="Arial" w:hAnsi="Arial" w:cs="Arial"/>
                <w:lang w:val="en-US"/>
              </w:rPr>
            </w:pPr>
            <w:r>
              <w:rPr>
                <w:rFonts w:ascii="Arial" w:hAnsi="Arial" w:cs="Arial"/>
                <w:lang w:val="en-US"/>
              </w:rPr>
              <w:t>Early</w:t>
            </w:r>
          </w:p>
        </w:tc>
        <w:tc>
          <w:tcPr>
            <w:tcW w:w="1701" w:type="dxa"/>
          </w:tcPr>
          <w:p w:rsidR="002D4C7D" w:rsidRPr="0000353A" w:rsidRDefault="00105640" w:rsidP="00793D20">
            <w:pPr>
              <w:rPr>
                <w:rFonts w:ascii="Arial" w:hAnsi="Arial" w:cs="Arial"/>
                <w:lang w:val="en-US"/>
              </w:rPr>
            </w:pPr>
            <w:r>
              <w:rPr>
                <w:rFonts w:ascii="Arial" w:hAnsi="Arial" w:cs="Arial"/>
                <w:lang w:val="en-US"/>
              </w:rPr>
              <w:t>Mature</w:t>
            </w:r>
          </w:p>
        </w:tc>
        <w:tc>
          <w:tcPr>
            <w:tcW w:w="5670" w:type="dxa"/>
          </w:tcPr>
          <w:p w:rsidR="00345463" w:rsidRPr="00345463" w:rsidRDefault="00345463" w:rsidP="00345463">
            <w:pPr>
              <w:rPr>
                <w:rFonts w:ascii="Arial" w:hAnsi="Arial" w:cs="Arial"/>
                <w:lang w:val="en-US"/>
              </w:rPr>
            </w:pPr>
            <w:r w:rsidRPr="00345463">
              <w:rPr>
                <w:rFonts w:ascii="Arial" w:hAnsi="Arial" w:cs="Arial"/>
                <w:lang w:val="en-US"/>
              </w:rPr>
              <w:t>Training and communicatio</w:t>
            </w:r>
            <w:r>
              <w:rPr>
                <w:rFonts w:ascii="Arial" w:hAnsi="Arial" w:cs="Arial"/>
                <w:lang w:val="en-US"/>
              </w:rPr>
              <w:t>n</w:t>
            </w:r>
          </w:p>
          <w:p w:rsidR="00105640" w:rsidRPr="00345463" w:rsidRDefault="00345463" w:rsidP="00345463">
            <w:pPr>
              <w:rPr>
                <w:rFonts w:ascii="Arial" w:hAnsi="Arial" w:cs="Arial"/>
                <w:lang w:val="en-US"/>
              </w:rPr>
            </w:pPr>
            <w:r w:rsidRPr="00345463">
              <w:rPr>
                <w:rFonts w:ascii="Arial" w:hAnsi="Arial" w:cs="Arial"/>
                <w:lang w:val="en-US"/>
              </w:rPr>
              <w:t>Use architecture governance including architecture principles</w:t>
            </w:r>
          </w:p>
        </w:tc>
      </w:tr>
      <w:tr w:rsidR="002D4C7D" w:rsidRPr="00345463" w:rsidTr="00793D2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tcPr>
          <w:p w:rsidR="002D4C7D" w:rsidRPr="0000353A" w:rsidRDefault="00105640" w:rsidP="00793D20">
            <w:pPr>
              <w:rPr>
                <w:rFonts w:ascii="Arial" w:hAnsi="Arial" w:cs="Arial"/>
                <w:lang w:val="en-US"/>
              </w:rPr>
            </w:pPr>
            <w:r>
              <w:rPr>
                <w:rFonts w:ascii="Arial" w:hAnsi="Arial" w:cs="Arial"/>
                <w:lang w:val="en-US"/>
              </w:rPr>
              <w:t>Early</w:t>
            </w:r>
          </w:p>
        </w:tc>
        <w:tc>
          <w:tcPr>
            <w:tcW w:w="1701" w:type="dxa"/>
          </w:tcPr>
          <w:p w:rsidR="002D4C7D" w:rsidRPr="0000353A" w:rsidRDefault="00105640" w:rsidP="00793D20">
            <w:pPr>
              <w:rPr>
                <w:rFonts w:ascii="Arial" w:hAnsi="Arial" w:cs="Arial"/>
                <w:lang w:val="en-US"/>
              </w:rPr>
            </w:pPr>
            <w:r>
              <w:rPr>
                <w:rFonts w:ascii="Arial" w:hAnsi="Arial" w:cs="Arial"/>
                <w:lang w:val="en-US"/>
              </w:rPr>
              <w:t>Corporate</w:t>
            </w:r>
          </w:p>
        </w:tc>
        <w:tc>
          <w:tcPr>
            <w:tcW w:w="5670" w:type="dxa"/>
          </w:tcPr>
          <w:p w:rsidR="00345463" w:rsidRPr="00345463" w:rsidRDefault="00345463" w:rsidP="00345463">
            <w:pPr>
              <w:rPr>
                <w:rFonts w:ascii="Arial" w:hAnsi="Arial" w:cs="Arial"/>
                <w:lang w:val="en-US"/>
              </w:rPr>
            </w:pPr>
            <w:r w:rsidRPr="00345463">
              <w:rPr>
                <w:rFonts w:ascii="Arial" w:hAnsi="Arial" w:cs="Arial"/>
                <w:lang w:val="en-US"/>
              </w:rPr>
              <w:t>Training and communicatio</w:t>
            </w:r>
            <w:r>
              <w:rPr>
                <w:rFonts w:ascii="Arial" w:hAnsi="Arial" w:cs="Arial"/>
                <w:lang w:val="en-US"/>
              </w:rPr>
              <w:t>n</w:t>
            </w:r>
          </w:p>
          <w:p w:rsidR="00105640" w:rsidRPr="00345463" w:rsidRDefault="00345463" w:rsidP="00345463">
            <w:pPr>
              <w:rPr>
                <w:rFonts w:ascii="Arial" w:hAnsi="Arial" w:cs="Arial"/>
                <w:lang w:val="en-US"/>
              </w:rPr>
            </w:pPr>
            <w:r w:rsidRPr="00345463">
              <w:rPr>
                <w:rFonts w:ascii="Arial" w:hAnsi="Arial" w:cs="Arial"/>
                <w:lang w:val="en-US"/>
              </w:rPr>
              <w:t>Use architecture governance including architecture principles</w:t>
            </w:r>
          </w:p>
        </w:tc>
      </w:tr>
    </w:tbl>
    <w:p w:rsidR="002D4C7D" w:rsidRPr="00345463" w:rsidRDefault="002D4C7D" w:rsidP="008D232F">
      <w:pPr>
        <w:rPr>
          <w:lang w:val="en-US"/>
        </w:rPr>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p>
    <w:p w:rsidR="00414FEE" w:rsidRPr="004C78A0" w:rsidRDefault="00414FEE" w:rsidP="00171825">
      <w:r w:rsidRPr="004C78A0">
        <w:t>Yes</w:t>
      </w:r>
    </w:p>
    <w:p w:rsidR="00171825" w:rsidRDefault="00171825" w:rsidP="00171825">
      <w:pPr>
        <w:ind w:firstLine="720"/>
        <w:rPr>
          <w:b/>
        </w:rPr>
      </w:pPr>
      <w:r>
        <w:rPr>
          <w:b/>
        </w:rPr>
        <w:t>If yes, please provide the Dimension and Level for those self-assessment criteria:</w:t>
      </w:r>
    </w:p>
    <w:p w:rsidR="00171825" w:rsidRDefault="004E339F" w:rsidP="00265F4D">
      <w:pPr>
        <w:rPr>
          <w:b/>
        </w:rPr>
      </w:pPr>
      <w:r>
        <w:rPr>
          <w:b/>
        </w:rPr>
        <w:t>Appl</w:t>
      </w:r>
      <w:r w:rsidR="00414FEE">
        <w:rPr>
          <w:b/>
        </w:rPr>
        <w:t>ications x Initial – rewrite the second sentence</w:t>
      </w:r>
    </w:p>
    <w:p w:rsidR="00171825" w:rsidRPr="004C78A0" w:rsidRDefault="00265F4D" w:rsidP="004E339F">
      <w:r w:rsidRPr="004C78A0">
        <w:t>Methods x Corporate and Technology x Corporate - Is service visualisation recommended/best practice in the CSPA community? If not, then remove it.</w:t>
      </w:r>
      <w:r w:rsidR="004E339F" w:rsidRPr="004C78A0">
        <w:t xml:space="preserve"> </w:t>
      </w:r>
    </w:p>
    <w:p w:rsidR="00171825" w:rsidRPr="004C78A0" w:rsidRDefault="00755060" w:rsidP="004E339F">
      <w:r w:rsidRPr="004C78A0">
        <w:rPr>
          <w:rFonts w:ascii="Arial" w:hAnsi="Arial" w:cs="Arial"/>
          <w:sz w:val="44"/>
          <w:szCs w:val="44"/>
          <w:lang w:val="en-US"/>
        </w:rPr>
        <w:t>*</w:t>
      </w:r>
      <w:r w:rsidR="004E339F" w:rsidRPr="004C78A0">
        <w:t>Methods</w:t>
      </w:r>
      <w:r w:rsidRPr="004C78A0">
        <w:t xml:space="preserve"> x Levels </w:t>
      </w:r>
      <w:r w:rsidR="004E339F" w:rsidRPr="004C78A0">
        <w:t>was too difficult to assess</w:t>
      </w:r>
      <w:r w:rsidRPr="004C78A0">
        <w:t xml:space="preserve"> for different types of methods</w:t>
      </w:r>
      <w:r w:rsidR="004E339F" w:rsidRPr="004C78A0">
        <w:t>. If IT-methods were covered in Applications/Technology and process methods were covered in Business, then it would have been easier to assess.</w:t>
      </w:r>
      <w:r w:rsidRPr="004C78A0">
        <w:t xml:space="preserve"> </w:t>
      </w:r>
    </w:p>
    <w:p w:rsidR="004E339F" w:rsidRDefault="004E339F" w:rsidP="004E339F">
      <w:pPr>
        <w:rPr>
          <w:b/>
        </w:rPr>
      </w:pPr>
    </w:p>
    <w:p w:rsidR="00265F4D" w:rsidRDefault="00171825" w:rsidP="00171825">
      <w:pPr>
        <w:rPr>
          <w:b/>
        </w:rPr>
      </w:pPr>
      <w:r>
        <w:rPr>
          <w:b/>
        </w:rPr>
        <w:t>Were the Levels sufficiently distinct per Dimension?</w:t>
      </w:r>
      <w:r w:rsidR="00105640">
        <w:rPr>
          <w:b/>
        </w:rPr>
        <w:t xml:space="preserve"> </w:t>
      </w:r>
    </w:p>
    <w:p w:rsidR="00171825" w:rsidRPr="004C78A0" w:rsidRDefault="00105640" w:rsidP="00171825">
      <w:r w:rsidRPr="004C78A0">
        <w:t>Yes</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FD06E2" w:rsidRDefault="00FD06E2">
      <w:pPr>
        <w:rPr>
          <w:b/>
        </w:rPr>
      </w:pPr>
      <w:r>
        <w:rPr>
          <w:b/>
        </w:rPr>
        <w:br w:type="page"/>
      </w:r>
    </w:p>
    <w:p w:rsidR="00171825" w:rsidRDefault="00171825" w:rsidP="008D232F">
      <w:pPr>
        <w:rPr>
          <w:b/>
        </w:rPr>
      </w:pPr>
      <w:r>
        <w:rPr>
          <w:b/>
        </w:rPr>
        <w:lastRenderedPageBreak/>
        <w:t>FINALLY (across all standards)</w:t>
      </w:r>
    </w:p>
    <w:p w:rsidR="00784EB4"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w:t>
      </w:r>
    </w:p>
    <w:p w:rsidR="00171825" w:rsidRDefault="00171825" w:rsidP="008D232F">
      <w:pPr>
        <w:rPr>
          <w:b/>
        </w:rPr>
      </w:pPr>
      <w:r w:rsidRPr="00171825">
        <w:rPr>
          <w:b/>
        </w:rPr>
        <w:t xml:space="preserve"> </w:t>
      </w:r>
    </w:p>
    <w:p w:rsidR="00784EB4" w:rsidRPr="004C78A0" w:rsidRDefault="004C78A0" w:rsidP="00265F4D">
      <w:pPr>
        <w:pStyle w:val="Listeavsnitt"/>
        <w:numPr>
          <w:ilvl w:val="0"/>
          <w:numId w:val="4"/>
        </w:numPr>
      </w:pPr>
      <w:r w:rsidRPr="004C78A0">
        <w:t>Include the HLG f</w:t>
      </w:r>
      <w:r w:rsidR="00784EB4" w:rsidRPr="004C78A0">
        <w:t>igure</w:t>
      </w:r>
      <w:r w:rsidRPr="004C78A0">
        <w:t xml:space="preserve"> showing the connections between the four modernisation standards</w:t>
      </w:r>
    </w:p>
    <w:p w:rsidR="00784EB4" w:rsidRPr="004C78A0" w:rsidRDefault="00784EB4" w:rsidP="00265F4D">
      <w:pPr>
        <w:pStyle w:val="Listeavsnitt"/>
        <w:numPr>
          <w:ilvl w:val="0"/>
          <w:numId w:val="4"/>
        </w:numPr>
      </w:pPr>
      <w:r w:rsidRPr="004C78A0">
        <w:t>Simplify – too much text in the self-assessment criteria</w:t>
      </w:r>
    </w:p>
    <w:p w:rsidR="00E13133" w:rsidRPr="004C78A0" w:rsidRDefault="00E13133" w:rsidP="00265F4D">
      <w:pPr>
        <w:pStyle w:val="Listeavsnitt"/>
        <w:numPr>
          <w:ilvl w:val="0"/>
          <w:numId w:val="4"/>
        </w:numPr>
      </w:pPr>
      <w:r w:rsidRPr="004C78A0">
        <w:t>Provide expected time frame for the Target maturity</w:t>
      </w:r>
      <w:r w:rsidR="00784EB4" w:rsidRPr="004C78A0">
        <w:t xml:space="preserve"> in the tables per standard</w:t>
      </w:r>
      <w:r w:rsidRPr="004C78A0">
        <w:t>.</w:t>
      </w:r>
    </w:p>
    <w:p w:rsidR="00FD06E2" w:rsidRPr="004C78A0" w:rsidRDefault="00345463" w:rsidP="00265F4D">
      <w:pPr>
        <w:pStyle w:val="Listeavsnitt"/>
        <w:numPr>
          <w:ilvl w:val="0"/>
          <w:numId w:val="4"/>
        </w:numPr>
      </w:pPr>
      <w:r w:rsidRPr="004C78A0">
        <w:t>The Modernisation Maturity Assessment is useful.</w:t>
      </w:r>
    </w:p>
    <w:p w:rsidR="00345463" w:rsidRPr="004C78A0" w:rsidRDefault="00345463" w:rsidP="00265F4D">
      <w:pPr>
        <w:pStyle w:val="Listeavsnitt"/>
        <w:numPr>
          <w:ilvl w:val="0"/>
          <w:numId w:val="4"/>
        </w:numPr>
      </w:pPr>
      <w:r w:rsidRPr="004C78A0">
        <w:t>Individuals could fill it out quite differently depending on their individual experience. Discussion in a small group is an important part of the maturity process.</w:t>
      </w:r>
    </w:p>
    <w:p w:rsidR="00345463" w:rsidRPr="004C78A0" w:rsidRDefault="00345463" w:rsidP="00265F4D">
      <w:pPr>
        <w:pStyle w:val="Listeavsnitt"/>
        <w:numPr>
          <w:ilvl w:val="0"/>
          <w:numId w:val="4"/>
        </w:numPr>
      </w:pPr>
      <w:r w:rsidRPr="004C78A0">
        <w:t xml:space="preserve">The questionnaire should be implemented as an electronic questionnaire </w:t>
      </w:r>
      <w:proofErr w:type="spellStart"/>
      <w:r w:rsidRPr="004C78A0">
        <w:t>f.eks</w:t>
      </w:r>
      <w:proofErr w:type="spellEnd"/>
      <w:r w:rsidRPr="004C78A0">
        <w:t xml:space="preserve"> Google forms linked to text parts in UNECE Confluence</w:t>
      </w:r>
      <w:r w:rsidR="00045B53" w:rsidRPr="004C78A0">
        <w:t xml:space="preserve">. Must be possible to save and printout. Not Excel. </w:t>
      </w:r>
    </w:p>
    <w:p w:rsidR="00FD06E2" w:rsidRPr="004C78A0" w:rsidRDefault="00FD06E2"/>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Overskrift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rsidR="00FD06E2" w:rsidRDefault="00FD06E2" w:rsidP="008D232F">
      <w:pPr>
        <w:rPr>
          <w:b/>
          <w:lang w:val="en-US"/>
        </w:rPr>
      </w:pPr>
    </w:p>
    <w:p w:rsidR="00FD06E2" w:rsidRDefault="00FD06E2" w:rsidP="008D232F">
      <w:pPr>
        <w:rPr>
          <w:b/>
          <w:lang w:val="en-US"/>
        </w:rPr>
      </w:pPr>
    </w:p>
    <w:p w:rsidR="00FD06E2" w:rsidRDefault="00FD06E2" w:rsidP="00FD06E2">
      <w:pPr>
        <w:pStyle w:val="Overskrift2"/>
      </w:pPr>
      <w:r>
        <w:t>Abbreviations</w:t>
      </w:r>
    </w:p>
    <w:p w:rsidR="00FD06E2" w:rsidRDefault="00FD06E2" w:rsidP="00FD06E2">
      <w:pPr>
        <w:pStyle w:val="Listeavsnitt"/>
        <w:numPr>
          <w:ilvl w:val="0"/>
          <w:numId w:val="2"/>
        </w:numPr>
      </w:pPr>
      <w:r>
        <w:t>IT – Information Technology</w:t>
      </w:r>
    </w:p>
    <w:p w:rsidR="00FD06E2" w:rsidRDefault="00FD06E2" w:rsidP="00FD06E2">
      <w:pPr>
        <w:pStyle w:val="Listeavsnitt"/>
        <w:numPr>
          <w:ilvl w:val="0"/>
          <w:numId w:val="2"/>
        </w:numPr>
      </w:pPr>
      <w:r>
        <w:t>CSPA – Common Statistical Production Architecture</w:t>
      </w:r>
    </w:p>
    <w:p w:rsidR="00FD06E2" w:rsidRDefault="00FD06E2" w:rsidP="00FD06E2">
      <w:pPr>
        <w:pStyle w:val="Listeavsnitt"/>
        <w:numPr>
          <w:ilvl w:val="0"/>
          <w:numId w:val="2"/>
        </w:numPr>
      </w:pPr>
      <w:r>
        <w:t>GAMSO – Generic Activity Model for Statistical Organisations</w:t>
      </w:r>
    </w:p>
    <w:p w:rsidR="00FD06E2" w:rsidRDefault="00FD06E2" w:rsidP="00FD06E2">
      <w:pPr>
        <w:pStyle w:val="Listeavsnitt"/>
        <w:numPr>
          <w:ilvl w:val="0"/>
          <w:numId w:val="2"/>
        </w:numPr>
      </w:pPr>
      <w:r>
        <w:t>GSBPM – Generic Statistical Business Process Model</w:t>
      </w:r>
    </w:p>
    <w:p w:rsidR="00FD06E2" w:rsidRDefault="00FD06E2" w:rsidP="00FD06E2">
      <w:pPr>
        <w:pStyle w:val="Listeavsnitt"/>
        <w:numPr>
          <w:ilvl w:val="0"/>
          <w:numId w:val="2"/>
        </w:numPr>
      </w:pPr>
      <w:r>
        <w:t>GSIM – Generic Statistical Information Model</w:t>
      </w:r>
    </w:p>
    <w:p w:rsidR="00FD06E2" w:rsidRPr="00FD06E2" w:rsidRDefault="00FD06E2" w:rsidP="008D232F">
      <w:pPr>
        <w:pStyle w:val="Listeavsnitt"/>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Linnerud, Jenny" w:date="2016-06-23T11:15:00Z" w:initials="JAL">
    <w:p w:rsidR="003A62BB" w:rsidRDefault="003A62BB">
      <w:pPr>
        <w:pStyle w:val="Merknadstekst"/>
      </w:pPr>
      <w:r>
        <w:rPr>
          <w:rStyle w:val="Merknadsreferanse"/>
        </w:rPr>
        <w:annotationRef/>
      </w:r>
      <w:r>
        <w:t>Insert the HLG figure showing the connections between these standards</w:t>
      </w:r>
    </w:p>
  </w:comment>
  <w:comment w:id="4" w:author="Linnerud, Jenny" w:date="2016-06-23T11:07:00Z" w:initials="JAL">
    <w:p w:rsidR="003A62BB" w:rsidRPr="00045686" w:rsidRDefault="003A62BB">
      <w:pPr>
        <w:pStyle w:val="Merknadstekst"/>
        <w:rPr>
          <w:lang w:val="en-US"/>
        </w:rPr>
      </w:pPr>
      <w:r>
        <w:rPr>
          <w:rStyle w:val="Merknadsreferanse"/>
        </w:rPr>
        <w:annotationRef/>
      </w:r>
      <w:r>
        <w:t>Metadata</w:t>
      </w:r>
      <w:r>
        <w:rPr>
          <w:lang w:val="en-US"/>
        </w:rPr>
        <w:t xml:space="preserve"> should also be mentioned, not just data.</w:t>
      </w:r>
    </w:p>
  </w:comment>
  <w:comment w:id="9" w:author="Linnerud, Jenny" w:date="2016-06-20T15:26:00Z" w:initials="JAL">
    <w:p w:rsidR="003A62BB" w:rsidRDefault="003A62BB">
      <w:pPr>
        <w:pStyle w:val="Merknadstekst"/>
      </w:pPr>
      <w:r>
        <w:rPr>
          <w:rStyle w:val="Merknadsreferanse"/>
        </w:rPr>
        <w:annotationRef/>
      </w:r>
      <w:r>
        <w:t>The text should be left adjusted not block/cell adjusted</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2BB" w:rsidRDefault="003A62BB" w:rsidP="00C46144">
      <w:pPr>
        <w:spacing w:after="0" w:line="240" w:lineRule="auto"/>
      </w:pPr>
      <w:r>
        <w:separator/>
      </w:r>
    </w:p>
  </w:endnote>
  <w:endnote w:type="continuationSeparator" w:id="0">
    <w:p w:rsidR="003A62BB" w:rsidRDefault="003A62BB"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2BB" w:rsidRDefault="003A62BB" w:rsidP="00C46144">
      <w:pPr>
        <w:spacing w:after="0" w:line="240" w:lineRule="auto"/>
      </w:pPr>
      <w:r>
        <w:separator/>
      </w:r>
    </w:p>
  </w:footnote>
  <w:footnote w:type="continuationSeparator" w:id="0">
    <w:p w:rsidR="003A62BB" w:rsidRDefault="003A62BB" w:rsidP="00C46144">
      <w:pPr>
        <w:spacing w:after="0" w:line="240" w:lineRule="auto"/>
      </w:pPr>
      <w:r>
        <w:continuationSeparator/>
      </w:r>
    </w:p>
  </w:footnote>
  <w:footnote w:id="1">
    <w:p w:rsidR="003A62BB" w:rsidRPr="00C46144" w:rsidRDefault="003A62BB">
      <w:pPr>
        <w:pStyle w:val="Fotnotetekst"/>
        <w:rPr>
          <w:lang w:val="en-US"/>
        </w:rPr>
      </w:pPr>
      <w:r>
        <w:rPr>
          <w:rStyle w:val="Fotnotereferans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F6C5A6A"/>
    <w:multiLevelType w:val="hybridMultilevel"/>
    <w:tmpl w:val="AB98703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nsid w:val="55875A04"/>
    <w:multiLevelType w:val="hybridMultilevel"/>
    <w:tmpl w:val="44EA22C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0FF"/>
    <w:rsid w:val="00002486"/>
    <w:rsid w:val="0000353A"/>
    <w:rsid w:val="0003031D"/>
    <w:rsid w:val="00045686"/>
    <w:rsid w:val="00045B53"/>
    <w:rsid w:val="000C3A3C"/>
    <w:rsid w:val="000C5878"/>
    <w:rsid w:val="000D7AED"/>
    <w:rsid w:val="00105640"/>
    <w:rsid w:val="00133456"/>
    <w:rsid w:val="00167BDC"/>
    <w:rsid w:val="00171825"/>
    <w:rsid w:val="00174463"/>
    <w:rsid w:val="00180408"/>
    <w:rsid w:val="001900FA"/>
    <w:rsid w:val="001A3991"/>
    <w:rsid w:val="001D2401"/>
    <w:rsid w:val="001E0CA2"/>
    <w:rsid w:val="001E3647"/>
    <w:rsid w:val="002010F4"/>
    <w:rsid w:val="00243A17"/>
    <w:rsid w:val="0025188F"/>
    <w:rsid w:val="00252AE9"/>
    <w:rsid w:val="00265F4D"/>
    <w:rsid w:val="00281FE9"/>
    <w:rsid w:val="002B436A"/>
    <w:rsid w:val="002D4C7D"/>
    <w:rsid w:val="002D74BF"/>
    <w:rsid w:val="002F3E76"/>
    <w:rsid w:val="00320E53"/>
    <w:rsid w:val="003220EC"/>
    <w:rsid w:val="003237CE"/>
    <w:rsid w:val="00336904"/>
    <w:rsid w:val="00345463"/>
    <w:rsid w:val="00364771"/>
    <w:rsid w:val="00364DFE"/>
    <w:rsid w:val="00365081"/>
    <w:rsid w:val="003723DB"/>
    <w:rsid w:val="00372CBB"/>
    <w:rsid w:val="0039221A"/>
    <w:rsid w:val="003A62BB"/>
    <w:rsid w:val="00407440"/>
    <w:rsid w:val="00414FEE"/>
    <w:rsid w:val="00431CE1"/>
    <w:rsid w:val="004453B8"/>
    <w:rsid w:val="0046141E"/>
    <w:rsid w:val="00466CFB"/>
    <w:rsid w:val="004C19DF"/>
    <w:rsid w:val="004C78A0"/>
    <w:rsid w:val="004E339F"/>
    <w:rsid w:val="0053608E"/>
    <w:rsid w:val="00563CBB"/>
    <w:rsid w:val="005670FF"/>
    <w:rsid w:val="005963AF"/>
    <w:rsid w:val="005B5A77"/>
    <w:rsid w:val="005D2F45"/>
    <w:rsid w:val="005E6941"/>
    <w:rsid w:val="0064342E"/>
    <w:rsid w:val="00653B84"/>
    <w:rsid w:val="00670098"/>
    <w:rsid w:val="006B1564"/>
    <w:rsid w:val="006C12C0"/>
    <w:rsid w:val="006E1546"/>
    <w:rsid w:val="00725F88"/>
    <w:rsid w:val="00744023"/>
    <w:rsid w:val="00755060"/>
    <w:rsid w:val="007721C4"/>
    <w:rsid w:val="007735E6"/>
    <w:rsid w:val="00784EB4"/>
    <w:rsid w:val="00787CBF"/>
    <w:rsid w:val="00793D20"/>
    <w:rsid w:val="00797F60"/>
    <w:rsid w:val="007C7FDF"/>
    <w:rsid w:val="007F0E57"/>
    <w:rsid w:val="00802BE7"/>
    <w:rsid w:val="008216A7"/>
    <w:rsid w:val="008345FD"/>
    <w:rsid w:val="00861FA9"/>
    <w:rsid w:val="008676F0"/>
    <w:rsid w:val="00877950"/>
    <w:rsid w:val="00882CF4"/>
    <w:rsid w:val="00893DF4"/>
    <w:rsid w:val="008B0184"/>
    <w:rsid w:val="008C44DA"/>
    <w:rsid w:val="008D232F"/>
    <w:rsid w:val="008E3BF9"/>
    <w:rsid w:val="00922A76"/>
    <w:rsid w:val="009855E3"/>
    <w:rsid w:val="009D5E05"/>
    <w:rsid w:val="009D6080"/>
    <w:rsid w:val="009E63D8"/>
    <w:rsid w:val="009F147A"/>
    <w:rsid w:val="00A032E5"/>
    <w:rsid w:val="00A32FED"/>
    <w:rsid w:val="00A42574"/>
    <w:rsid w:val="00A73F33"/>
    <w:rsid w:val="00A853E2"/>
    <w:rsid w:val="00A85AEC"/>
    <w:rsid w:val="00AA462A"/>
    <w:rsid w:val="00AB6CBC"/>
    <w:rsid w:val="00B64460"/>
    <w:rsid w:val="00B976B3"/>
    <w:rsid w:val="00BB4A46"/>
    <w:rsid w:val="00C4528B"/>
    <w:rsid w:val="00C46144"/>
    <w:rsid w:val="00C9033A"/>
    <w:rsid w:val="00CA1EE0"/>
    <w:rsid w:val="00CF4790"/>
    <w:rsid w:val="00D01D77"/>
    <w:rsid w:val="00D0593C"/>
    <w:rsid w:val="00D219AC"/>
    <w:rsid w:val="00E13133"/>
    <w:rsid w:val="00E1798B"/>
    <w:rsid w:val="00E3130B"/>
    <w:rsid w:val="00E34F05"/>
    <w:rsid w:val="00E448E3"/>
    <w:rsid w:val="00E7382C"/>
    <w:rsid w:val="00EB07B4"/>
    <w:rsid w:val="00F07A3D"/>
    <w:rsid w:val="00F2456D"/>
    <w:rsid w:val="00F85847"/>
    <w:rsid w:val="00F926FB"/>
    <w:rsid w:val="00F95E3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unece.org/stat/platform/display/CSPA/Common+Statistical+Production+Architectur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unece.org/stat/platform/display/gsim/Generic+Statistical+Information+Mode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unece.org/stat/platform/display/GSBPM/Generic+Statistical+Business+Process+Mode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1.unece.org/stat/platform/display/GAMSO/Generic+Activity+Model+for+Statistical+Organizations"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D3625-A4A3-4432-A2EE-2CE5B9ACD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5788</Words>
  <Characters>30682</Characters>
  <Application>Microsoft Office Word</Application>
  <DocSecurity>4</DocSecurity>
  <Lines>255</Lines>
  <Paragraphs>72</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ECE-ISU</Company>
  <LinksUpToDate>false</LinksUpToDate>
  <CharactersWithSpaces>36398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Linnerud, Jenny</cp:lastModifiedBy>
  <cp:revision>2</cp:revision>
  <dcterms:created xsi:type="dcterms:W3CDTF">2016-06-23T10:36:00Z</dcterms:created>
  <dcterms:modified xsi:type="dcterms:W3CDTF">2016-06-23T10:36:00Z</dcterms:modified>
</cp:coreProperties>
</file>