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Pr="005670FF" w:rsidRDefault="005670FF" w:rsidP="009D5E05">
      <w:pPr>
        <w:pStyle w:val="Titolo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w:t>
      </w:r>
      <w:commentRangeStart w:id="0"/>
      <w:r w:rsidR="007C7FDF">
        <w:t>statistical organisation</w:t>
      </w:r>
      <w:r w:rsidR="00957E6D">
        <w:t>s</w:t>
      </w:r>
      <w:r w:rsidR="0039221A">
        <w:t>.</w:t>
      </w:r>
      <w:commentRangeEnd w:id="0"/>
      <w:r w:rsidR="00957E6D">
        <w:rPr>
          <w:rStyle w:val="Rimandocommento"/>
        </w:rPr>
        <w:commentReference w:id="0"/>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 xml:space="preserve">are described in the tables below in general terms. However, to be more specific, </w:t>
      </w:r>
      <w:commentRangeStart w:id="1"/>
      <w:r w:rsidR="00A47D25">
        <w:t xml:space="preserve">a set of self-assessment criteria </w:t>
      </w:r>
      <w:commentRangeEnd w:id="1"/>
      <w:r w:rsidR="00A47D25">
        <w:rPr>
          <w:rStyle w:val="Rimandocommento"/>
        </w:rPr>
        <w:commentReference w:id="1"/>
      </w:r>
      <w:r w:rsidR="00A47D25">
        <w:t>has been</w:t>
      </w:r>
      <w:r>
        <w:t xml:space="preserve"> formulated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w:t>
      </w:r>
      <w:commentRangeStart w:id="2"/>
      <w:r>
        <w:t xml:space="preserve">being specific </w:t>
      </w:r>
      <w:commentRangeEnd w:id="2"/>
      <w:r w:rsidR="00A47D25">
        <w:rPr>
          <w:rStyle w:val="Rimandocommento"/>
        </w:rPr>
        <w:commentReference w:id="2"/>
      </w:r>
      <w:r>
        <w:t xml:space="preserve">to each of the </w:t>
      </w:r>
      <w:r w:rsidRPr="00802BE7">
        <w:t xml:space="preserve">following </w:t>
      </w:r>
      <w:r w:rsidR="00802BE7" w:rsidRPr="00802BE7">
        <w:rPr>
          <w:i/>
        </w:rPr>
        <w:t xml:space="preserve">HLG-MOS </w:t>
      </w:r>
      <w:r w:rsidRPr="00802BE7">
        <w:rPr>
          <w:i/>
        </w:rPr>
        <w:t>standards</w:t>
      </w:r>
      <w:r w:rsidRPr="00802BE7">
        <w:t>:</w:t>
      </w:r>
    </w:p>
    <w:p w:rsidR="005670FF" w:rsidRDefault="00CD3400" w:rsidP="005670FF">
      <w:pPr>
        <w:pStyle w:val="Paragrafoelenco"/>
        <w:numPr>
          <w:ilvl w:val="0"/>
          <w:numId w:val="1"/>
        </w:numPr>
      </w:pPr>
      <w:hyperlink r:id="rId10" w:history="1">
        <w:r w:rsidR="005670FF" w:rsidRPr="00A32FED">
          <w:rPr>
            <w:rStyle w:val="Collegamentoipertestuale"/>
          </w:rPr>
          <w:t>GAMSO</w:t>
        </w:r>
      </w:hyperlink>
    </w:p>
    <w:p w:rsidR="005670FF" w:rsidRDefault="00CD3400" w:rsidP="005670FF">
      <w:pPr>
        <w:pStyle w:val="Paragrafoelenco"/>
        <w:numPr>
          <w:ilvl w:val="0"/>
          <w:numId w:val="1"/>
        </w:numPr>
      </w:pPr>
      <w:hyperlink r:id="rId11" w:history="1">
        <w:r w:rsidR="005670FF" w:rsidRPr="00A85AEC">
          <w:rPr>
            <w:rStyle w:val="Collegamentoipertestuale"/>
          </w:rPr>
          <w:t>GSBPM</w:t>
        </w:r>
      </w:hyperlink>
    </w:p>
    <w:p w:rsidR="005670FF" w:rsidRDefault="00CD3400" w:rsidP="005670FF">
      <w:pPr>
        <w:pStyle w:val="Paragrafoelenco"/>
        <w:numPr>
          <w:ilvl w:val="0"/>
          <w:numId w:val="1"/>
        </w:numPr>
      </w:pPr>
      <w:hyperlink r:id="rId12" w:history="1">
        <w:r w:rsidR="005670FF" w:rsidRPr="00A85AEC">
          <w:rPr>
            <w:rStyle w:val="Collegamentoipertestuale"/>
          </w:rPr>
          <w:t>GSIM</w:t>
        </w:r>
      </w:hyperlink>
    </w:p>
    <w:p w:rsidR="005670FF" w:rsidRDefault="00CD3400" w:rsidP="005670FF">
      <w:pPr>
        <w:pStyle w:val="Paragrafoelenco"/>
        <w:numPr>
          <w:ilvl w:val="0"/>
          <w:numId w:val="1"/>
        </w:numPr>
      </w:pPr>
      <w:hyperlink r:id="rId13" w:history="1">
        <w:r w:rsidR="005670FF" w:rsidRPr="00A85AEC">
          <w:rPr>
            <w:rStyle w:val="Collegamentoipertestuale"/>
          </w:rPr>
          <w:t>CSPA</w:t>
        </w:r>
      </w:hyperlink>
    </w:p>
    <w:p w:rsidR="00372CBB" w:rsidRDefault="008676F0" w:rsidP="00E7382C">
      <w:pPr>
        <w:rPr>
          <w:lang w:val="en-US"/>
        </w:rPr>
      </w:pPr>
      <w:commentRangeStart w:id="3"/>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commentRangeEnd w:id="3"/>
      <w:r w:rsidR="00A47D25">
        <w:rPr>
          <w:rStyle w:val="Rimandocommento"/>
        </w:rPr>
        <w:commentReference w:id="3"/>
      </w:r>
      <w:r w:rsidR="00A47D25">
        <w:t xml:space="preserve">The self-assessment should assess statistical organisations maturity at the </w:t>
      </w:r>
      <w:r w:rsidR="00A47D25" w:rsidRPr="005E0738">
        <w:rPr>
          <w:b/>
          <w:i/>
        </w:rPr>
        <w:t>current time</w:t>
      </w:r>
      <w:r w:rsidR="00A47D25">
        <w:t xml:space="preserve">, as well as the </w:t>
      </w:r>
      <w:r w:rsidR="00A47D25" w:rsidRPr="005E0738">
        <w:rPr>
          <w:b/>
          <w:i/>
        </w:rPr>
        <w:t>target level</w:t>
      </w:r>
      <w:r w:rsidR="00A47D25">
        <w:t xml:space="preserve"> of maturity </w:t>
      </w:r>
      <w:r w:rsidR="00DB208F">
        <w:t>they strive to achieve</w:t>
      </w:r>
      <w:r w:rsidR="00A47D25">
        <w:t xml:space="preserve"> in 5 years’ time.</w:t>
      </w:r>
      <w:r w:rsidR="00DB208F">
        <w:t xml:space="preserve"> </w:t>
      </w:r>
      <w:r w:rsidR="002D74BF">
        <w:rPr>
          <w:lang w:val="en-US"/>
        </w:rPr>
        <w:t xml:space="preserve">Additionally, </w:t>
      </w:r>
      <w:commentRangeStart w:id="4"/>
      <w:r w:rsidR="00DB208F">
        <w:rPr>
          <w:lang w:val="en-US"/>
        </w:rPr>
        <w:t xml:space="preserve">statistical </w:t>
      </w:r>
      <w:r w:rsidR="00DB208F">
        <w:t>organisations</w:t>
      </w:r>
      <w:r w:rsidR="00DB208F">
        <w:rPr>
          <w:lang w:val="en-US"/>
        </w:rPr>
        <w:t xml:space="preserve"> </w:t>
      </w:r>
      <w:commentRangeEnd w:id="4"/>
      <w:r w:rsidR="00DB208F">
        <w:rPr>
          <w:rStyle w:val="Rimandocommento"/>
        </w:rPr>
        <w:commentReference w:id="4"/>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r w:rsidR="00DB208F">
        <w:t xml:space="preserve">organisation </w:t>
      </w:r>
      <w:commentRangeStart w:id="5"/>
      <w:r w:rsidR="00DB208F">
        <w:rPr>
          <w:lang w:val="en-US"/>
        </w:rPr>
        <w:t xml:space="preserve">to </w:t>
      </w:r>
      <w:r w:rsidR="00840561">
        <w:rPr>
          <w:lang w:val="en-US"/>
        </w:rPr>
        <w:t>move</w:t>
      </w:r>
      <w:r w:rsidR="002D74BF" w:rsidRPr="002D74BF">
        <w:rPr>
          <w:lang w:val="en-US"/>
        </w:rPr>
        <w:t xml:space="preserve"> </w:t>
      </w:r>
      <w:commentRangeEnd w:id="5"/>
      <w:r w:rsidR="00DB208F">
        <w:rPr>
          <w:rStyle w:val="Rimandocommento"/>
        </w:rPr>
        <w:commentReference w:id="5"/>
      </w:r>
      <w:r w:rsidR="002D74BF" w:rsidRPr="002D74BF">
        <w:rPr>
          <w:lang w:val="en-US"/>
        </w:rPr>
        <w:t xml:space="preser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r w:rsidR="00DB208F">
        <w:t xml:space="preserve">organisation </w:t>
      </w:r>
      <w:r w:rsidR="002D74BF" w:rsidRPr="002D74BF">
        <w:rPr>
          <w:lang w:val="en-US"/>
        </w:rPr>
        <w:t xml:space="preserve">would undertake on its own or </w:t>
      </w:r>
      <w:commentRangeStart w:id="6"/>
      <w:r w:rsidR="000D7AED">
        <w:rPr>
          <w:lang w:val="en-US"/>
        </w:rPr>
        <w:t>these</w:t>
      </w:r>
      <w:r w:rsidR="000D7AED" w:rsidRPr="002D74BF">
        <w:rPr>
          <w:lang w:val="en-US"/>
        </w:rPr>
        <w:t xml:space="preserve"> </w:t>
      </w:r>
      <w:r w:rsidR="002D74BF" w:rsidRPr="002D74BF">
        <w:rPr>
          <w:lang w:val="en-US"/>
        </w:rPr>
        <w:t xml:space="preserve">might be steps </w:t>
      </w:r>
      <w:commentRangeEnd w:id="6"/>
      <w:r w:rsidR="006E5A89">
        <w:rPr>
          <w:rStyle w:val="Rimandocommento"/>
        </w:rPr>
        <w:commentReference w:id="6"/>
      </w:r>
      <w:r w:rsidR="002D74BF" w:rsidRPr="002D74BF">
        <w:rPr>
          <w:lang w:val="en-US"/>
        </w:rPr>
        <w:t>based on enablers from HLG.</w:t>
      </w:r>
      <w:r w:rsidR="002D74BF">
        <w:rPr>
          <w:lang w:val="en-US"/>
        </w:rPr>
        <w:t>)</w:t>
      </w:r>
    </w:p>
    <w:p w:rsidR="00372CBB" w:rsidRDefault="00372CBB" w:rsidP="008121FF">
      <w:pPr>
        <w:spacing w:after="0" w:line="240" w:lineRule="auto"/>
      </w:pPr>
      <w:r>
        <w:t xml:space="preserve">Organisation: </w:t>
      </w:r>
      <w:r w:rsidR="00E21628" w:rsidRPr="00E21628">
        <w:rPr>
          <w:b/>
        </w:rPr>
        <w:t>Italian National Institute of Statistics - Istat</w:t>
      </w:r>
    </w:p>
    <w:p w:rsidR="00372CBB" w:rsidRDefault="00372CBB" w:rsidP="008121FF">
      <w:pPr>
        <w:spacing w:after="0" w:line="240" w:lineRule="auto"/>
      </w:pPr>
      <w:r>
        <w:t xml:space="preserve">For each </w:t>
      </w:r>
      <w:r w:rsidR="00B64460">
        <w:rPr>
          <w:b/>
        </w:rPr>
        <w:t>T</w:t>
      </w:r>
      <w:r w:rsidR="008345FD">
        <w:rPr>
          <w:b/>
        </w:rPr>
        <w:t xml:space="preserve">ester </w:t>
      </w:r>
      <w:r>
        <w:t>please fill out</w:t>
      </w:r>
    </w:p>
    <w:p w:rsidR="008121FF" w:rsidRPr="00E92006" w:rsidRDefault="008121FF" w:rsidP="008121FF">
      <w:pPr>
        <w:spacing w:after="0" w:line="240" w:lineRule="auto"/>
        <w:rPr>
          <w:lang w:val="en-US"/>
        </w:rPr>
      </w:pPr>
    </w:p>
    <w:p w:rsidR="00372CBB" w:rsidRPr="00E21628" w:rsidRDefault="00372CBB" w:rsidP="008121FF">
      <w:pPr>
        <w:spacing w:after="0" w:line="240" w:lineRule="auto"/>
        <w:rPr>
          <w:lang w:val="it-IT"/>
        </w:rPr>
      </w:pPr>
      <w:proofErr w:type="spellStart"/>
      <w:r w:rsidRPr="00E21628">
        <w:rPr>
          <w:lang w:val="it-IT"/>
        </w:rPr>
        <w:t>Name</w:t>
      </w:r>
      <w:proofErr w:type="spellEnd"/>
      <w:r w:rsidRPr="008121FF">
        <w:rPr>
          <w:b/>
          <w:lang w:val="it-IT"/>
        </w:rPr>
        <w:t>:</w:t>
      </w:r>
      <w:r w:rsidR="00E21628" w:rsidRPr="008121FF">
        <w:rPr>
          <w:b/>
          <w:lang w:val="it-IT"/>
        </w:rPr>
        <w:t xml:space="preserve"> Giulio </w:t>
      </w:r>
      <w:proofErr w:type="spellStart"/>
      <w:r w:rsidR="00E21628" w:rsidRPr="008121FF">
        <w:rPr>
          <w:b/>
          <w:lang w:val="it-IT"/>
        </w:rPr>
        <w:t>Barcaroli</w:t>
      </w:r>
      <w:proofErr w:type="spellEnd"/>
      <w:r w:rsidR="00E21628" w:rsidRPr="00E21628">
        <w:rPr>
          <w:lang w:val="it-IT"/>
        </w:rPr>
        <w:t xml:space="preserve">; </w:t>
      </w:r>
      <w:r w:rsidR="00E21628" w:rsidRPr="008121FF">
        <w:rPr>
          <w:b/>
          <w:lang w:val="it-IT"/>
        </w:rPr>
        <w:t>Nadia Mignolli</w:t>
      </w:r>
      <w:r w:rsidR="000B7F8C" w:rsidRPr="000B7F8C">
        <w:rPr>
          <w:lang w:val="it-IT"/>
        </w:rPr>
        <w:t>;</w:t>
      </w:r>
      <w:r w:rsidR="000B7F8C">
        <w:rPr>
          <w:b/>
          <w:lang w:val="it-IT"/>
        </w:rPr>
        <w:t xml:space="preserve"> Laura Peci</w:t>
      </w:r>
      <w:r w:rsidR="00E21628" w:rsidRPr="00E21628">
        <w:rPr>
          <w:lang w:val="it-IT"/>
        </w:rPr>
        <w:t>.</w:t>
      </w:r>
    </w:p>
    <w:p w:rsidR="00372CBB" w:rsidRDefault="00372CBB" w:rsidP="008121FF">
      <w:pPr>
        <w:spacing w:after="0" w:line="240" w:lineRule="auto"/>
      </w:pPr>
      <w:r>
        <w:t xml:space="preserve">Email address: </w:t>
      </w:r>
      <w:hyperlink r:id="rId14" w:history="1">
        <w:r w:rsidR="00E21628" w:rsidRPr="0059532D">
          <w:rPr>
            <w:rStyle w:val="Collegamentoipertestuale"/>
          </w:rPr>
          <w:t>barcarol@istat.it</w:t>
        </w:r>
      </w:hyperlink>
      <w:r w:rsidR="00E21628">
        <w:t xml:space="preserve">; </w:t>
      </w:r>
      <w:hyperlink r:id="rId15" w:history="1">
        <w:r w:rsidR="00E21628" w:rsidRPr="0059532D">
          <w:rPr>
            <w:rStyle w:val="Collegamentoipertestuale"/>
          </w:rPr>
          <w:t>mignolli@istat.it</w:t>
        </w:r>
      </w:hyperlink>
      <w:r w:rsidR="000B7F8C">
        <w:t xml:space="preserve">; </w:t>
      </w:r>
      <w:hyperlink r:id="rId16" w:history="1">
        <w:r w:rsidR="000B7F8C" w:rsidRPr="0059532D">
          <w:rPr>
            <w:rStyle w:val="Collegamentoipertestuale"/>
          </w:rPr>
          <w:t>lapeci@istat.it</w:t>
        </w:r>
      </w:hyperlink>
      <w:r w:rsidR="000B7F8C">
        <w:t>.</w:t>
      </w:r>
    </w:p>
    <w:p w:rsidR="00372CBB" w:rsidRDefault="00E21628" w:rsidP="008121FF">
      <w:pPr>
        <w:spacing w:after="0" w:line="240" w:lineRule="auto"/>
      </w:pPr>
      <w:r>
        <w:t xml:space="preserve">Main area(s) of expertise: </w:t>
      </w:r>
      <w:r w:rsidR="00372CBB">
        <w:t>Busines</w:t>
      </w:r>
      <w:r>
        <w:t>s, Methods, Information.</w:t>
      </w:r>
    </w:p>
    <w:p w:rsidR="00372CBB" w:rsidRDefault="00372CBB" w:rsidP="008121FF">
      <w:pPr>
        <w:spacing w:after="0" w:line="240" w:lineRule="auto"/>
      </w:pPr>
      <w:r>
        <w:t xml:space="preserve">HLG-MOS standard(s) </w:t>
      </w:r>
      <w:r w:rsidR="008345FD" w:rsidRPr="008345FD">
        <w:rPr>
          <w:b/>
        </w:rPr>
        <w:t>tested</w:t>
      </w:r>
      <w:r w:rsidR="00B74449" w:rsidRPr="00B74449">
        <w:t xml:space="preserve">: </w:t>
      </w:r>
      <w:r w:rsidR="000B7F8C" w:rsidRPr="00BB7271">
        <w:rPr>
          <w:b/>
        </w:rPr>
        <w:t>GAMSO</w:t>
      </w:r>
      <w:r w:rsidR="002152B1" w:rsidRPr="002152B1">
        <w:t xml:space="preserve"> (and GSBPM)</w:t>
      </w:r>
      <w:r w:rsidR="00B74449" w:rsidRPr="002152B1">
        <w:t>.</w:t>
      </w:r>
    </w:p>
    <w:p w:rsidR="008121FF" w:rsidRPr="00BB7271" w:rsidRDefault="008121FF" w:rsidP="008121FF">
      <w:pPr>
        <w:spacing w:after="0" w:line="240" w:lineRule="auto"/>
        <w:rPr>
          <w:lang w:val="en-US"/>
        </w:rPr>
      </w:pPr>
    </w:p>
    <w:p w:rsidR="00372CBB" w:rsidRPr="00415F42" w:rsidRDefault="00372CBB" w:rsidP="008121FF">
      <w:pPr>
        <w:spacing w:after="0" w:line="240" w:lineRule="auto"/>
        <w:rPr>
          <w:lang w:val="it-IT"/>
        </w:rPr>
      </w:pPr>
      <w:proofErr w:type="spellStart"/>
      <w:r w:rsidRPr="00415F42">
        <w:rPr>
          <w:lang w:val="it-IT"/>
        </w:rPr>
        <w:t>Name</w:t>
      </w:r>
      <w:proofErr w:type="spellEnd"/>
      <w:r w:rsidRPr="00415F42">
        <w:rPr>
          <w:lang w:val="it-IT"/>
        </w:rPr>
        <w:t>:</w:t>
      </w:r>
      <w:r w:rsidR="00415F42" w:rsidRPr="00415F42">
        <w:rPr>
          <w:lang w:val="it-IT"/>
        </w:rPr>
        <w:t xml:space="preserve"> </w:t>
      </w:r>
      <w:r w:rsidR="00415F42" w:rsidRPr="008121FF">
        <w:rPr>
          <w:b/>
          <w:lang w:val="it-IT"/>
        </w:rPr>
        <w:t>Giovanna Brancato</w:t>
      </w:r>
      <w:r w:rsidR="00415F42" w:rsidRPr="00415F42">
        <w:rPr>
          <w:lang w:val="it-IT"/>
        </w:rPr>
        <w:t xml:space="preserve">; </w:t>
      </w:r>
      <w:r w:rsidR="00415F42" w:rsidRPr="008121FF">
        <w:rPr>
          <w:b/>
          <w:lang w:val="it-IT"/>
        </w:rPr>
        <w:t xml:space="preserve">Giorgia </w:t>
      </w:r>
      <w:proofErr w:type="spellStart"/>
      <w:r w:rsidR="00415F42" w:rsidRPr="008121FF">
        <w:rPr>
          <w:b/>
          <w:lang w:val="it-IT"/>
        </w:rPr>
        <w:t>Simeoni</w:t>
      </w:r>
      <w:proofErr w:type="spellEnd"/>
      <w:r w:rsidR="00415F42" w:rsidRPr="00415F42">
        <w:rPr>
          <w:lang w:val="it-IT"/>
        </w:rPr>
        <w:t>.</w:t>
      </w:r>
    </w:p>
    <w:p w:rsidR="00372CBB" w:rsidRDefault="00372CBB" w:rsidP="008121FF">
      <w:pPr>
        <w:spacing w:after="0" w:line="240" w:lineRule="auto"/>
      </w:pPr>
      <w:r>
        <w:t xml:space="preserve">Email address: </w:t>
      </w:r>
      <w:hyperlink r:id="rId17" w:history="1">
        <w:r w:rsidR="008121FF" w:rsidRPr="0059532D">
          <w:rPr>
            <w:rStyle w:val="Collegamentoipertestuale"/>
          </w:rPr>
          <w:t>brancato@istat.it</w:t>
        </w:r>
      </w:hyperlink>
      <w:r w:rsidR="008121FF">
        <w:t xml:space="preserve">; </w:t>
      </w:r>
      <w:hyperlink r:id="rId18" w:history="1">
        <w:r w:rsidR="008121FF" w:rsidRPr="0059532D">
          <w:rPr>
            <w:rStyle w:val="Collegamentoipertestuale"/>
          </w:rPr>
          <w:t>simeoni@istat.it</w:t>
        </w:r>
      </w:hyperlink>
      <w:r w:rsidR="008121FF">
        <w:t>.</w:t>
      </w:r>
    </w:p>
    <w:p w:rsidR="00372CBB" w:rsidRDefault="008121FF" w:rsidP="008121FF">
      <w:pPr>
        <w:spacing w:after="0" w:line="240" w:lineRule="auto"/>
      </w:pPr>
      <w:r>
        <w:t>Main area(s) of expertise:</w:t>
      </w:r>
      <w:r w:rsidR="008E7A53">
        <w:t xml:space="preserve"> Methods</w:t>
      </w:r>
      <w:r>
        <w:t>.</w:t>
      </w:r>
    </w:p>
    <w:p w:rsidR="00372CBB" w:rsidRDefault="00372CBB" w:rsidP="008121FF">
      <w:pPr>
        <w:spacing w:after="0" w:line="240" w:lineRule="auto"/>
      </w:pPr>
      <w:r>
        <w:t>HLG-MOS standard(s</w:t>
      </w:r>
      <w:r w:rsidRPr="008345FD">
        <w:rPr>
          <w:b/>
        </w:rPr>
        <w:t xml:space="preserve">) </w:t>
      </w:r>
      <w:r w:rsidR="008345FD" w:rsidRPr="008345FD">
        <w:rPr>
          <w:b/>
        </w:rPr>
        <w:t>tested</w:t>
      </w:r>
      <w:r w:rsidR="000B7F8C">
        <w:t xml:space="preserve">: </w:t>
      </w:r>
      <w:r w:rsidR="000B7F8C" w:rsidRPr="00BB7271">
        <w:rPr>
          <w:b/>
        </w:rPr>
        <w:t>GSBPM</w:t>
      </w:r>
      <w:r w:rsidR="000B7F8C">
        <w:t>.</w:t>
      </w:r>
    </w:p>
    <w:p w:rsidR="00F2456D" w:rsidRDefault="00F2456D" w:rsidP="00050B26">
      <w:pPr>
        <w:spacing w:after="0" w:line="240" w:lineRule="auto"/>
      </w:pPr>
    </w:p>
    <w:p w:rsidR="00372CBB" w:rsidRPr="000B7F8C" w:rsidRDefault="00372CBB" w:rsidP="00050B26">
      <w:pPr>
        <w:spacing w:after="0" w:line="240" w:lineRule="auto"/>
        <w:rPr>
          <w:lang w:val="it-IT"/>
        </w:rPr>
      </w:pPr>
      <w:proofErr w:type="spellStart"/>
      <w:r w:rsidRPr="000B7F8C">
        <w:rPr>
          <w:lang w:val="it-IT"/>
        </w:rPr>
        <w:t>Name</w:t>
      </w:r>
      <w:proofErr w:type="spellEnd"/>
      <w:r w:rsidRPr="000B7F8C">
        <w:rPr>
          <w:lang w:val="it-IT"/>
        </w:rPr>
        <w:t>:</w:t>
      </w:r>
      <w:r w:rsidR="008121FF" w:rsidRPr="000B7F8C">
        <w:rPr>
          <w:lang w:val="it-IT"/>
        </w:rPr>
        <w:t xml:space="preserve"> </w:t>
      </w:r>
      <w:r w:rsidR="00050B26" w:rsidRPr="000B7F8C">
        <w:rPr>
          <w:b/>
          <w:lang w:val="it-IT"/>
        </w:rPr>
        <w:t>Amedea Ambrosetti</w:t>
      </w:r>
      <w:r w:rsidR="00050B26" w:rsidRPr="000B7F8C">
        <w:rPr>
          <w:lang w:val="it-IT"/>
        </w:rPr>
        <w:t xml:space="preserve">; </w:t>
      </w:r>
      <w:r w:rsidR="00050B26" w:rsidRPr="000B7F8C">
        <w:rPr>
          <w:b/>
          <w:lang w:val="it-IT"/>
        </w:rPr>
        <w:t>Cecilia Casagrande</w:t>
      </w:r>
      <w:r w:rsidR="00050B26" w:rsidRPr="000B7F8C">
        <w:rPr>
          <w:lang w:val="it-IT"/>
        </w:rPr>
        <w:t xml:space="preserve">; </w:t>
      </w:r>
      <w:r w:rsidR="00050B26" w:rsidRPr="000B7F8C">
        <w:rPr>
          <w:b/>
          <w:lang w:val="it-IT"/>
        </w:rPr>
        <w:t xml:space="preserve">Mauro </w:t>
      </w:r>
      <w:proofErr w:type="spellStart"/>
      <w:r w:rsidR="00050B26" w:rsidRPr="000B7F8C">
        <w:rPr>
          <w:b/>
          <w:lang w:val="it-IT"/>
        </w:rPr>
        <w:t>Scanu</w:t>
      </w:r>
      <w:proofErr w:type="spellEnd"/>
      <w:r w:rsidR="00050B26" w:rsidRPr="000B7F8C">
        <w:rPr>
          <w:lang w:val="it-IT"/>
        </w:rPr>
        <w:t>.</w:t>
      </w:r>
      <w:r w:rsidR="008121FF" w:rsidRPr="000B7F8C">
        <w:rPr>
          <w:lang w:val="it-IT"/>
        </w:rPr>
        <w:t xml:space="preserve"> </w:t>
      </w:r>
    </w:p>
    <w:p w:rsidR="000B7F8C" w:rsidRDefault="00372CBB" w:rsidP="00050B26">
      <w:pPr>
        <w:spacing w:after="0" w:line="240" w:lineRule="auto"/>
      </w:pPr>
      <w:r>
        <w:t xml:space="preserve">Email address: </w:t>
      </w:r>
      <w:hyperlink r:id="rId19" w:history="1">
        <w:r w:rsidR="000B7F8C" w:rsidRPr="0059532D">
          <w:rPr>
            <w:rStyle w:val="Collegamentoipertestuale"/>
          </w:rPr>
          <w:t>ambroset@istat.it</w:t>
        </w:r>
      </w:hyperlink>
      <w:r w:rsidR="000B7F8C">
        <w:t xml:space="preserve">; </w:t>
      </w:r>
      <w:hyperlink r:id="rId20" w:history="1">
        <w:r w:rsidR="000B7F8C" w:rsidRPr="0059532D">
          <w:rPr>
            <w:rStyle w:val="Collegamentoipertestuale"/>
          </w:rPr>
          <w:t>casagran@istat.it</w:t>
        </w:r>
      </w:hyperlink>
      <w:r w:rsidR="000B7F8C">
        <w:t xml:space="preserve">; </w:t>
      </w:r>
      <w:hyperlink r:id="rId21" w:history="1">
        <w:r w:rsidR="000B7F8C" w:rsidRPr="0059532D">
          <w:rPr>
            <w:rStyle w:val="Collegamentoipertestuale"/>
          </w:rPr>
          <w:t>scanu@istat.it</w:t>
        </w:r>
      </w:hyperlink>
      <w:r w:rsidR="000B7F8C">
        <w:t xml:space="preserve">. </w:t>
      </w:r>
    </w:p>
    <w:p w:rsidR="00671C34" w:rsidRDefault="000B7F8C" w:rsidP="00050B26">
      <w:pPr>
        <w:spacing w:after="0" w:line="240" w:lineRule="auto"/>
      </w:pPr>
      <w:r>
        <w:t xml:space="preserve">Main area(s) of expertise: </w:t>
      </w:r>
      <w:r w:rsidR="00671C34">
        <w:t>Methods, Information.</w:t>
      </w:r>
    </w:p>
    <w:p w:rsidR="00372CBB" w:rsidRDefault="00372CBB" w:rsidP="00050B26">
      <w:pPr>
        <w:spacing w:after="0" w:line="240" w:lineRule="auto"/>
      </w:pPr>
      <w:r>
        <w:t xml:space="preserve">HLG-MOS standard(s) </w:t>
      </w:r>
      <w:r w:rsidR="008345FD" w:rsidRPr="008345FD">
        <w:rPr>
          <w:b/>
        </w:rPr>
        <w:t>tested</w:t>
      </w:r>
      <w:r w:rsidR="00116C30">
        <w:t xml:space="preserve">: </w:t>
      </w:r>
      <w:r w:rsidR="00116C30" w:rsidRPr="00116C30">
        <w:rPr>
          <w:b/>
        </w:rPr>
        <w:t>GSIM</w:t>
      </w:r>
      <w:r w:rsidR="00116C30">
        <w:t>.</w:t>
      </w:r>
    </w:p>
    <w:p w:rsidR="008121FF" w:rsidRDefault="008121FF" w:rsidP="00050B26">
      <w:pPr>
        <w:spacing w:after="0" w:line="240" w:lineRule="auto"/>
      </w:pPr>
    </w:p>
    <w:p w:rsidR="00671C34" w:rsidRPr="000B7F8C" w:rsidRDefault="00671C34" w:rsidP="00671C34">
      <w:pPr>
        <w:spacing w:after="0" w:line="240" w:lineRule="auto"/>
        <w:rPr>
          <w:lang w:val="it-IT"/>
        </w:rPr>
      </w:pPr>
      <w:proofErr w:type="spellStart"/>
      <w:r w:rsidRPr="000B7F8C">
        <w:rPr>
          <w:lang w:val="it-IT"/>
        </w:rPr>
        <w:t>Name</w:t>
      </w:r>
      <w:proofErr w:type="spellEnd"/>
      <w:r w:rsidRPr="000B7F8C">
        <w:rPr>
          <w:lang w:val="it-IT"/>
        </w:rPr>
        <w:t xml:space="preserve">: </w:t>
      </w:r>
      <w:r w:rsidR="00116C30">
        <w:rPr>
          <w:b/>
          <w:lang w:val="it-IT"/>
        </w:rPr>
        <w:t>Mauro Bruno</w:t>
      </w:r>
      <w:r w:rsidRPr="000B7F8C">
        <w:rPr>
          <w:lang w:val="it-IT"/>
        </w:rPr>
        <w:t xml:space="preserve">; </w:t>
      </w:r>
      <w:r w:rsidR="00116C30">
        <w:rPr>
          <w:b/>
          <w:lang w:val="it-IT"/>
        </w:rPr>
        <w:t xml:space="preserve">Monica </w:t>
      </w:r>
      <w:proofErr w:type="spellStart"/>
      <w:r w:rsidR="00116C30">
        <w:rPr>
          <w:b/>
          <w:lang w:val="it-IT"/>
        </w:rPr>
        <w:t>Scannapieco</w:t>
      </w:r>
      <w:proofErr w:type="spellEnd"/>
      <w:r w:rsidRPr="000B7F8C">
        <w:rPr>
          <w:lang w:val="it-IT"/>
        </w:rPr>
        <w:t xml:space="preserve">. </w:t>
      </w:r>
    </w:p>
    <w:p w:rsidR="00671C34" w:rsidRDefault="00671C34" w:rsidP="00671C34">
      <w:pPr>
        <w:spacing w:after="0" w:line="240" w:lineRule="auto"/>
      </w:pPr>
      <w:r>
        <w:t xml:space="preserve">Email address: </w:t>
      </w:r>
      <w:hyperlink r:id="rId22" w:history="1">
        <w:r w:rsidR="00116C30" w:rsidRPr="0059532D">
          <w:rPr>
            <w:rStyle w:val="Collegamentoipertestuale"/>
          </w:rPr>
          <w:t>mbruno@istat.it</w:t>
        </w:r>
      </w:hyperlink>
      <w:r>
        <w:t xml:space="preserve">; </w:t>
      </w:r>
      <w:hyperlink r:id="rId23" w:history="1">
        <w:r w:rsidR="00116C30" w:rsidRPr="0059532D">
          <w:rPr>
            <w:rStyle w:val="Collegamentoipertestuale"/>
          </w:rPr>
          <w:t>scannapi@istat.it</w:t>
        </w:r>
      </w:hyperlink>
      <w:r>
        <w:t xml:space="preserve">. </w:t>
      </w:r>
    </w:p>
    <w:p w:rsidR="00671C34" w:rsidRDefault="00671C34" w:rsidP="00671C34">
      <w:pPr>
        <w:spacing w:after="0" w:line="240" w:lineRule="auto"/>
      </w:pPr>
      <w:r>
        <w:t>Main area(s) of expertise</w:t>
      </w:r>
      <w:r w:rsidR="00D97E15">
        <w:t>:</w:t>
      </w:r>
      <w:r>
        <w:t xml:space="preserve"> </w:t>
      </w:r>
      <w:r w:rsidR="00D97E15">
        <w:t>Applications and Technology.</w:t>
      </w:r>
    </w:p>
    <w:p w:rsidR="00671C34" w:rsidRDefault="00671C34" w:rsidP="00671C34">
      <w:pPr>
        <w:spacing w:after="0" w:line="240" w:lineRule="auto"/>
      </w:pPr>
      <w:r>
        <w:t xml:space="preserve">HLG-MOS standard(s) </w:t>
      </w:r>
      <w:r w:rsidRPr="008345FD">
        <w:rPr>
          <w:b/>
        </w:rPr>
        <w:t>tested</w:t>
      </w:r>
      <w:r w:rsidR="00D97E15">
        <w:t xml:space="preserve">: </w:t>
      </w:r>
      <w:r w:rsidR="00D97E15" w:rsidRPr="00D97E15">
        <w:rPr>
          <w:b/>
        </w:rPr>
        <w:t>CSPA</w:t>
      </w:r>
      <w:r w:rsidR="00D97E15">
        <w:t>.</w:t>
      </w:r>
    </w:p>
    <w:p w:rsidR="00671C34" w:rsidRDefault="00671C34" w:rsidP="00671C34">
      <w:pPr>
        <w:spacing w:after="0" w:line="240" w:lineRule="auto"/>
      </w:pPr>
    </w:p>
    <w:p w:rsidR="00671C34" w:rsidRDefault="00671C34" w:rsidP="00671C34">
      <w:pPr>
        <w:spacing w:after="0" w:line="240" w:lineRule="auto"/>
      </w:pPr>
    </w:p>
    <w:p w:rsidR="00050B26" w:rsidRDefault="00050B26" w:rsidP="00050B26">
      <w:pPr>
        <w:spacing w:after="0" w:line="240" w:lineRule="auto"/>
      </w:pPr>
    </w:p>
    <w:p w:rsidR="00050B26" w:rsidRDefault="00050B26" w:rsidP="00050B26">
      <w:pPr>
        <w:spacing w:after="0" w:line="240" w:lineRule="auto"/>
      </w:pPr>
    </w:p>
    <w:p w:rsidR="009F147A" w:rsidRDefault="009F147A" w:rsidP="009F147A">
      <w:pPr>
        <w:pStyle w:val="Titolo2"/>
      </w:pPr>
      <w:r>
        <w:lastRenderedPageBreak/>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00CB7B1D" w:rsidRPr="00CB7B1D">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00CB7B1D" w:rsidRPr="00CB7B1D">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 xml:space="preserve">/strategy for use of the standard is </w:t>
            </w:r>
            <w:commentRangeStart w:id="7"/>
            <w:r w:rsidR="003220EC" w:rsidRPr="0000353A">
              <w:rPr>
                <w:rFonts w:ascii="Arial" w:eastAsia="Times New Roman" w:hAnsi="Arial" w:cs="Arial"/>
                <w:color w:val="333333"/>
                <w:sz w:val="21"/>
                <w:szCs w:val="21"/>
                <w:lang w:val="en-US" w:eastAsia="nb-NO"/>
              </w:rPr>
              <w:t>in</w:t>
            </w:r>
            <w:commentRangeEnd w:id="7"/>
            <w:r w:rsidR="008E7026">
              <w:rPr>
                <w:rStyle w:val="Rimandocommento"/>
              </w:rPr>
              <w:commentReference w:id="7"/>
            </w:r>
            <w:r w:rsidR="003220EC" w:rsidRPr="0000353A">
              <w:rPr>
                <w:rFonts w:ascii="Arial" w:eastAsia="Times New Roman" w:hAnsi="Arial" w:cs="Arial"/>
                <w:color w:val="333333"/>
                <w:sz w:val="21"/>
                <w:szCs w:val="21"/>
                <w:lang w:val="en-US" w:eastAsia="nb-NO"/>
              </w:rPr>
              <w:t xml:space="preserve">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/strategy for use of the standard </w:t>
            </w:r>
            <w:commentRangeStart w:id="8"/>
            <w:r w:rsidR="00FF19FE">
              <w:rPr>
                <w:rFonts w:ascii="Arial" w:eastAsia="Times New Roman" w:hAnsi="Arial" w:cs="Arial"/>
                <w:color w:val="333333"/>
                <w:sz w:val="21"/>
                <w:szCs w:val="21"/>
                <w:lang w:val="en-US" w:eastAsia="nb-NO"/>
              </w:rPr>
              <w:t>exists</w:t>
            </w:r>
            <w:commentRangeEnd w:id="8"/>
            <w:r w:rsidR="005726C0">
              <w:rPr>
                <w:rStyle w:val="Rimandocommento"/>
              </w:rPr>
              <w:commentReference w:id="8"/>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5E6941">
      <w:pPr>
        <w:rPr>
          <w:b/>
        </w:rPr>
      </w:pPr>
      <w:r w:rsidRPr="008345FD">
        <w:rPr>
          <w:b/>
        </w:rPr>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ED5A09" w:rsidRDefault="009E7829" w:rsidP="005E6941">
      <w:r w:rsidRPr="00ED5A09">
        <w:t>Yes.</w:t>
      </w: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Pr="00ED5A09" w:rsidRDefault="00BF2ECC">
      <w:pPr>
        <w:rPr>
          <w:rFonts w:asciiTheme="majorHAnsi" w:eastAsiaTheme="majorEastAsia" w:hAnsiTheme="majorHAnsi" w:cstheme="majorBidi"/>
          <w:bCs/>
          <w:color w:val="4F81BD" w:themeColor="accent1"/>
          <w:sz w:val="26"/>
          <w:szCs w:val="26"/>
        </w:rPr>
      </w:pPr>
      <w:r w:rsidRPr="00ED5A09">
        <w:t>Yes.</w:t>
      </w:r>
      <w:r w:rsidR="005E6941" w:rsidRPr="00ED5A09">
        <w:br w:type="page"/>
      </w:r>
    </w:p>
    <w:p w:rsidR="009F147A" w:rsidRDefault="009F147A" w:rsidP="009F147A">
      <w:pPr>
        <w:pStyle w:val="Titolo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It includes statistical methodology, quality management, IT</w:t>
            </w:r>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4915A2">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 xml:space="preserve">n how </w:t>
            </w:r>
            <w:commentRangeStart w:id="9"/>
            <w:r w:rsidR="00FF19FE">
              <w:rPr>
                <w:rFonts w:ascii="Arial" w:eastAsia="Times New Roman" w:hAnsi="Arial" w:cs="Arial"/>
                <w:color w:val="333333"/>
                <w:sz w:val="21"/>
                <w:szCs w:val="21"/>
                <w:lang w:val="en-US" w:eastAsia="nb-NO"/>
              </w:rPr>
              <w:t>information</w:t>
            </w:r>
            <w:r w:rsidR="004915A2">
              <w:rPr>
                <w:rFonts w:ascii="Arial" w:eastAsia="Times New Roman" w:hAnsi="Arial" w:cs="Arial"/>
                <w:color w:val="333333"/>
                <w:sz w:val="21"/>
                <w:szCs w:val="21"/>
                <w:lang w:val="en-US" w:eastAsia="nb-NO"/>
              </w:rPr>
              <w:t xml:space="preserve"> and/or metadata</w:t>
            </w:r>
            <w:r w:rsidR="00FF19FE">
              <w:rPr>
                <w:rFonts w:ascii="Arial" w:eastAsia="Times New Roman" w:hAnsi="Arial" w:cs="Arial"/>
                <w:color w:val="333333"/>
                <w:sz w:val="21"/>
                <w:szCs w:val="21"/>
                <w:lang w:val="en-US" w:eastAsia="nb-NO"/>
              </w:rPr>
              <w:t xml:space="preserve"> </w:t>
            </w:r>
            <w:commentRangeEnd w:id="9"/>
            <w:r w:rsidR="004915A2">
              <w:rPr>
                <w:rStyle w:val="Rimandocommento"/>
              </w:rPr>
              <w:commentReference w:id="9"/>
            </w:r>
            <w:r w:rsidR="004915A2">
              <w:rPr>
                <w:rFonts w:ascii="Arial" w:eastAsia="Times New Roman" w:hAnsi="Arial" w:cs="Arial"/>
                <w:color w:val="333333"/>
                <w:sz w:val="21"/>
                <w:szCs w:val="21"/>
                <w:lang w:val="en-US" w:eastAsia="nb-NO"/>
              </w:rPr>
              <w:t>are</w:t>
            </w:r>
            <w:r w:rsidR="00FF19FE">
              <w:rPr>
                <w:rFonts w:ascii="Arial" w:eastAsia="Times New Roman" w:hAnsi="Arial" w:cs="Arial"/>
                <w:color w:val="333333"/>
                <w:sz w:val="21"/>
                <w:szCs w:val="21"/>
                <w:lang w:val="en-US" w:eastAsia="nb-NO"/>
              </w:rPr>
              <w:t xml:space="preserve"> structured</w:t>
            </w:r>
            <w:r w:rsidR="004915A2">
              <w:rPr>
                <w:rFonts w:ascii="Arial" w:eastAsia="Times New Roman" w:hAnsi="Arial" w:cs="Arial"/>
                <w:color w:val="333333"/>
                <w:sz w:val="21"/>
                <w:szCs w:val="21"/>
                <w:lang w:val="en-US" w:eastAsia="nb-NO"/>
              </w:rPr>
              <w:t>,</w:t>
            </w:r>
            <w:r w:rsidR="00FF19FE">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integrated</w:t>
            </w:r>
            <w:r w:rsidR="004915A2">
              <w:rPr>
                <w:rFonts w:ascii="Arial" w:eastAsia="Times New Roman" w:hAnsi="Arial" w:cs="Arial"/>
                <w:color w:val="333333"/>
                <w:sz w:val="21"/>
                <w:szCs w:val="21"/>
                <w:lang w:val="en-US" w:eastAsia="nb-NO"/>
              </w:rPr>
              <w:t xml:space="preserve"> and</w:t>
            </w:r>
            <w:r w:rsidRPr="0000353A">
              <w:rPr>
                <w:rFonts w:ascii="Arial" w:eastAsia="Times New Roman" w:hAnsi="Arial" w:cs="Arial"/>
                <w:color w:val="333333"/>
                <w:sz w:val="21"/>
                <w:szCs w:val="21"/>
                <w:lang w:val="en-US" w:eastAsia="nb-NO"/>
              </w:rPr>
              <w:t xml:space="preserve">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Rimandonotaapidipagina"/>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5E6941" w:rsidRPr="00675626" w:rsidRDefault="00733A1F" w:rsidP="005E6941">
      <w:r w:rsidRPr="00675626">
        <w:t>Yes.</w:t>
      </w: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DF34D8" w:rsidRDefault="0062235C" w:rsidP="0095624E">
      <w:pPr>
        <w:spacing w:after="0" w:line="240" w:lineRule="auto"/>
        <w:jc w:val="both"/>
        <w:rPr>
          <w:lang w:val="en-US"/>
        </w:rPr>
      </w:pPr>
      <w:r>
        <w:rPr>
          <w:lang w:val="en-US"/>
        </w:rPr>
        <w:t>T</w:t>
      </w:r>
      <w:r w:rsidR="0098450A" w:rsidRPr="00675626">
        <w:rPr>
          <w:lang w:val="en-US"/>
        </w:rPr>
        <w:t>he Dimensions correspond to the E</w:t>
      </w:r>
      <w:r w:rsidR="00DB33B6" w:rsidRPr="00675626">
        <w:rPr>
          <w:lang w:val="en-US"/>
        </w:rPr>
        <w:t xml:space="preserve">nterprise </w:t>
      </w:r>
      <w:r w:rsidR="0098450A" w:rsidRPr="00675626">
        <w:rPr>
          <w:lang w:val="en-US"/>
        </w:rPr>
        <w:t>A</w:t>
      </w:r>
      <w:r w:rsidR="00DB33B6" w:rsidRPr="00675626">
        <w:rPr>
          <w:lang w:val="en-US"/>
        </w:rPr>
        <w:t>rchitecture</w:t>
      </w:r>
      <w:r w:rsidR="0098450A" w:rsidRPr="00675626">
        <w:rPr>
          <w:lang w:val="en-US"/>
        </w:rPr>
        <w:t xml:space="preserve"> layers, with the </w:t>
      </w:r>
      <w:r w:rsidR="00DB33B6" w:rsidRPr="00675626">
        <w:rPr>
          <w:lang w:val="en-US"/>
        </w:rPr>
        <w:t xml:space="preserve">only </w:t>
      </w:r>
      <w:r w:rsidR="0098450A" w:rsidRPr="00675626">
        <w:rPr>
          <w:lang w:val="en-US"/>
        </w:rPr>
        <w:t xml:space="preserve">exception of </w:t>
      </w:r>
      <w:r w:rsidR="001A1522" w:rsidRPr="00675626">
        <w:rPr>
          <w:lang w:val="en-US"/>
        </w:rPr>
        <w:t>M</w:t>
      </w:r>
      <w:r w:rsidR="0098450A" w:rsidRPr="00675626">
        <w:rPr>
          <w:lang w:val="en-US"/>
        </w:rPr>
        <w:t>ethods</w:t>
      </w:r>
      <w:r>
        <w:rPr>
          <w:lang w:val="en-US"/>
        </w:rPr>
        <w:t>.</w:t>
      </w:r>
      <w:r w:rsidR="0098450A" w:rsidRPr="00675626">
        <w:rPr>
          <w:i/>
          <w:lang w:val="en-US"/>
        </w:rPr>
        <w:t xml:space="preserve"> </w:t>
      </w:r>
      <w:r w:rsidR="001A1522" w:rsidRPr="00675626">
        <w:rPr>
          <w:lang w:val="en-US"/>
        </w:rPr>
        <w:t>Moreover, the nature of Methods is particularly cross sectional and not so easy to be separated from the other Dimensions.</w:t>
      </w:r>
      <w:r>
        <w:rPr>
          <w:lang w:val="en-US"/>
        </w:rPr>
        <w:t xml:space="preserve"> </w:t>
      </w:r>
    </w:p>
    <w:p w:rsidR="0062235C" w:rsidRPr="00675626" w:rsidRDefault="0062235C" w:rsidP="0095624E">
      <w:pPr>
        <w:spacing w:after="0" w:line="240" w:lineRule="auto"/>
        <w:jc w:val="both"/>
        <w:rPr>
          <w:lang w:val="en-US"/>
        </w:rPr>
      </w:pPr>
    </w:p>
    <w:p w:rsidR="00B1639F" w:rsidRPr="00675626" w:rsidRDefault="00B1639F" w:rsidP="0095624E">
      <w:pPr>
        <w:spacing w:after="0" w:line="240" w:lineRule="auto"/>
        <w:jc w:val="both"/>
        <w:rPr>
          <w:lang w:val="en-US"/>
        </w:rPr>
      </w:pPr>
      <w:r w:rsidRPr="00675626">
        <w:rPr>
          <w:lang w:val="en-US"/>
        </w:rPr>
        <w:t>In addition, the connection between e</w:t>
      </w:r>
      <w:r w:rsidR="00046723" w:rsidRPr="00675626">
        <w:rPr>
          <w:lang w:val="en-US"/>
        </w:rPr>
        <w:t xml:space="preserve">ach dimension and the different </w:t>
      </w:r>
      <w:r w:rsidRPr="00675626">
        <w:rPr>
          <w:lang w:val="en-US"/>
        </w:rPr>
        <w:t>standards</w:t>
      </w:r>
      <w:r w:rsidR="001D6B84" w:rsidRPr="00675626">
        <w:rPr>
          <w:lang w:val="en-US"/>
        </w:rPr>
        <w:t xml:space="preserve"> </w:t>
      </w:r>
      <w:r w:rsidR="00046723" w:rsidRPr="00675626">
        <w:rPr>
          <w:lang w:val="en-US"/>
        </w:rPr>
        <w:t xml:space="preserve">proposed </w:t>
      </w:r>
      <w:r w:rsidR="001D6B84" w:rsidRPr="00675626">
        <w:rPr>
          <w:lang w:val="en-US"/>
        </w:rPr>
        <w:t>seems not to be always feasible.</w:t>
      </w:r>
    </w:p>
    <w:p w:rsidR="005E6941" w:rsidRPr="00675626" w:rsidRDefault="005E6941" w:rsidP="0095624E">
      <w:pPr>
        <w:jc w:val="both"/>
        <w:rPr>
          <w:lang w:val="en-US"/>
        </w:rPr>
      </w:pPr>
    </w:p>
    <w:p w:rsidR="006E1546" w:rsidRPr="0098450A" w:rsidRDefault="006E1546" w:rsidP="006E1546">
      <w:pPr>
        <w:pStyle w:val="Paragrafoelenco"/>
        <w:numPr>
          <w:ilvl w:val="0"/>
          <w:numId w:val="2"/>
        </w:numPr>
        <w:rPr>
          <w:lang w:val="en-US"/>
        </w:rPr>
        <w:sectPr w:rsidR="006E1546" w:rsidRPr="0098450A" w:rsidSect="009F147A">
          <w:pgSz w:w="11906" w:h="16838"/>
          <w:pgMar w:top="851" w:right="707" w:bottom="426" w:left="709" w:header="708" w:footer="708" w:gutter="0"/>
          <w:cols w:space="708"/>
          <w:docGrid w:linePitch="360"/>
        </w:sectPr>
      </w:pPr>
    </w:p>
    <w:p w:rsidR="009F147A" w:rsidRPr="006E17DB" w:rsidRDefault="009F147A" w:rsidP="0003031D">
      <w:pPr>
        <w:pStyle w:val="Titolo2"/>
        <w:spacing w:before="0" w:after="120" w:line="240" w:lineRule="auto"/>
        <w:rPr>
          <w:lang w:val="it-IT"/>
        </w:rPr>
      </w:pPr>
      <w:r w:rsidRPr="006E17DB">
        <w:rPr>
          <w:lang w:val="it-IT"/>
        </w:rPr>
        <w:lastRenderedPageBreak/>
        <w:t xml:space="preserve">GAMSO </w:t>
      </w:r>
      <w:r w:rsidR="000C5878" w:rsidRPr="006E17DB">
        <w:rPr>
          <w:lang w:val="it-IT"/>
        </w:rPr>
        <w:t>Self-</w:t>
      </w:r>
      <w:proofErr w:type="spellStart"/>
      <w:r w:rsidRPr="006E17DB">
        <w:rPr>
          <w:lang w:val="it-IT"/>
        </w:rPr>
        <w:t>Assessment</w:t>
      </w:r>
      <w:proofErr w:type="spellEnd"/>
      <w:r w:rsidRPr="006E17DB">
        <w:rPr>
          <w:lang w:val="it-IT"/>
        </w:rPr>
        <w:t xml:space="preserve"> </w:t>
      </w:r>
      <w:proofErr w:type="spellStart"/>
      <w:r w:rsidRPr="006E17DB">
        <w:rPr>
          <w:lang w:val="it-IT"/>
        </w:rPr>
        <w:t>Criteria</w:t>
      </w:r>
      <w:proofErr w:type="spellEnd"/>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6E17DB" w:rsidRDefault="00653B84" w:rsidP="0000353A">
            <w:pPr>
              <w:spacing w:after="120" w:line="240" w:lineRule="auto"/>
              <w:jc w:val="right"/>
              <w:rPr>
                <w:rFonts w:ascii="Arial" w:eastAsia="Times New Roman" w:hAnsi="Arial" w:cs="Arial"/>
                <w:b/>
                <w:bCs/>
                <w:lang w:val="it-IT" w:eastAsia="en-GB"/>
              </w:rPr>
            </w:pPr>
            <w:r w:rsidRPr="006E17DB">
              <w:rPr>
                <w:rFonts w:ascii="Arial" w:eastAsia="Times New Roman" w:hAnsi="Arial" w:cs="Arial"/>
                <w:b/>
                <w:bCs/>
                <w:lang w:val="it-IT" w:eastAsia="en-GB"/>
              </w:rPr>
              <w:t>  </w:t>
            </w:r>
            <w:proofErr w:type="spellStart"/>
            <w:r w:rsidRPr="006E17DB">
              <w:rPr>
                <w:rFonts w:ascii="Arial" w:eastAsia="Times New Roman" w:hAnsi="Arial" w:cs="Arial"/>
                <w:b/>
                <w:bCs/>
                <w:lang w:val="it-IT" w:eastAsia="en-GB"/>
              </w:rPr>
              <w:t>Levels</w:t>
            </w:r>
            <w:proofErr w:type="spellEnd"/>
          </w:p>
          <w:p w:rsidR="00653B84" w:rsidRPr="006E17DB" w:rsidRDefault="00653B84" w:rsidP="0000353A">
            <w:pPr>
              <w:spacing w:after="120" w:line="240" w:lineRule="auto"/>
              <w:jc w:val="center"/>
              <w:rPr>
                <w:rFonts w:ascii="Arial" w:eastAsia="Times New Roman" w:hAnsi="Arial" w:cs="Arial"/>
                <w:b/>
                <w:bCs/>
                <w:lang w:val="it-IT" w:eastAsia="en-GB"/>
              </w:rPr>
            </w:pPr>
            <w:proofErr w:type="spellStart"/>
            <w:r w:rsidRPr="006E17DB">
              <w:rPr>
                <w:rFonts w:ascii="Arial" w:eastAsia="Times New Roman" w:hAnsi="Arial" w:cs="Arial"/>
                <w:b/>
                <w:bCs/>
                <w:lang w:val="it-IT" w:eastAsia="en-GB"/>
              </w:rPr>
              <w:t>Dimensions</w:t>
            </w:r>
            <w:proofErr w:type="spellEnd"/>
          </w:p>
        </w:tc>
        <w:tc>
          <w:tcPr>
            <w:tcW w:w="2955" w:type="dxa"/>
            <w:shd w:val="clear" w:color="auto" w:fill="auto"/>
            <w:tcMar>
              <w:left w:w="23" w:type="dxa"/>
              <w:right w:w="23" w:type="dxa"/>
            </w:tcMar>
            <w:vAlign w:val="center"/>
            <w:hideMark/>
          </w:tcPr>
          <w:p w:rsidR="00653B84" w:rsidRPr="006E17DB" w:rsidRDefault="00653B84" w:rsidP="0000353A">
            <w:pPr>
              <w:spacing w:after="120" w:line="240" w:lineRule="auto"/>
              <w:jc w:val="center"/>
              <w:rPr>
                <w:rFonts w:ascii="Arial" w:eastAsia="Times New Roman" w:hAnsi="Arial" w:cs="Arial"/>
                <w:b/>
                <w:bCs/>
                <w:lang w:val="it-IT" w:eastAsia="en-GB"/>
              </w:rPr>
            </w:pPr>
            <w:proofErr w:type="spellStart"/>
            <w:r w:rsidRPr="006E17DB">
              <w:rPr>
                <w:rFonts w:ascii="Arial" w:eastAsia="Times New Roman" w:hAnsi="Arial" w:cs="Arial"/>
                <w:b/>
                <w:bCs/>
                <w:lang w:val="it-IT" w:eastAsia="en-GB"/>
              </w:rPr>
              <w:t>Initial</w:t>
            </w:r>
            <w:proofErr w:type="spellEnd"/>
          </w:p>
          <w:p w:rsidR="00653B84" w:rsidRPr="006E17DB" w:rsidRDefault="00653B84" w:rsidP="0000353A">
            <w:pPr>
              <w:spacing w:after="120" w:line="240" w:lineRule="auto"/>
              <w:jc w:val="center"/>
              <w:rPr>
                <w:rFonts w:ascii="Arial" w:eastAsia="Times New Roman" w:hAnsi="Arial" w:cs="Arial"/>
                <w:b/>
                <w:bCs/>
                <w:lang w:val="it-IT" w:eastAsia="en-GB"/>
              </w:rPr>
            </w:pPr>
            <w:proofErr w:type="spellStart"/>
            <w:r w:rsidRPr="006E17DB">
              <w:rPr>
                <w:rFonts w:ascii="Arial" w:eastAsia="Times New Roman" w:hAnsi="Arial" w:cs="Arial"/>
                <w:b/>
                <w:bCs/>
                <w:lang w:val="it-IT" w:eastAsia="en-GB"/>
              </w:rPr>
              <w:t>implementation</w:t>
            </w:r>
            <w:proofErr w:type="spellEnd"/>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53B84">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C60CCC"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Use of </w:t>
            </w:r>
            <w:r w:rsidR="00744023" w:rsidRPr="0000353A">
              <w:rPr>
                <w:rFonts w:ascii="Arial" w:eastAsia="Times New Roman" w:hAnsi="Arial" w:cs="Arial"/>
                <w:sz w:val="20"/>
                <w:szCs w:val="20"/>
                <w:lang w:eastAsia="en-GB"/>
              </w:rPr>
              <w:t>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C60CCC"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Use of </w:t>
            </w:r>
            <w:r w:rsidR="007B40CA">
              <w:rPr>
                <w:rFonts w:ascii="Arial" w:eastAsia="Times New Roman" w:hAnsi="Arial" w:cs="Arial"/>
                <w:sz w:val="20"/>
                <w:szCs w:val="20"/>
                <w:lang w:eastAsia="en-GB"/>
              </w:rPr>
              <w:t xml:space="preserve">GAMSO is spreading, but </w:t>
            </w:r>
            <w:r w:rsidR="00744023" w:rsidRPr="0000353A">
              <w:rPr>
                <w:rFonts w:ascii="Arial" w:eastAsia="Times New Roman" w:hAnsi="Arial" w:cs="Arial"/>
                <w:sz w:val="20"/>
                <w:szCs w:val="20"/>
                <w:lang w:eastAsia="en-GB"/>
              </w:rPr>
              <w:t>practi</w:t>
            </w:r>
            <w:r>
              <w:rPr>
                <w:rFonts w:ascii="Arial" w:eastAsia="Times New Roman" w:hAnsi="Arial" w:cs="Arial"/>
                <w:sz w:val="20"/>
                <w:szCs w:val="20"/>
                <w:lang w:eastAsia="en-GB"/>
              </w:rPr>
              <w:t xml:space="preserve">ce varies between </w:t>
            </w:r>
            <w:r w:rsidR="00744023" w:rsidRPr="0000353A">
              <w:rPr>
                <w:rFonts w:ascii="Arial" w:eastAsia="Times New Roman" w:hAnsi="Arial" w:cs="Arial"/>
                <w:sz w:val="20"/>
                <w:szCs w:val="20"/>
                <w:lang w:eastAsia="en-GB"/>
              </w:rPr>
              <w:t>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B40CA"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corporate-wide </w:t>
            </w:r>
            <w:r w:rsidR="00744023" w:rsidRPr="0000353A">
              <w:rPr>
                <w:rFonts w:ascii="Arial" w:eastAsia="Times New Roman" w:hAnsi="Arial" w:cs="Arial"/>
                <w:sz w:val="20"/>
                <w:szCs w:val="20"/>
                <w:lang w:eastAsia="en-GB"/>
              </w:rPr>
              <w:t>prog</w:t>
            </w:r>
            <w:r w:rsidR="00C60CCC">
              <w:rPr>
                <w:rFonts w:ascii="Arial" w:eastAsia="Times New Roman" w:hAnsi="Arial" w:cs="Arial"/>
                <w:sz w:val="20"/>
                <w:szCs w:val="20"/>
                <w:lang w:eastAsia="en-GB"/>
              </w:rPr>
              <w:t xml:space="preserve">ramme/strategy for use of GAMSO </w:t>
            </w:r>
            <w:r w:rsidR="00744023" w:rsidRPr="0000353A">
              <w:rPr>
                <w:rFonts w:ascii="Arial" w:eastAsia="Times New Roman" w:hAnsi="Arial" w:cs="Arial"/>
                <w:sz w:val="20"/>
                <w:szCs w:val="20"/>
                <w:lang w:eastAsia="en-GB"/>
              </w:rPr>
              <w:t>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w:t>
            </w:r>
            <w:r w:rsidR="00C60CCC">
              <w:rPr>
                <w:rFonts w:ascii="Arial" w:eastAsia="Times New Roman" w:hAnsi="Arial" w:cs="Arial"/>
                <w:sz w:val="20"/>
                <w:szCs w:val="20"/>
                <w:lang w:eastAsia="en-GB"/>
              </w:rPr>
              <w:t xml:space="preserve">spread awareness of GAMSO and a </w:t>
            </w:r>
            <w:r w:rsidRPr="0000353A">
              <w:rPr>
                <w:rFonts w:ascii="Arial" w:eastAsia="Times New Roman" w:hAnsi="Arial" w:cs="Arial"/>
                <w:sz w:val="20"/>
                <w:szCs w:val="20"/>
                <w:lang w:eastAsia="en-GB"/>
              </w:rPr>
              <w:t xml:space="preserve">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r w:rsidR="0069548C">
              <w:rPr>
                <w:rFonts w:ascii="Arial"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r w:rsidR="0069548C">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r w:rsidR="0069548C">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w:t>
            </w:r>
            <w:r w:rsidR="0069548C">
              <w:rPr>
                <w:rFonts w:ascii="Arial" w:eastAsia="Times New Roman" w:hAnsi="Arial" w:cs="Arial"/>
                <w:sz w:val="20"/>
                <w:szCs w:val="20"/>
                <w:lang w:eastAsia="en-GB"/>
              </w:rPr>
              <w:t>s corporate capability elements.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w:t>
            </w:r>
            <w:r w:rsidR="0069548C">
              <w:rPr>
                <w:rFonts w:ascii="Arial" w:eastAsia="Times New Roman" w:hAnsi="Arial" w:cs="Arial"/>
                <w:sz w:val="20"/>
                <w:szCs w:val="20"/>
                <w:lang w:eastAsia="en-GB"/>
              </w:rPr>
              <w:t>al part of the corporate policy</w:t>
            </w:r>
            <w:r w:rsidRPr="0000353A">
              <w:rPr>
                <w:rFonts w:ascii="Arial" w:eastAsia="Times New Roman" w:hAnsi="Arial" w:cs="Arial"/>
                <w:sz w:val="20"/>
                <w:szCs w:val="20"/>
                <w:lang w:eastAsia="en-GB"/>
              </w:rPr>
              <w:t xml:space="preserve"> and is performed efficiently and effectively, </w:t>
            </w:r>
            <w:r w:rsidR="0069548C">
              <w:rPr>
                <w:rFonts w:ascii="Arial" w:eastAsia="Times New Roman" w:hAnsi="Arial" w:cs="Arial"/>
                <w:sz w:val="20"/>
                <w:szCs w:val="20"/>
                <w:lang w:eastAsia="en-GB"/>
              </w:rPr>
              <w:t>regularly assessed and improved.</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commentRangeStart w:id="10"/>
            <w:r w:rsidRPr="0000353A">
              <w:rPr>
                <w:rFonts w:ascii="Arial" w:eastAsia="Times New Roman" w:hAnsi="Arial" w:cs="Arial"/>
                <w:sz w:val="20"/>
                <w:szCs w:val="20"/>
                <w:lang w:eastAsia="en-GB"/>
              </w:rPr>
              <w:t>created</w:t>
            </w:r>
            <w:commentRangeEnd w:id="10"/>
            <w:r w:rsidR="00BF75A3">
              <w:rPr>
                <w:rStyle w:val="Rimandocommento"/>
              </w:rPr>
              <w:commentReference w:id="10"/>
            </w:r>
            <w:r w:rsidRPr="0000353A">
              <w:rPr>
                <w:rFonts w:ascii="Arial" w:eastAsia="Times New Roman" w:hAnsi="Arial" w:cs="Arial"/>
                <w:sz w:val="20"/>
                <w:szCs w:val="20"/>
                <w:lang w:eastAsia="en-GB"/>
              </w:rPr>
              <w:t> on an "as needed" basis for a particular activity area / product/ process</w:t>
            </w:r>
            <w:r w:rsidR="0069548C">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 monitoring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t>product/process</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lastRenderedPageBreak/>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Information resources are being developed and</w:t>
            </w:r>
            <w:r w:rsidR="0069548C">
              <w:rPr>
                <w:rFonts w:ascii="Arial" w:eastAsia="Times New Roman" w:hAnsi="Arial" w:cs="Arial"/>
                <w:sz w:val="20"/>
                <w:szCs w:val="20"/>
                <w:lang w:eastAsia="en-GB"/>
              </w:rPr>
              <w:t xml:space="preserve"> used</w:t>
            </w:r>
            <w:r w:rsidRPr="0000353A">
              <w:rPr>
                <w:rFonts w:ascii="Arial" w:eastAsia="Times New Roman" w:hAnsi="Arial" w:cs="Arial"/>
                <w:sz w:val="20"/>
                <w:szCs w:val="20"/>
                <w:lang w:eastAsia="en-GB"/>
              </w:rPr>
              <w:t xml:space="preserve"> 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 /phases.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w:t>
            </w:r>
            <w:r w:rsidR="0069548C">
              <w:rPr>
                <w:rFonts w:ascii="Arial" w:eastAsia="Times New Roman" w:hAnsi="Arial" w:cs="Arial"/>
                <w:sz w:val="20"/>
                <w:szCs w:val="20"/>
                <w:lang w:eastAsia="en-GB"/>
              </w:rPr>
              <w:t>l value of planning, developing,</w:t>
            </w:r>
            <w:r w:rsidRPr="0000353A">
              <w:rPr>
                <w:rFonts w:ascii="Arial" w:eastAsia="Times New Roman" w:hAnsi="Arial" w:cs="Arial"/>
                <w:sz w:val="20"/>
                <w:szCs w:val="20"/>
                <w:lang w:eastAsia="en-GB"/>
              </w:rPr>
              <w:t xml:space="preserve"> monitoring and supporting applications </w:t>
            </w:r>
            <w:commentRangeStart w:id="11"/>
            <w:r w:rsidR="00BF75A3">
              <w:rPr>
                <w:rFonts w:ascii="Arial" w:eastAsia="Times New Roman" w:hAnsi="Arial" w:cs="Arial"/>
                <w:sz w:val="20"/>
                <w:szCs w:val="20"/>
                <w:lang w:eastAsia="en-GB"/>
              </w:rPr>
              <w:t xml:space="preserve">to be used in </w:t>
            </w:r>
            <w:commentRangeEnd w:id="11"/>
            <w:r w:rsidR="00BF75A3">
              <w:rPr>
                <w:rStyle w:val="Rimandocommento"/>
              </w:rPr>
              <w:commentReference w:id="11"/>
            </w:r>
            <w:r w:rsidRPr="0000353A">
              <w:rPr>
                <w:rFonts w:ascii="Arial" w:eastAsia="Times New Roman" w:hAnsi="Arial" w:cs="Arial"/>
                <w:sz w:val="20"/>
                <w:szCs w:val="20"/>
                <w:lang w:eastAsia="en-GB"/>
              </w:rPr>
              <w:t>more than one activity area, product or process.</w:t>
            </w:r>
          </w:p>
          <w:p w:rsidR="00653B84" w:rsidRPr="0000353A" w:rsidRDefault="00653B84" w:rsidP="00942D1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commentRangeStart w:id="12"/>
            <w:r w:rsidR="00972FE3">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69548C">
              <w:rPr>
                <w:rFonts w:ascii="Arial" w:eastAsia="Times New Roman" w:hAnsi="Arial" w:cs="Arial"/>
                <w:sz w:val="20"/>
                <w:szCs w:val="20"/>
                <w:lang w:eastAsia="en-GB"/>
              </w:rPr>
              <w:t>.</w:t>
            </w:r>
            <w:commentRangeEnd w:id="12"/>
            <w:r w:rsidR="00972FE3">
              <w:rPr>
                <w:rStyle w:val="Rimandocommento"/>
              </w:rPr>
              <w:commentReference w:id="12"/>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support for managing </w:t>
            </w:r>
            <w:r w:rsidR="00972FE3">
              <w:rPr>
                <w:rFonts w:ascii="Arial" w:eastAsia="Times New Roman" w:hAnsi="Arial" w:cs="Arial"/>
                <w:sz w:val="20"/>
                <w:szCs w:val="20"/>
                <w:lang w:eastAsia="en-GB"/>
              </w:rPr>
              <w:t xml:space="preserve"> </w:t>
            </w:r>
            <w:commentRangeStart w:id="13"/>
            <w:r w:rsidR="00972FE3">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commentRangeEnd w:id="13"/>
            <w:r w:rsidR="00972FE3">
              <w:rPr>
                <w:rStyle w:val="Rimandocommento"/>
              </w:rPr>
              <w:commentReference w:id="13"/>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corporate strategy for  </w:t>
            </w:r>
            <w:commentRangeStart w:id="14"/>
            <w:r w:rsidRPr="0000353A">
              <w:rPr>
                <w:rFonts w:ascii="Arial" w:eastAsia="Times New Roman" w:hAnsi="Arial" w:cs="Arial"/>
                <w:sz w:val="20"/>
                <w:szCs w:val="20"/>
                <w:lang w:eastAsia="en-GB"/>
              </w:rPr>
              <w:t>managing</w:t>
            </w:r>
            <w:r w:rsidR="00942D1E">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 </w:t>
            </w:r>
            <w:commentRangeEnd w:id="14"/>
            <w:r w:rsidR="00942D1E">
              <w:rPr>
                <w:rStyle w:val="Rimandocommento"/>
              </w:rPr>
              <w:commentReference w:id="14"/>
            </w:r>
            <w:r w:rsidRPr="0000353A">
              <w:rPr>
                <w:rFonts w:ascii="Arial" w:eastAsia="Times New Roman" w:hAnsi="Arial" w:cs="Arial"/>
                <w:sz w:val="20"/>
                <w:szCs w:val="20"/>
                <w:lang w:eastAsia="en-GB"/>
              </w:rPr>
              <w:t>as corporate capability elements</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applications is performed  efficiently and effectively, regularly assessed and improved according to the corporate strategy</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w:t>
            </w:r>
            <w:r w:rsidR="0069548C">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9548C">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commentRangeStart w:id="15"/>
            <w:r w:rsidR="0069548C">
              <w:rPr>
                <w:rFonts w:ascii="Arial" w:eastAsia="Times New Roman" w:hAnsi="Arial" w:cs="Arial"/>
                <w:sz w:val="20"/>
                <w:szCs w:val="20"/>
                <w:lang w:eastAsia="en-GB"/>
              </w:rPr>
              <w:t>managing</w:t>
            </w:r>
            <w:commentRangeEnd w:id="15"/>
            <w:r w:rsidR="0069548C">
              <w:rPr>
                <w:rStyle w:val="Rimandocommento"/>
              </w:rPr>
              <w:commentReference w:id="15"/>
            </w:r>
            <w:r w:rsidRPr="0000353A">
              <w:rPr>
                <w:rFonts w:ascii="Arial" w:eastAsia="Times New Roman" w:hAnsi="Arial" w:cs="Arial"/>
                <w:sz w:val="20"/>
                <w:szCs w:val="20"/>
                <w:lang w:eastAsia="en-GB"/>
              </w:rPr>
              <w:t xml:space="preserve"> technology</w:t>
            </w:r>
            <w:r w:rsidR="0069548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9548C">
              <w:rPr>
                <w:rFonts w:ascii="Arial" w:hAnsi="Arial" w:cs="Arial"/>
                <w:sz w:val="20"/>
                <w:szCs w:val="20"/>
                <w:lang w:eastAsia="en-GB"/>
              </w:rPr>
              <w:t>.</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Titolo2"/>
      </w:pPr>
      <w:r>
        <w:lastRenderedPageBreak/>
        <w:t>GAMSO Maturity Assessment</w:t>
      </w:r>
    </w:p>
    <w:p w:rsidR="007C7FDF" w:rsidRDefault="007C7FDF" w:rsidP="00DD017D">
      <w:pPr>
        <w:spacing w:after="0" w:line="240" w:lineRule="auto"/>
      </w:pPr>
      <w:r>
        <w:t>The current version of GAMSO is version 1.0.</w:t>
      </w:r>
    </w:p>
    <w:p w:rsidR="00002486" w:rsidRPr="00AA74B2" w:rsidRDefault="007C7FDF" w:rsidP="00DD017D">
      <w:pPr>
        <w:spacing w:after="0" w:line="240" w:lineRule="auto"/>
        <w:rPr>
          <w:b/>
        </w:rPr>
      </w:pPr>
      <w:r>
        <w:t xml:space="preserve">Version Assessed: </w:t>
      </w:r>
      <w:r w:rsidRPr="007C7FDF">
        <w:rPr>
          <w:b/>
        </w:rPr>
        <w:t>1.0</w:t>
      </w:r>
    </w:p>
    <w:tbl>
      <w:tblPr>
        <w:tblStyle w:val="Grigliatabella"/>
        <w:tblW w:w="10490" w:type="dxa"/>
        <w:tblInd w:w="108" w:type="dxa"/>
        <w:tblLayout w:type="fixed"/>
        <w:tblLook w:val="04A0" w:firstRow="1" w:lastRow="0" w:firstColumn="1" w:lastColumn="0" w:noHBand="0" w:noVBand="1"/>
      </w:tblPr>
      <w:tblGrid>
        <w:gridCol w:w="1418"/>
        <w:gridCol w:w="1843"/>
        <w:gridCol w:w="1984"/>
        <w:gridCol w:w="5245"/>
      </w:tblGrid>
      <w:tr w:rsidR="007C7FDF" w:rsidRPr="0000353A" w:rsidTr="0062235C">
        <w:trPr>
          <w:trHeight w:val="515"/>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843"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984"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245"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3646CF" w:rsidTr="007017A9">
        <w:trPr>
          <w:trHeight w:val="3619"/>
        </w:trPr>
        <w:tc>
          <w:tcPr>
            <w:tcW w:w="1418" w:type="dxa"/>
          </w:tcPr>
          <w:p w:rsidR="007C7FDF" w:rsidRPr="00AB7D88" w:rsidRDefault="007C7FDF" w:rsidP="005B5A77">
            <w:pPr>
              <w:rPr>
                <w:rFonts w:ascii="Arial" w:hAnsi="Arial" w:cs="Arial"/>
                <w:lang w:val="en-GB"/>
              </w:rPr>
            </w:pPr>
            <w:r w:rsidRPr="00AB7D88">
              <w:rPr>
                <w:rFonts w:ascii="Arial" w:hAnsi="Arial" w:cs="Arial"/>
                <w:lang w:val="en-GB"/>
              </w:rPr>
              <w:t>Business</w:t>
            </w:r>
          </w:p>
        </w:tc>
        <w:tc>
          <w:tcPr>
            <w:tcW w:w="1843" w:type="dxa"/>
          </w:tcPr>
          <w:p w:rsidR="007C7FDF" w:rsidRPr="00C60CCC" w:rsidRDefault="00204138" w:rsidP="00C60CCC">
            <w:pPr>
              <w:jc w:val="center"/>
              <w:rPr>
                <w:rFonts w:ascii="Arial" w:hAnsi="Arial" w:cs="Arial"/>
                <w:highlight w:val="yellow"/>
                <w:lang w:val="en-GB"/>
              </w:rPr>
            </w:pPr>
            <w:r w:rsidRPr="00C60CCC">
              <w:rPr>
                <w:rFonts w:ascii="Arial" w:hAnsi="Arial" w:cs="Arial"/>
                <w:lang w:val="en-GB"/>
              </w:rPr>
              <w:t>Between</w:t>
            </w:r>
            <w:r w:rsidR="008E651D">
              <w:rPr>
                <w:rFonts w:ascii="Arial" w:hAnsi="Arial" w:cs="Arial"/>
                <w:lang w:val="en-GB"/>
              </w:rPr>
              <w:t xml:space="preserve"> E</w:t>
            </w:r>
            <w:r w:rsidR="006B66E9" w:rsidRPr="00C60CCC">
              <w:rPr>
                <w:rFonts w:ascii="Arial" w:hAnsi="Arial" w:cs="Arial"/>
                <w:lang w:val="en-GB"/>
              </w:rPr>
              <w:t xml:space="preserve">arly </w:t>
            </w:r>
            <w:r w:rsidR="008E651D">
              <w:rPr>
                <w:rFonts w:ascii="Arial" w:hAnsi="Arial" w:cs="Arial"/>
                <w:lang w:val="en-GB"/>
              </w:rPr>
              <w:t>and C</w:t>
            </w:r>
            <w:r w:rsidRPr="00C60CCC">
              <w:rPr>
                <w:rFonts w:ascii="Arial" w:hAnsi="Arial" w:cs="Arial"/>
                <w:lang w:val="en-GB"/>
              </w:rPr>
              <w:t>orporate</w:t>
            </w:r>
            <w:r w:rsidR="008E651D">
              <w:rPr>
                <w:rFonts w:ascii="Arial" w:hAnsi="Arial" w:cs="Arial"/>
                <w:lang w:val="en-GB"/>
              </w:rPr>
              <w:t xml:space="preserve"> I</w:t>
            </w:r>
            <w:r w:rsidR="006A3E14" w:rsidRPr="00C60CCC">
              <w:rPr>
                <w:rFonts w:ascii="Arial" w:hAnsi="Arial" w:cs="Arial"/>
                <w:lang w:val="en-GB"/>
              </w:rPr>
              <w:t>mplementation</w:t>
            </w:r>
            <w:r w:rsidRPr="00C60CCC">
              <w:rPr>
                <w:rFonts w:ascii="Arial" w:hAnsi="Arial" w:cs="Arial"/>
                <w:lang w:val="en-GB"/>
              </w:rPr>
              <w:t xml:space="preserve"> </w:t>
            </w:r>
            <w:r w:rsidR="00DD017D" w:rsidRPr="00C60CCC">
              <w:rPr>
                <w:rFonts w:ascii="Arial" w:hAnsi="Arial" w:cs="Arial"/>
                <w:lang w:val="en-GB"/>
              </w:rPr>
              <w:t>(</w:t>
            </w:r>
            <w:r w:rsidRPr="00C60CCC">
              <w:rPr>
                <w:rFonts w:ascii="Arial" w:hAnsi="Arial" w:cs="Arial"/>
                <w:lang w:val="en-GB"/>
              </w:rPr>
              <w:t xml:space="preserve">since there is a </w:t>
            </w:r>
            <w:r w:rsidR="00DD017D" w:rsidRPr="00C60CCC">
              <w:rPr>
                <w:rFonts w:ascii="Arial" w:hAnsi="Arial" w:cs="Arial"/>
                <w:lang w:val="en-GB"/>
              </w:rPr>
              <w:t xml:space="preserve">corporate programme strategy for </w:t>
            </w:r>
            <w:r w:rsidRPr="00C60CCC">
              <w:rPr>
                <w:rFonts w:ascii="Arial" w:hAnsi="Arial" w:cs="Arial"/>
                <w:lang w:val="en-GB"/>
              </w:rPr>
              <w:t xml:space="preserve">the </w:t>
            </w:r>
            <w:r w:rsidR="00DD017D" w:rsidRPr="00C60CCC">
              <w:rPr>
                <w:rFonts w:ascii="Arial" w:hAnsi="Arial" w:cs="Arial"/>
                <w:lang w:val="en-GB"/>
              </w:rPr>
              <w:t xml:space="preserve">use of GAMSO, but </w:t>
            </w:r>
            <w:r w:rsidR="00C60CCC" w:rsidRPr="00C60CCC">
              <w:rPr>
                <w:rFonts w:ascii="Arial" w:hAnsi="Arial" w:cs="Arial"/>
                <w:lang w:val="en-GB"/>
              </w:rPr>
              <w:t>there is not yet a widespread awareness of GAMSO and a consistent approach to its use across the organisation</w:t>
            </w:r>
            <w:r w:rsidR="00DD017D" w:rsidRPr="00C60CCC">
              <w:rPr>
                <w:rFonts w:ascii="Arial" w:hAnsi="Arial" w:cs="Arial"/>
                <w:lang w:val="en-GB"/>
              </w:rPr>
              <w:t xml:space="preserve">) </w:t>
            </w:r>
          </w:p>
        </w:tc>
        <w:tc>
          <w:tcPr>
            <w:tcW w:w="1984" w:type="dxa"/>
          </w:tcPr>
          <w:p w:rsidR="007C7FDF" w:rsidRPr="008D2770" w:rsidRDefault="008E425A" w:rsidP="00002486">
            <w:pPr>
              <w:jc w:val="center"/>
              <w:rPr>
                <w:rFonts w:ascii="Arial" w:hAnsi="Arial" w:cs="Arial"/>
                <w:highlight w:val="yellow"/>
                <w:lang w:val="en-GB"/>
              </w:rPr>
            </w:pPr>
            <w:r w:rsidRPr="003114E6">
              <w:rPr>
                <w:rFonts w:ascii="Arial" w:hAnsi="Arial" w:cs="Arial"/>
                <w:lang w:val="en-GB"/>
              </w:rPr>
              <w:t>Mature Implementation</w:t>
            </w:r>
          </w:p>
        </w:tc>
        <w:tc>
          <w:tcPr>
            <w:tcW w:w="5245" w:type="dxa"/>
          </w:tcPr>
          <w:p w:rsidR="007C7FDF" w:rsidRPr="006B17EF" w:rsidRDefault="003646CF" w:rsidP="006B17EF">
            <w:pPr>
              <w:pStyle w:val="Paragrafoelenco"/>
              <w:numPr>
                <w:ilvl w:val="0"/>
                <w:numId w:val="15"/>
              </w:numPr>
              <w:rPr>
                <w:rFonts w:ascii="Arial" w:hAnsi="Arial" w:cs="Arial"/>
                <w:lang w:val="en-GB"/>
              </w:rPr>
            </w:pPr>
            <w:r w:rsidRPr="00F01EC0">
              <w:rPr>
                <w:rFonts w:ascii="Arial" w:hAnsi="Arial" w:cs="Arial"/>
                <w:lang w:val="en-GB"/>
              </w:rPr>
              <w:t xml:space="preserve">At European and international level, Istat contributed actively to the development of a generic </w:t>
            </w:r>
            <w:r w:rsidR="003173CB" w:rsidRPr="00F01EC0">
              <w:rPr>
                <w:rFonts w:ascii="Arial" w:hAnsi="Arial" w:cs="Arial"/>
                <w:lang w:val="en-GB"/>
              </w:rPr>
              <w:t>Business Architecture (</w:t>
            </w:r>
            <w:r w:rsidRPr="00F01EC0">
              <w:rPr>
                <w:rFonts w:ascii="Arial" w:hAnsi="Arial" w:cs="Arial"/>
                <w:lang w:val="en-GB"/>
              </w:rPr>
              <w:t>BA</w:t>
            </w:r>
            <w:r w:rsidR="003173CB" w:rsidRPr="00F01EC0">
              <w:rPr>
                <w:rFonts w:ascii="Arial" w:hAnsi="Arial" w:cs="Arial"/>
                <w:lang w:val="en-GB"/>
              </w:rPr>
              <w:t>)</w:t>
            </w:r>
            <w:r w:rsidRPr="00F01EC0">
              <w:rPr>
                <w:rFonts w:ascii="Arial" w:hAnsi="Arial" w:cs="Arial"/>
                <w:lang w:val="en-GB"/>
              </w:rPr>
              <w:t xml:space="preserve"> model, considered as a reference instrument for optimising the working processes within a statistical Organisation and making them more efficient, both about statistical activities and organisational and strategic functions, and as far as capabilities are concerned. </w:t>
            </w:r>
            <w:r w:rsidRPr="003114E6">
              <w:rPr>
                <w:rFonts w:ascii="Arial" w:hAnsi="Arial" w:cs="Arial"/>
                <w:lang w:val="en-GB"/>
              </w:rPr>
              <w:t>The BA model</w:t>
            </w:r>
            <w:r w:rsidR="00CB21BB" w:rsidRPr="003114E6">
              <w:rPr>
                <w:rFonts w:ascii="Arial" w:hAnsi="Arial" w:cs="Arial"/>
                <w:lang w:val="en-GB"/>
              </w:rPr>
              <w:t xml:space="preserve">, on which </w:t>
            </w:r>
            <w:proofErr w:type="spellStart"/>
            <w:r w:rsidR="00CB21BB" w:rsidRPr="003114E6">
              <w:rPr>
                <w:rFonts w:ascii="Arial" w:hAnsi="Arial" w:cs="Arial"/>
                <w:lang w:val="en-GB"/>
              </w:rPr>
              <w:t>Istat’s</w:t>
            </w:r>
            <w:proofErr w:type="spellEnd"/>
            <w:r w:rsidR="00CB21BB" w:rsidRPr="003114E6">
              <w:rPr>
                <w:rFonts w:ascii="Arial" w:hAnsi="Arial" w:cs="Arial"/>
                <w:lang w:val="en-GB"/>
              </w:rPr>
              <w:t xml:space="preserve"> Modernisation Programme is </w:t>
            </w:r>
            <w:r w:rsidR="003114E6" w:rsidRPr="003114E6">
              <w:rPr>
                <w:rFonts w:ascii="Arial" w:hAnsi="Arial" w:cs="Arial"/>
                <w:lang w:val="en-GB"/>
              </w:rPr>
              <w:t>founded</w:t>
            </w:r>
            <w:r w:rsidR="00CB21BB" w:rsidRPr="003114E6">
              <w:rPr>
                <w:rFonts w:ascii="Arial" w:hAnsi="Arial" w:cs="Arial"/>
                <w:lang w:val="en-GB"/>
              </w:rPr>
              <w:t>,</w:t>
            </w:r>
            <w:r w:rsidR="003114E6" w:rsidRPr="003114E6">
              <w:rPr>
                <w:rFonts w:ascii="Arial" w:hAnsi="Arial" w:cs="Arial"/>
                <w:lang w:val="en-GB"/>
              </w:rPr>
              <w:t xml:space="preserve"> </w:t>
            </w:r>
            <w:r w:rsidRPr="003114E6">
              <w:rPr>
                <w:rFonts w:ascii="Arial" w:hAnsi="Arial" w:cs="Arial"/>
                <w:lang w:val="en-GB"/>
              </w:rPr>
              <w:t>was produced within the Statistical Network</w:t>
            </w:r>
            <w:r w:rsidR="003114E6" w:rsidRPr="003114E6">
              <w:rPr>
                <w:rFonts w:ascii="Arial" w:hAnsi="Arial" w:cs="Arial"/>
                <w:lang w:val="en-GB"/>
              </w:rPr>
              <w:t xml:space="preserve">: GAMSO was later </w:t>
            </w:r>
            <w:r w:rsidRPr="003114E6">
              <w:rPr>
                <w:rFonts w:ascii="Arial" w:hAnsi="Arial" w:cs="Arial"/>
                <w:lang w:val="en-GB"/>
              </w:rPr>
              <w:t>derived</w:t>
            </w:r>
            <w:r w:rsidR="003114E6" w:rsidRPr="003114E6">
              <w:rPr>
                <w:rFonts w:ascii="Arial" w:hAnsi="Arial" w:cs="Arial"/>
                <w:lang w:val="en-GB"/>
              </w:rPr>
              <w:t xml:space="preserve"> from it</w:t>
            </w:r>
            <w:r w:rsidRPr="003114E6">
              <w:rPr>
                <w:rFonts w:ascii="Arial" w:hAnsi="Arial" w:cs="Arial"/>
                <w:lang w:val="en-GB"/>
              </w:rPr>
              <w:t>. While its implementation has already started</w:t>
            </w:r>
            <w:r w:rsidR="0015693A" w:rsidRPr="003114E6">
              <w:rPr>
                <w:rFonts w:ascii="Arial" w:hAnsi="Arial" w:cs="Arial"/>
                <w:lang w:val="en-GB"/>
              </w:rPr>
              <w:t>,</w:t>
            </w:r>
            <w:r w:rsidRPr="003114E6">
              <w:rPr>
                <w:rFonts w:ascii="Arial" w:hAnsi="Arial" w:cs="Arial"/>
                <w:lang w:val="en-GB"/>
              </w:rPr>
              <w:t xml:space="preserve"> there is a strong commitment to increase the awareness of the meaning and operability of GAMSO with specific training and dissemination initiatives.</w:t>
            </w:r>
            <w:r w:rsidR="00593227" w:rsidRPr="006B17EF">
              <w:rPr>
                <w:rFonts w:ascii="Arial" w:hAnsi="Arial" w:cs="Arial"/>
                <w:lang w:val="en-GB"/>
              </w:rPr>
              <w:t xml:space="preserve"> </w:t>
            </w:r>
          </w:p>
        </w:tc>
      </w:tr>
      <w:tr w:rsidR="007C7FDF" w:rsidRPr="00A51993" w:rsidTr="007017A9">
        <w:trPr>
          <w:trHeight w:val="1278"/>
        </w:trPr>
        <w:tc>
          <w:tcPr>
            <w:tcW w:w="1418" w:type="dxa"/>
          </w:tcPr>
          <w:p w:rsidR="007C7FDF" w:rsidRPr="00AB7D88" w:rsidRDefault="007C7FDF" w:rsidP="005B5A77">
            <w:pPr>
              <w:rPr>
                <w:rFonts w:ascii="Arial" w:hAnsi="Arial" w:cs="Arial"/>
                <w:lang w:val="en-GB"/>
              </w:rPr>
            </w:pPr>
            <w:r w:rsidRPr="00AB7D88">
              <w:rPr>
                <w:rFonts w:ascii="Arial" w:hAnsi="Arial" w:cs="Arial"/>
                <w:lang w:val="en-GB"/>
              </w:rPr>
              <w:t>Methods</w:t>
            </w:r>
          </w:p>
        </w:tc>
        <w:tc>
          <w:tcPr>
            <w:tcW w:w="1843" w:type="dxa"/>
          </w:tcPr>
          <w:p w:rsidR="007C7FDF" w:rsidRPr="00CC278E" w:rsidRDefault="00B3032D" w:rsidP="00002486">
            <w:pPr>
              <w:jc w:val="center"/>
              <w:rPr>
                <w:rFonts w:ascii="Arial" w:hAnsi="Arial" w:cs="Arial"/>
                <w:lang w:val="en-GB"/>
              </w:rPr>
            </w:pPr>
            <w:r w:rsidRPr="00CC278E">
              <w:rPr>
                <w:rFonts w:ascii="Arial" w:hAnsi="Arial" w:cs="Arial"/>
                <w:lang w:val="en-GB"/>
              </w:rPr>
              <w:t>Corporate implementation</w:t>
            </w:r>
          </w:p>
        </w:tc>
        <w:tc>
          <w:tcPr>
            <w:tcW w:w="1984" w:type="dxa"/>
          </w:tcPr>
          <w:p w:rsidR="007C7FDF" w:rsidRPr="00CC278E" w:rsidRDefault="00B3032D" w:rsidP="00002486">
            <w:pPr>
              <w:jc w:val="center"/>
              <w:rPr>
                <w:rFonts w:ascii="Arial" w:hAnsi="Arial" w:cs="Arial"/>
                <w:lang w:val="en-GB"/>
              </w:rPr>
            </w:pPr>
            <w:r w:rsidRPr="00CC278E">
              <w:rPr>
                <w:rFonts w:ascii="Arial" w:hAnsi="Arial" w:cs="Arial"/>
                <w:lang w:val="en-GB"/>
              </w:rPr>
              <w:t>Mature Implementation</w:t>
            </w:r>
          </w:p>
        </w:tc>
        <w:tc>
          <w:tcPr>
            <w:tcW w:w="5245" w:type="dxa"/>
          </w:tcPr>
          <w:p w:rsidR="00F279CC" w:rsidRPr="00AA74B2" w:rsidRDefault="00F16595" w:rsidP="00A51993">
            <w:pPr>
              <w:pStyle w:val="Paragrafoelenco"/>
              <w:numPr>
                <w:ilvl w:val="0"/>
                <w:numId w:val="19"/>
              </w:numPr>
              <w:rPr>
                <w:rFonts w:ascii="Arial" w:hAnsi="Arial" w:cs="Arial"/>
                <w:lang w:val="en-GB"/>
              </w:rPr>
            </w:pPr>
            <w:r w:rsidRPr="006B17EF">
              <w:rPr>
                <w:rFonts w:ascii="Arial" w:hAnsi="Arial" w:cs="Arial"/>
                <w:lang w:val="en-GB"/>
              </w:rPr>
              <w:t xml:space="preserve">One of the achievements </w:t>
            </w:r>
            <w:r w:rsidR="00A944DB" w:rsidRPr="006B17EF">
              <w:rPr>
                <w:rFonts w:ascii="Arial" w:hAnsi="Arial" w:cs="Arial"/>
                <w:lang w:val="en-GB"/>
              </w:rPr>
              <w:t xml:space="preserve">of </w:t>
            </w:r>
            <w:proofErr w:type="spellStart"/>
            <w:r w:rsidR="00CC278E" w:rsidRPr="006B17EF">
              <w:rPr>
                <w:rFonts w:ascii="Arial" w:hAnsi="Arial" w:cs="Arial"/>
                <w:lang w:val="en-GB"/>
              </w:rPr>
              <w:t>Istat’s</w:t>
            </w:r>
            <w:proofErr w:type="spellEnd"/>
            <w:r w:rsidR="00CC278E" w:rsidRPr="006B17EF">
              <w:rPr>
                <w:rFonts w:ascii="Arial" w:hAnsi="Arial" w:cs="Arial"/>
                <w:lang w:val="en-GB"/>
              </w:rPr>
              <w:t xml:space="preserve"> Modernisation Programme </w:t>
            </w:r>
            <w:r w:rsidR="00A944DB" w:rsidRPr="006B17EF">
              <w:rPr>
                <w:rFonts w:ascii="Arial" w:hAnsi="Arial" w:cs="Arial"/>
                <w:lang w:val="en-GB"/>
              </w:rPr>
              <w:t xml:space="preserve">is the centralisation of </w:t>
            </w:r>
            <w:r w:rsidR="00A51993" w:rsidRPr="006B17EF">
              <w:rPr>
                <w:rFonts w:ascii="Arial" w:hAnsi="Arial" w:cs="Arial"/>
                <w:lang w:val="en-GB"/>
              </w:rPr>
              <w:t>both all the capab</w:t>
            </w:r>
            <w:r w:rsidR="00A944DB" w:rsidRPr="006B17EF">
              <w:rPr>
                <w:rFonts w:ascii="Arial" w:hAnsi="Arial" w:cs="Arial"/>
                <w:lang w:val="en-GB"/>
              </w:rPr>
              <w:t xml:space="preserve">ilities (including methods) </w:t>
            </w:r>
            <w:r w:rsidR="00A51993" w:rsidRPr="006B17EF">
              <w:rPr>
                <w:rFonts w:ascii="Arial" w:hAnsi="Arial" w:cs="Arial"/>
                <w:lang w:val="en-GB"/>
              </w:rPr>
              <w:t xml:space="preserve">and </w:t>
            </w:r>
            <w:r w:rsidR="00A944DB" w:rsidRPr="006B17EF">
              <w:rPr>
                <w:rFonts w:ascii="Arial" w:hAnsi="Arial" w:cs="Arial"/>
                <w:lang w:val="en-GB"/>
              </w:rPr>
              <w:t xml:space="preserve">the </w:t>
            </w:r>
            <w:r w:rsidR="00A51993" w:rsidRPr="006B17EF">
              <w:rPr>
                <w:rFonts w:ascii="Arial" w:hAnsi="Arial" w:cs="Arial"/>
                <w:lang w:val="en-GB"/>
              </w:rPr>
              <w:t xml:space="preserve">other </w:t>
            </w:r>
            <w:r w:rsidR="00514515" w:rsidRPr="006B17EF">
              <w:rPr>
                <w:rFonts w:ascii="Arial" w:hAnsi="Arial" w:cs="Arial"/>
                <w:lang w:val="en-GB"/>
              </w:rPr>
              <w:t>corporate services</w:t>
            </w:r>
            <w:r w:rsidR="00A51993" w:rsidRPr="006B17EF">
              <w:rPr>
                <w:rFonts w:ascii="Arial" w:hAnsi="Arial" w:cs="Arial"/>
                <w:lang w:val="en-GB"/>
              </w:rPr>
              <w:t>.</w:t>
            </w:r>
            <w:r w:rsidR="00514515" w:rsidRPr="006B17EF">
              <w:rPr>
                <w:rFonts w:ascii="Arial" w:hAnsi="Arial" w:cs="Arial"/>
                <w:lang w:val="en-GB"/>
              </w:rPr>
              <w:t xml:space="preserve"> </w:t>
            </w:r>
            <w:r w:rsidRPr="006B17EF">
              <w:rPr>
                <w:rFonts w:ascii="Arial" w:hAnsi="Arial" w:cs="Arial"/>
                <w:lang w:val="en-GB"/>
              </w:rPr>
              <w:t xml:space="preserve">Consequently, </w:t>
            </w:r>
            <w:r w:rsidR="00E56A8F" w:rsidRPr="006B17EF">
              <w:rPr>
                <w:rFonts w:ascii="Arial" w:hAnsi="Arial" w:cs="Arial"/>
                <w:lang w:val="en-GB"/>
              </w:rPr>
              <w:t>Istat is developing s</w:t>
            </w:r>
            <w:r w:rsidR="00A51993" w:rsidRPr="006B17EF">
              <w:rPr>
                <w:rFonts w:ascii="Arial" w:hAnsi="Arial" w:cs="Arial"/>
                <w:lang w:val="en-GB"/>
              </w:rPr>
              <w:t xml:space="preserve">upply and demand </w:t>
            </w:r>
            <w:r w:rsidR="00826B28" w:rsidRPr="006B17EF">
              <w:rPr>
                <w:rFonts w:ascii="Arial" w:hAnsi="Arial" w:cs="Arial"/>
                <w:lang w:val="en-GB"/>
              </w:rPr>
              <w:t xml:space="preserve">mechanisms </w:t>
            </w:r>
            <w:r w:rsidR="00A51993" w:rsidRPr="006B17EF">
              <w:rPr>
                <w:rFonts w:ascii="Arial" w:hAnsi="Arial" w:cs="Arial"/>
                <w:lang w:val="en-GB"/>
              </w:rPr>
              <w:t xml:space="preserve">to </w:t>
            </w:r>
            <w:r w:rsidR="00826B28" w:rsidRPr="006B17EF">
              <w:rPr>
                <w:rFonts w:ascii="Arial" w:hAnsi="Arial" w:cs="Arial"/>
                <w:lang w:val="en-GB"/>
              </w:rPr>
              <w:t xml:space="preserve">better </w:t>
            </w:r>
            <w:r w:rsidR="00A51993" w:rsidRPr="006B17EF">
              <w:rPr>
                <w:rFonts w:ascii="Arial" w:hAnsi="Arial" w:cs="Arial"/>
                <w:lang w:val="en-GB"/>
              </w:rPr>
              <w:t xml:space="preserve">meet the </w:t>
            </w:r>
            <w:r w:rsidRPr="006B17EF">
              <w:rPr>
                <w:rFonts w:ascii="Arial" w:hAnsi="Arial" w:cs="Arial"/>
                <w:lang w:val="en-GB"/>
              </w:rPr>
              <w:t xml:space="preserve">production needs </w:t>
            </w:r>
            <w:r w:rsidR="00F279CC" w:rsidRPr="006B17EF">
              <w:rPr>
                <w:rFonts w:ascii="Arial" w:hAnsi="Arial" w:cs="Arial"/>
                <w:lang w:val="en-GB"/>
              </w:rPr>
              <w:t>and to allocate resources</w:t>
            </w:r>
            <w:r w:rsidR="00826B28" w:rsidRPr="006B17EF">
              <w:rPr>
                <w:rFonts w:ascii="Arial" w:hAnsi="Arial" w:cs="Arial"/>
                <w:lang w:val="en-GB"/>
              </w:rPr>
              <w:t xml:space="preserve"> properly</w:t>
            </w:r>
            <w:r w:rsidR="00F279CC" w:rsidRPr="006B17EF">
              <w:rPr>
                <w:rFonts w:ascii="Arial" w:hAnsi="Arial" w:cs="Arial"/>
                <w:lang w:val="en-GB"/>
              </w:rPr>
              <w:t>.</w:t>
            </w:r>
          </w:p>
        </w:tc>
      </w:tr>
      <w:tr w:rsidR="007C7FDF" w:rsidRPr="00CC1EFC" w:rsidTr="007017A9">
        <w:trPr>
          <w:trHeight w:val="1077"/>
        </w:trPr>
        <w:tc>
          <w:tcPr>
            <w:tcW w:w="1418" w:type="dxa"/>
          </w:tcPr>
          <w:p w:rsidR="007C7FDF" w:rsidRPr="00AB7D88" w:rsidRDefault="007C7FDF" w:rsidP="005B5A77">
            <w:pPr>
              <w:rPr>
                <w:rFonts w:ascii="Arial" w:hAnsi="Arial" w:cs="Arial"/>
                <w:lang w:val="en-GB"/>
              </w:rPr>
            </w:pPr>
            <w:r w:rsidRPr="00AB7D88">
              <w:rPr>
                <w:rFonts w:ascii="Arial" w:hAnsi="Arial" w:cs="Arial"/>
                <w:lang w:val="en-GB"/>
              </w:rPr>
              <w:t>Information</w:t>
            </w:r>
          </w:p>
        </w:tc>
        <w:tc>
          <w:tcPr>
            <w:tcW w:w="1843" w:type="dxa"/>
          </w:tcPr>
          <w:p w:rsidR="007C7FDF" w:rsidRPr="008D2770" w:rsidRDefault="008E651D" w:rsidP="006A3E14">
            <w:pPr>
              <w:jc w:val="center"/>
              <w:rPr>
                <w:rFonts w:ascii="Arial" w:hAnsi="Arial" w:cs="Arial"/>
                <w:highlight w:val="yellow"/>
                <w:lang w:val="en-GB"/>
              </w:rPr>
            </w:pPr>
            <w:r>
              <w:rPr>
                <w:rFonts w:ascii="Arial" w:hAnsi="Arial" w:cs="Arial"/>
                <w:lang w:val="en-GB"/>
              </w:rPr>
              <w:t>Between E</w:t>
            </w:r>
            <w:r w:rsidR="008E5F6B" w:rsidRPr="008802E4">
              <w:rPr>
                <w:rFonts w:ascii="Arial" w:hAnsi="Arial" w:cs="Arial"/>
                <w:lang w:val="en-GB"/>
              </w:rPr>
              <w:t xml:space="preserve">arly </w:t>
            </w:r>
            <w:r w:rsidR="00AB7D88" w:rsidRPr="008802E4">
              <w:rPr>
                <w:rFonts w:ascii="Arial" w:hAnsi="Arial" w:cs="Arial"/>
                <w:lang w:val="en-GB"/>
              </w:rPr>
              <w:t xml:space="preserve">and </w:t>
            </w:r>
            <w:r>
              <w:rPr>
                <w:rFonts w:ascii="Arial" w:hAnsi="Arial" w:cs="Arial"/>
                <w:lang w:val="en-GB"/>
              </w:rPr>
              <w:t>C</w:t>
            </w:r>
            <w:r w:rsidR="008E5F6B" w:rsidRPr="008802E4">
              <w:rPr>
                <w:rFonts w:ascii="Arial" w:hAnsi="Arial" w:cs="Arial"/>
                <w:lang w:val="en-GB"/>
              </w:rPr>
              <w:t>orporate</w:t>
            </w:r>
            <w:r w:rsidR="006A3E14" w:rsidRPr="008802E4">
              <w:rPr>
                <w:rFonts w:ascii="Arial" w:hAnsi="Arial" w:cs="Arial"/>
                <w:lang w:val="en-GB"/>
              </w:rPr>
              <w:t xml:space="preserve"> implementation</w:t>
            </w:r>
          </w:p>
        </w:tc>
        <w:tc>
          <w:tcPr>
            <w:tcW w:w="1984" w:type="dxa"/>
          </w:tcPr>
          <w:p w:rsidR="007C7FDF" w:rsidRPr="008D2770" w:rsidRDefault="008E5F6B" w:rsidP="00002486">
            <w:pPr>
              <w:jc w:val="center"/>
              <w:rPr>
                <w:rFonts w:ascii="Arial" w:hAnsi="Arial" w:cs="Arial"/>
                <w:highlight w:val="yellow"/>
                <w:lang w:val="en-GB"/>
              </w:rPr>
            </w:pPr>
            <w:r w:rsidRPr="008802E4">
              <w:rPr>
                <w:rFonts w:ascii="Arial" w:hAnsi="Arial" w:cs="Arial"/>
                <w:lang w:val="en-GB"/>
              </w:rPr>
              <w:t>Mature Implementation</w:t>
            </w:r>
          </w:p>
        </w:tc>
        <w:tc>
          <w:tcPr>
            <w:tcW w:w="5245" w:type="dxa"/>
          </w:tcPr>
          <w:p w:rsidR="00F01EC0" w:rsidRDefault="00A755F2" w:rsidP="00A51993">
            <w:pPr>
              <w:pStyle w:val="Paragrafoelenco"/>
              <w:numPr>
                <w:ilvl w:val="0"/>
                <w:numId w:val="14"/>
              </w:numPr>
              <w:rPr>
                <w:rFonts w:ascii="Arial" w:hAnsi="Arial" w:cs="Arial"/>
                <w:lang w:val="en-GB"/>
              </w:rPr>
            </w:pPr>
            <w:r w:rsidRPr="00F01EC0">
              <w:rPr>
                <w:rFonts w:ascii="Arial" w:hAnsi="Arial" w:cs="Arial"/>
                <w:lang w:val="en-GB"/>
              </w:rPr>
              <w:t xml:space="preserve">Implementing </w:t>
            </w:r>
            <w:proofErr w:type="spellStart"/>
            <w:r w:rsidR="00CC1EFC" w:rsidRPr="00F01EC0">
              <w:rPr>
                <w:rFonts w:ascii="Arial" w:hAnsi="Arial" w:cs="Arial"/>
                <w:lang w:val="en-GB"/>
              </w:rPr>
              <w:t>Istat’s</w:t>
            </w:r>
            <w:proofErr w:type="spellEnd"/>
            <w:r w:rsidR="00CC1EFC" w:rsidRPr="00F01EC0">
              <w:rPr>
                <w:rFonts w:ascii="Arial" w:hAnsi="Arial" w:cs="Arial"/>
                <w:lang w:val="en-GB"/>
              </w:rPr>
              <w:t xml:space="preserve"> corporate strategy concerning information.</w:t>
            </w:r>
          </w:p>
          <w:p w:rsidR="00F01EC0" w:rsidRDefault="00F01EC0" w:rsidP="00F01EC0">
            <w:pPr>
              <w:pStyle w:val="Paragrafoelenco"/>
              <w:rPr>
                <w:rFonts w:ascii="Arial" w:hAnsi="Arial" w:cs="Arial"/>
                <w:lang w:val="en-GB"/>
              </w:rPr>
            </w:pPr>
          </w:p>
          <w:p w:rsidR="00CC1EFC" w:rsidRPr="00F01EC0" w:rsidRDefault="00A51993" w:rsidP="00A51993">
            <w:pPr>
              <w:pStyle w:val="Paragrafoelenco"/>
              <w:numPr>
                <w:ilvl w:val="0"/>
                <w:numId w:val="14"/>
              </w:numPr>
              <w:rPr>
                <w:rFonts w:ascii="Arial" w:hAnsi="Arial" w:cs="Arial"/>
                <w:lang w:val="en-GB"/>
              </w:rPr>
            </w:pPr>
            <w:r w:rsidRPr="00F01EC0">
              <w:rPr>
                <w:rFonts w:ascii="Arial" w:hAnsi="Arial" w:cs="Arial"/>
                <w:lang w:val="en-GB"/>
              </w:rPr>
              <w:t xml:space="preserve">Promoting </w:t>
            </w:r>
            <w:r w:rsidR="00A755F2" w:rsidRPr="00F01EC0">
              <w:rPr>
                <w:rFonts w:ascii="Arial" w:hAnsi="Arial" w:cs="Arial"/>
                <w:lang w:val="en-GB"/>
              </w:rPr>
              <w:t xml:space="preserve">and disseminating </w:t>
            </w:r>
            <w:r w:rsidR="00CC1EFC" w:rsidRPr="00F01EC0">
              <w:rPr>
                <w:rFonts w:ascii="Arial" w:hAnsi="Arial" w:cs="Arial"/>
                <w:lang w:val="en-GB"/>
              </w:rPr>
              <w:t xml:space="preserve">the use of GSIM </w:t>
            </w:r>
            <w:r w:rsidRPr="00F01EC0">
              <w:rPr>
                <w:rFonts w:ascii="Arial" w:hAnsi="Arial" w:cs="Arial"/>
                <w:lang w:val="en-GB"/>
              </w:rPr>
              <w:t>through specific training initiatives.</w:t>
            </w:r>
          </w:p>
          <w:p w:rsidR="00703EEC" w:rsidRPr="008D2770" w:rsidRDefault="00703EEC" w:rsidP="00A51993">
            <w:pPr>
              <w:rPr>
                <w:rFonts w:ascii="Arial" w:hAnsi="Arial" w:cs="Arial"/>
                <w:highlight w:val="yellow"/>
                <w:lang w:val="en-GB"/>
              </w:rPr>
            </w:pPr>
          </w:p>
        </w:tc>
      </w:tr>
      <w:tr w:rsidR="00AA74B2" w:rsidRPr="00CC1EFC" w:rsidTr="007017A9">
        <w:trPr>
          <w:trHeight w:val="620"/>
        </w:trPr>
        <w:tc>
          <w:tcPr>
            <w:tcW w:w="1418" w:type="dxa"/>
          </w:tcPr>
          <w:p w:rsidR="00AA74B2" w:rsidRPr="00CC1EFC" w:rsidRDefault="00AA74B2" w:rsidP="005B5A77">
            <w:pPr>
              <w:rPr>
                <w:rFonts w:ascii="Arial" w:hAnsi="Arial" w:cs="Arial"/>
                <w:lang w:val="en-US"/>
              </w:rPr>
            </w:pPr>
            <w:r w:rsidRPr="00CC1EFC">
              <w:rPr>
                <w:rFonts w:ascii="Arial" w:hAnsi="Arial" w:cs="Arial"/>
                <w:lang w:val="en-US"/>
              </w:rPr>
              <w:t>Applications</w:t>
            </w:r>
          </w:p>
        </w:tc>
        <w:tc>
          <w:tcPr>
            <w:tcW w:w="1843" w:type="dxa"/>
          </w:tcPr>
          <w:p w:rsidR="00AA74B2" w:rsidRDefault="00AA74B2" w:rsidP="00B74449">
            <w:pPr>
              <w:jc w:val="center"/>
              <w:rPr>
                <w:rFonts w:ascii="Arial" w:hAnsi="Arial" w:cs="Arial"/>
                <w:lang w:val="en-US"/>
              </w:rPr>
            </w:pPr>
            <w:r>
              <w:rPr>
                <w:rFonts w:ascii="Arial" w:hAnsi="Arial" w:cs="Arial"/>
                <w:lang w:val="en-US"/>
              </w:rPr>
              <w:t>Corporate</w:t>
            </w:r>
          </w:p>
          <w:p w:rsidR="00AA74B2" w:rsidRPr="0000353A" w:rsidRDefault="00AA74B2" w:rsidP="00B74449">
            <w:pPr>
              <w:jc w:val="center"/>
              <w:rPr>
                <w:rFonts w:ascii="Arial" w:hAnsi="Arial" w:cs="Arial"/>
                <w:lang w:val="en-US"/>
              </w:rPr>
            </w:pPr>
            <w:r>
              <w:rPr>
                <w:rFonts w:ascii="Arial" w:hAnsi="Arial" w:cs="Arial"/>
                <w:lang w:val="en-US"/>
              </w:rPr>
              <w:t>Implementation</w:t>
            </w:r>
          </w:p>
        </w:tc>
        <w:tc>
          <w:tcPr>
            <w:tcW w:w="1984" w:type="dxa"/>
          </w:tcPr>
          <w:p w:rsidR="00AA74B2" w:rsidRDefault="00AA74B2" w:rsidP="00B74449">
            <w:pPr>
              <w:jc w:val="center"/>
              <w:rPr>
                <w:rFonts w:ascii="Arial" w:hAnsi="Arial" w:cs="Arial"/>
                <w:lang w:val="en-US"/>
              </w:rPr>
            </w:pPr>
            <w:r>
              <w:rPr>
                <w:rFonts w:ascii="Arial" w:hAnsi="Arial" w:cs="Arial"/>
                <w:lang w:val="en-US"/>
              </w:rPr>
              <w:t>Mature</w:t>
            </w:r>
          </w:p>
          <w:p w:rsidR="00AA74B2" w:rsidRPr="0000353A" w:rsidRDefault="00AA74B2" w:rsidP="00B74449">
            <w:pPr>
              <w:jc w:val="center"/>
              <w:rPr>
                <w:rFonts w:ascii="Arial" w:hAnsi="Arial" w:cs="Arial"/>
                <w:lang w:val="en-US"/>
              </w:rPr>
            </w:pPr>
            <w:r>
              <w:rPr>
                <w:rFonts w:ascii="Arial" w:hAnsi="Arial" w:cs="Arial"/>
                <w:lang w:val="en-US"/>
              </w:rPr>
              <w:t>Implementation</w:t>
            </w:r>
          </w:p>
        </w:tc>
        <w:tc>
          <w:tcPr>
            <w:tcW w:w="5245" w:type="dxa"/>
          </w:tcPr>
          <w:p w:rsidR="0062235C" w:rsidRDefault="0062235C" w:rsidP="0062235C">
            <w:pPr>
              <w:pStyle w:val="Paragrafoelenco"/>
              <w:rPr>
                <w:rFonts w:ascii="Arial" w:hAnsi="Arial" w:cs="Arial"/>
                <w:lang w:val="en-US"/>
              </w:rPr>
            </w:pPr>
            <w:r>
              <w:rPr>
                <w:rFonts w:ascii="Arial" w:hAnsi="Arial" w:cs="Arial"/>
                <w:lang w:val="en-US"/>
              </w:rPr>
              <w:t>In alignment with CSPA:</w:t>
            </w:r>
          </w:p>
          <w:p w:rsidR="00AA74B2" w:rsidRDefault="00AA74B2" w:rsidP="00B74449">
            <w:pPr>
              <w:pStyle w:val="Paragrafoelenco"/>
              <w:numPr>
                <w:ilvl w:val="0"/>
                <w:numId w:val="6"/>
              </w:numPr>
              <w:rPr>
                <w:rFonts w:ascii="Arial" w:hAnsi="Arial" w:cs="Arial"/>
                <w:lang w:val="en-US"/>
              </w:rPr>
            </w:pPr>
            <w:r>
              <w:rPr>
                <w:rFonts w:ascii="Arial" w:hAnsi="Arial" w:cs="Arial"/>
                <w:lang w:val="en-US"/>
              </w:rPr>
              <w:t>Adoption of service orchestration approach to implement processes.</w:t>
            </w:r>
          </w:p>
          <w:p w:rsidR="00AA74B2" w:rsidRPr="0000353A" w:rsidRDefault="00AA74B2" w:rsidP="00B74449">
            <w:pPr>
              <w:pStyle w:val="Paragrafoelenco"/>
              <w:numPr>
                <w:ilvl w:val="0"/>
                <w:numId w:val="6"/>
              </w:numPr>
              <w:rPr>
                <w:rFonts w:ascii="Arial" w:hAnsi="Arial" w:cs="Arial"/>
                <w:lang w:val="en-US"/>
              </w:rPr>
            </w:pPr>
            <w:r>
              <w:rPr>
                <w:rFonts w:ascii="Arial" w:hAnsi="Arial" w:cs="Arial"/>
                <w:lang w:val="en-US"/>
              </w:rPr>
              <w:t>Building of a corporate level catalogue of services.</w:t>
            </w:r>
          </w:p>
        </w:tc>
      </w:tr>
      <w:tr w:rsidR="00AA74B2" w:rsidRPr="00CC1EFC" w:rsidTr="007017A9">
        <w:trPr>
          <w:trHeight w:val="664"/>
        </w:trPr>
        <w:tc>
          <w:tcPr>
            <w:tcW w:w="1418" w:type="dxa"/>
          </w:tcPr>
          <w:p w:rsidR="00AA74B2" w:rsidRPr="00CC1EFC" w:rsidRDefault="00AA74B2" w:rsidP="005B5A77">
            <w:pPr>
              <w:rPr>
                <w:rFonts w:ascii="Arial" w:hAnsi="Arial" w:cs="Arial"/>
                <w:lang w:val="en-US"/>
              </w:rPr>
            </w:pPr>
            <w:r w:rsidRPr="00CC1EFC">
              <w:rPr>
                <w:rFonts w:ascii="Arial" w:hAnsi="Arial" w:cs="Arial"/>
                <w:lang w:val="en-US"/>
              </w:rPr>
              <w:t>Technology</w:t>
            </w:r>
          </w:p>
        </w:tc>
        <w:tc>
          <w:tcPr>
            <w:tcW w:w="1843" w:type="dxa"/>
          </w:tcPr>
          <w:p w:rsidR="00AA74B2" w:rsidRDefault="00AA74B2" w:rsidP="00B74449">
            <w:pPr>
              <w:jc w:val="center"/>
              <w:rPr>
                <w:rFonts w:ascii="Arial" w:hAnsi="Arial" w:cs="Arial"/>
                <w:lang w:val="en-US"/>
              </w:rPr>
            </w:pPr>
            <w:r>
              <w:rPr>
                <w:rFonts w:ascii="Arial" w:hAnsi="Arial" w:cs="Arial"/>
                <w:lang w:val="en-US"/>
              </w:rPr>
              <w:t>Pre</w:t>
            </w:r>
          </w:p>
          <w:p w:rsidR="00AA74B2" w:rsidRPr="0000353A" w:rsidRDefault="00AA74B2" w:rsidP="00B74449">
            <w:pPr>
              <w:jc w:val="center"/>
              <w:rPr>
                <w:rFonts w:ascii="Arial" w:hAnsi="Arial" w:cs="Arial"/>
                <w:lang w:val="en-US"/>
              </w:rPr>
            </w:pPr>
            <w:r>
              <w:rPr>
                <w:rFonts w:ascii="Arial" w:hAnsi="Arial" w:cs="Arial"/>
                <w:lang w:val="en-US"/>
              </w:rPr>
              <w:t>Implementation</w:t>
            </w:r>
          </w:p>
        </w:tc>
        <w:tc>
          <w:tcPr>
            <w:tcW w:w="1984" w:type="dxa"/>
          </w:tcPr>
          <w:p w:rsidR="00AA74B2" w:rsidRDefault="00AA74B2" w:rsidP="00B74449">
            <w:pPr>
              <w:jc w:val="center"/>
              <w:rPr>
                <w:rFonts w:ascii="Arial" w:hAnsi="Arial" w:cs="Arial"/>
                <w:lang w:val="en-US"/>
              </w:rPr>
            </w:pPr>
            <w:r>
              <w:rPr>
                <w:rFonts w:ascii="Arial" w:hAnsi="Arial" w:cs="Arial"/>
                <w:lang w:val="en-US"/>
              </w:rPr>
              <w:t>Corporate</w:t>
            </w:r>
          </w:p>
          <w:p w:rsidR="00AA74B2" w:rsidRPr="0000353A" w:rsidRDefault="00AA74B2" w:rsidP="00B74449">
            <w:pPr>
              <w:jc w:val="center"/>
              <w:rPr>
                <w:rFonts w:ascii="Arial" w:hAnsi="Arial" w:cs="Arial"/>
                <w:lang w:val="en-US"/>
              </w:rPr>
            </w:pPr>
            <w:r>
              <w:rPr>
                <w:rFonts w:ascii="Arial" w:hAnsi="Arial" w:cs="Arial"/>
                <w:lang w:val="en-US"/>
              </w:rPr>
              <w:t>Implementation</w:t>
            </w:r>
          </w:p>
        </w:tc>
        <w:tc>
          <w:tcPr>
            <w:tcW w:w="5245" w:type="dxa"/>
          </w:tcPr>
          <w:p w:rsidR="0062235C" w:rsidRDefault="0062235C" w:rsidP="0062235C">
            <w:pPr>
              <w:pStyle w:val="Paragrafoelenco"/>
              <w:rPr>
                <w:rFonts w:ascii="Arial" w:hAnsi="Arial" w:cs="Arial"/>
                <w:lang w:val="en-US"/>
              </w:rPr>
            </w:pPr>
            <w:r>
              <w:rPr>
                <w:rFonts w:ascii="Arial" w:hAnsi="Arial" w:cs="Arial"/>
                <w:lang w:val="en-US"/>
              </w:rPr>
              <w:t>In alignment with CSPA:</w:t>
            </w:r>
          </w:p>
          <w:p w:rsidR="00AA74B2" w:rsidRDefault="00AA74B2" w:rsidP="00B74449">
            <w:pPr>
              <w:pStyle w:val="Paragrafoelenco"/>
              <w:numPr>
                <w:ilvl w:val="0"/>
                <w:numId w:val="7"/>
              </w:numPr>
              <w:rPr>
                <w:rFonts w:ascii="Arial" w:hAnsi="Arial" w:cs="Arial"/>
                <w:lang w:val="en-US"/>
              </w:rPr>
            </w:pPr>
            <w:r>
              <w:rPr>
                <w:rFonts w:ascii="Arial" w:hAnsi="Arial" w:cs="Arial"/>
                <w:lang w:val="en-US"/>
              </w:rPr>
              <w:t>Selection of an Enterprise Service Bus to deploy services.</w:t>
            </w:r>
          </w:p>
          <w:p w:rsidR="00AA74B2" w:rsidRPr="007D14E4" w:rsidRDefault="00AA74B2" w:rsidP="00B74449">
            <w:pPr>
              <w:pStyle w:val="Paragrafoelenco"/>
              <w:numPr>
                <w:ilvl w:val="0"/>
                <w:numId w:val="7"/>
              </w:numPr>
              <w:rPr>
                <w:rFonts w:ascii="Arial" w:hAnsi="Arial" w:cs="Arial"/>
                <w:lang w:val="en-US"/>
              </w:rPr>
            </w:pPr>
            <w:r>
              <w:rPr>
                <w:rFonts w:ascii="Arial" w:hAnsi="Arial" w:cs="Arial"/>
                <w:lang w:val="en-US"/>
              </w:rPr>
              <w:t>Selection of a Master Data Management/ Enterprise Architecture platforms for data and metadata governance.</w:t>
            </w:r>
          </w:p>
        </w:tc>
      </w:tr>
    </w:tbl>
    <w:p w:rsidR="002D7077" w:rsidRPr="006D0AE6" w:rsidRDefault="002D7077" w:rsidP="00FF3598">
      <w:pPr>
        <w:spacing w:after="0" w:line="240" w:lineRule="auto"/>
        <w:rPr>
          <w:b/>
          <w:sz w:val="10"/>
          <w:szCs w:val="10"/>
          <w:lang w:val="en-US"/>
        </w:rPr>
      </w:pPr>
    </w:p>
    <w:p w:rsidR="00243A17" w:rsidRPr="00CC1EFC" w:rsidRDefault="00171825" w:rsidP="00FF3598">
      <w:pPr>
        <w:spacing w:after="0" w:line="240" w:lineRule="auto"/>
        <w:rPr>
          <w:b/>
          <w:lang w:val="en-US"/>
        </w:rPr>
      </w:pPr>
      <w:r w:rsidRPr="00CC1EFC">
        <w:rPr>
          <w:b/>
          <w:lang w:val="en-US"/>
        </w:rPr>
        <w:t>For T</w:t>
      </w:r>
      <w:r w:rsidR="008345FD" w:rsidRPr="00CC1EFC">
        <w:rPr>
          <w:b/>
          <w:lang w:val="en-US"/>
        </w:rPr>
        <w:t>esters</w:t>
      </w:r>
    </w:p>
    <w:p w:rsidR="002D7077" w:rsidRPr="00FF3598" w:rsidRDefault="002D7077" w:rsidP="00FF3598">
      <w:pPr>
        <w:spacing w:after="0" w:line="240" w:lineRule="auto"/>
        <w:rPr>
          <w:b/>
          <w:sz w:val="10"/>
          <w:szCs w:val="10"/>
          <w:lang w:val="en-US"/>
        </w:rPr>
      </w:pPr>
    </w:p>
    <w:p w:rsidR="008345FD" w:rsidRDefault="008345FD" w:rsidP="00FF3598">
      <w:pPr>
        <w:spacing w:after="0" w:line="240" w:lineRule="auto"/>
        <w:rPr>
          <w:b/>
        </w:rPr>
      </w:pPr>
      <w:r w:rsidRPr="00CC1EFC">
        <w:rPr>
          <w:b/>
          <w:lang w:val="en-US"/>
        </w:rPr>
        <w:t>Were there any self-assessment criter</w:t>
      </w:r>
      <w:r w:rsidRPr="009E7829">
        <w:rPr>
          <w:b/>
          <w:lang w:val="en-US"/>
        </w:rPr>
        <w:t>ia that were particularly di</w:t>
      </w:r>
      <w:proofErr w:type="spellStart"/>
      <w:r>
        <w:rPr>
          <w:b/>
        </w:rPr>
        <w:t>fficult</w:t>
      </w:r>
      <w:proofErr w:type="spellEnd"/>
      <w:r>
        <w:rPr>
          <w:b/>
        </w:rPr>
        <w:t xml:space="preserve"> to understand?</w:t>
      </w:r>
    </w:p>
    <w:p w:rsidR="00FF3598" w:rsidRPr="00FF3598" w:rsidRDefault="00FF3598" w:rsidP="00FF3598">
      <w:pPr>
        <w:spacing w:after="0" w:line="240" w:lineRule="auto"/>
        <w:rPr>
          <w:b/>
          <w:sz w:val="10"/>
          <w:szCs w:val="10"/>
        </w:rPr>
      </w:pPr>
    </w:p>
    <w:p w:rsidR="00581C96" w:rsidRPr="002C7752" w:rsidRDefault="00581C96" w:rsidP="00FF3598">
      <w:pPr>
        <w:spacing w:after="0" w:line="240" w:lineRule="auto"/>
      </w:pPr>
      <w:r w:rsidRPr="002C7752">
        <w:t>Yes</w:t>
      </w:r>
      <w:r w:rsidR="00FF3598" w:rsidRPr="002C7752">
        <w:t xml:space="preserve">, some difficulties related to the content descriptions of some Dimensions. </w:t>
      </w:r>
    </w:p>
    <w:p w:rsidR="002D7077" w:rsidRPr="00FF3598" w:rsidRDefault="002D7077" w:rsidP="00FF3598">
      <w:pPr>
        <w:spacing w:after="0" w:line="240" w:lineRule="auto"/>
        <w:rPr>
          <w:b/>
          <w:sz w:val="10"/>
          <w:szCs w:val="10"/>
        </w:rPr>
      </w:pPr>
    </w:p>
    <w:p w:rsidR="008345FD" w:rsidRDefault="008345FD" w:rsidP="00FF3598">
      <w:pPr>
        <w:spacing w:after="0" w:line="240" w:lineRule="auto"/>
        <w:rPr>
          <w:b/>
        </w:rPr>
      </w:pPr>
      <w:r>
        <w:rPr>
          <w:b/>
        </w:rPr>
        <w:t>If yes, please provide the Dimension and Level for those self-assessment criteria:</w:t>
      </w:r>
    </w:p>
    <w:p w:rsidR="00581C96" w:rsidRPr="00FF3598" w:rsidRDefault="002C7752" w:rsidP="002C7752">
      <w:pPr>
        <w:spacing w:after="0" w:line="240" w:lineRule="auto"/>
        <w:jc w:val="both"/>
        <w:rPr>
          <w:lang w:val="en-US"/>
        </w:rPr>
      </w:pPr>
      <w:r>
        <w:t xml:space="preserve">Due to the fact that </w:t>
      </w:r>
      <w:r w:rsidR="00581C96" w:rsidRPr="00FF3598">
        <w:t>GAMSO is explicitl</w:t>
      </w:r>
      <w:r w:rsidR="00FF3598" w:rsidRPr="00FF3598">
        <w:t>y mentioned only in the Business description</w:t>
      </w:r>
      <w:r w:rsidR="006D0AE6">
        <w:t xml:space="preserve">, </w:t>
      </w:r>
      <w:r>
        <w:t xml:space="preserve">the assessment for the </w:t>
      </w:r>
      <w:r w:rsidR="006D0AE6">
        <w:t xml:space="preserve">other dimensions implies careful reasoning, in order to find a sensible </w:t>
      </w:r>
      <w:r w:rsidR="00E152D7">
        <w:t>evaluation of the maturity level reached</w:t>
      </w:r>
      <w:r w:rsidR="006D0AE6">
        <w:t>, especially concerning Applications and Technology.</w:t>
      </w:r>
    </w:p>
    <w:p w:rsidR="00A21D07" w:rsidRPr="002C7752" w:rsidRDefault="00A21D07" w:rsidP="00FF3598">
      <w:pPr>
        <w:spacing w:after="0" w:line="240" w:lineRule="auto"/>
        <w:rPr>
          <w:b/>
          <w:sz w:val="10"/>
          <w:szCs w:val="10"/>
          <w:lang w:val="en-US"/>
        </w:rPr>
      </w:pPr>
    </w:p>
    <w:p w:rsidR="002C7752" w:rsidRPr="002C7752" w:rsidRDefault="008345FD" w:rsidP="00FF3598">
      <w:pPr>
        <w:spacing w:after="0" w:line="240" w:lineRule="auto"/>
      </w:pPr>
      <w:r>
        <w:rPr>
          <w:b/>
        </w:rPr>
        <w:t>Were the Levels sufficiently distinct per Dimension?</w:t>
      </w:r>
      <w:r w:rsidR="0062235C">
        <w:rPr>
          <w:b/>
        </w:rPr>
        <w:t xml:space="preserve"> </w:t>
      </w:r>
      <w:r w:rsidR="00652C91" w:rsidRPr="002C7752">
        <w:t>Yes</w:t>
      </w:r>
      <w:r w:rsidR="002C7752">
        <w:t>.</w:t>
      </w:r>
    </w:p>
    <w:p w:rsidR="002B083B" w:rsidRDefault="00171825" w:rsidP="00FF3598">
      <w:pPr>
        <w:spacing w:after="0" w:line="240" w:lineRule="auto"/>
        <w:rPr>
          <w:b/>
        </w:rPr>
      </w:pPr>
      <w:r>
        <w:rPr>
          <w:b/>
        </w:rPr>
        <w:t>If not, please provide the Dimension(s) and Level(s) wh</w:t>
      </w:r>
      <w:r w:rsidR="00A21D07">
        <w:rPr>
          <w:b/>
        </w:rPr>
        <w:t>ere you experienced difficultie</w:t>
      </w:r>
      <w:r w:rsidR="00B20241">
        <w:rPr>
          <w:b/>
        </w:rPr>
        <w:t>s</w:t>
      </w:r>
    </w:p>
    <w:p w:rsidR="002B083B" w:rsidRDefault="002B083B" w:rsidP="002B083B">
      <w:pPr>
        <w:sectPr w:rsidR="002B083B" w:rsidSect="002B083B">
          <w:pgSz w:w="11906" w:h="16838"/>
          <w:pgMar w:top="851" w:right="567" w:bottom="425" w:left="425" w:header="709" w:footer="709" w:gutter="0"/>
          <w:cols w:space="708"/>
          <w:docGrid w:linePitch="360"/>
        </w:sectPr>
      </w:pPr>
    </w:p>
    <w:p w:rsidR="002D4C7D" w:rsidRDefault="002D4C7D" w:rsidP="002D4C7D">
      <w:pPr>
        <w:pStyle w:val="Titolo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6B66E9">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w:t>
            </w:r>
            <w:r w:rsidR="002C4C65">
              <w:rPr>
                <w:rFonts w:ascii="Arial" w:eastAsia="Times New Roman" w:hAnsi="Arial" w:cs="Arial"/>
                <w:sz w:val="20"/>
                <w:szCs w:val="20"/>
                <w:lang w:eastAsia="en-GB"/>
              </w:rPr>
              <w:t>mes exist in isolation, t</w:t>
            </w:r>
            <w:r w:rsidRPr="0000353A">
              <w:rPr>
                <w:rFonts w:ascii="Arial" w:eastAsia="Times New Roman" w:hAnsi="Arial" w:cs="Arial"/>
                <w:sz w:val="20"/>
                <w:szCs w:val="20"/>
                <w:lang w:eastAsia="en-GB"/>
              </w:rPr>
              <w: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business value of GSBPM and investigate how </w:t>
            </w:r>
            <w:commentRangeStart w:id="16"/>
            <w:r w:rsidR="002C4C65">
              <w:rPr>
                <w:rFonts w:ascii="Arial" w:eastAsia="Times New Roman" w:hAnsi="Arial" w:cs="Arial"/>
                <w:sz w:val="20"/>
                <w:szCs w:val="20"/>
                <w:lang w:eastAsia="en-GB"/>
              </w:rPr>
              <w:t xml:space="preserve">to </w:t>
            </w:r>
            <w:r w:rsidRPr="0000353A">
              <w:rPr>
                <w:rFonts w:ascii="Arial" w:eastAsia="Times New Roman" w:hAnsi="Arial" w:cs="Arial"/>
                <w:sz w:val="20"/>
                <w:szCs w:val="20"/>
                <w:lang w:eastAsia="en-GB"/>
              </w:rPr>
              <w:t>adopt</w:t>
            </w:r>
            <w:commentRangeEnd w:id="16"/>
            <w:r w:rsidR="002C4C65">
              <w:rPr>
                <w:rStyle w:val="Rimandocommento"/>
              </w:rPr>
              <w:commentReference w:id="16"/>
            </w:r>
            <w:r w:rsidRPr="0000353A">
              <w:rPr>
                <w:rFonts w:ascii="Arial" w:eastAsia="Times New Roman" w:hAnsi="Arial" w:cs="Arial"/>
                <w:sz w:val="20"/>
                <w:szCs w:val="20"/>
                <w:lang w:eastAsia="en-GB"/>
              </w:rPr>
              <w:t xml:space="preserve">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r w:rsidR="002C4C65">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r w:rsidR="002C4C65">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w:t>
            </w:r>
            <w:r w:rsidR="002C4C65">
              <w:rPr>
                <w:rFonts w:ascii="Arial" w:eastAsia="Times New Roman" w:hAnsi="Arial" w:cs="Arial"/>
                <w:sz w:val="20"/>
                <w:szCs w:val="20"/>
                <w:lang w:eastAsia="en-GB"/>
              </w:rPr>
              <w:t>me</w:t>
            </w:r>
            <w:r w:rsidRPr="0000353A">
              <w:rPr>
                <w:rFonts w:ascii="Arial" w:eastAsia="Times New Roman" w:hAnsi="Arial" w:cs="Arial"/>
                <w:sz w:val="20"/>
                <w:szCs w:val="20"/>
                <w:lang w:eastAsia="en-GB"/>
              </w:rPr>
              <w:t xml:space="preserve">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2C4C65">
              <w:rPr>
                <w:rFonts w:ascii="Arial" w:eastAsia="Times New Roman" w:hAnsi="Arial" w:cs="Arial"/>
                <w:sz w:val="20"/>
                <w:szCs w:val="20"/>
                <w:lang w:eastAsia="en-GB"/>
              </w:rPr>
              <w:t>.</w:t>
            </w:r>
          </w:p>
          <w:p w:rsidR="00243A17" w:rsidRPr="0000353A" w:rsidRDefault="00E80751" w:rsidP="00E80751">
            <w:pPr>
              <w:spacing w:after="120" w:line="240" w:lineRule="auto"/>
              <w:rPr>
                <w:rFonts w:ascii="Arial" w:eastAsia="Times New Roman" w:hAnsi="Arial" w:cs="Arial"/>
                <w:sz w:val="20"/>
                <w:szCs w:val="20"/>
                <w:lang w:eastAsia="en-GB"/>
              </w:rPr>
            </w:pPr>
            <w:commentRangeStart w:id="17"/>
            <w:r>
              <w:rPr>
                <w:rFonts w:ascii="Arial" w:eastAsia="Times New Roman" w:hAnsi="Arial" w:cs="Arial"/>
                <w:sz w:val="20"/>
                <w:szCs w:val="20"/>
                <w:lang w:eastAsia="en-GB"/>
              </w:rPr>
              <w:t>The</w:t>
            </w:r>
            <w:commentRangeEnd w:id="17"/>
            <w:r>
              <w:rPr>
                <w:rStyle w:val="Rimandocommento"/>
              </w:rPr>
              <w:commentReference w:id="17"/>
            </w:r>
            <w:r>
              <w:rPr>
                <w:rFonts w:ascii="Arial" w:eastAsia="Times New Roman" w:hAnsi="Arial" w:cs="Arial"/>
                <w:sz w:val="20"/>
                <w:szCs w:val="20"/>
                <w:lang w:eastAsia="en-GB"/>
              </w:rPr>
              <w:t xml:space="preserv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2C4C65">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2C4C65">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2C4C65">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2C4C65">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w:t>
            </w:r>
            <w:r w:rsidR="002C4C65">
              <w:rPr>
                <w:rFonts w:ascii="Arial" w:eastAsia="Times New Roman" w:hAnsi="Arial" w:cs="Arial"/>
                <w:sz w:val="20"/>
                <w:szCs w:val="20"/>
                <w:lang w:eastAsia="en-GB"/>
              </w:rPr>
              <w:t>ods per GSPBM phase/sub-process.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mapping/ documenting existing methods per GSPBM phase in order to improve coherence and consistency of </w:t>
            </w:r>
            <w:commentRangeStart w:id="18"/>
            <w:r w:rsidR="0029630A">
              <w:rPr>
                <w:rFonts w:ascii="Arial" w:eastAsia="Times New Roman" w:hAnsi="Arial" w:cs="Arial"/>
                <w:sz w:val="20"/>
                <w:szCs w:val="20"/>
                <w:lang w:eastAsia="en-GB"/>
              </w:rPr>
              <w:t xml:space="preserve">the </w:t>
            </w:r>
            <w:commentRangeEnd w:id="18"/>
            <w:r w:rsidR="0029630A">
              <w:rPr>
                <w:rStyle w:val="Rimandocommento"/>
              </w:rPr>
              <w:commentReference w:id="18"/>
            </w:r>
            <w:r w:rsidRPr="0000353A">
              <w:rPr>
                <w:rFonts w:ascii="Arial" w:eastAsia="Times New Roman" w:hAnsi="Arial" w:cs="Arial"/>
                <w:sz w:val="20"/>
                <w:szCs w:val="20"/>
                <w:lang w:eastAsia="en-GB"/>
              </w:rPr>
              <w:t>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w:t>
            </w:r>
            <w:r w:rsidR="006B2443">
              <w:rPr>
                <w:rFonts w:ascii="Arial" w:eastAsia="Times New Roman" w:hAnsi="Arial" w:cs="Arial"/>
                <w:sz w:val="20"/>
                <w:szCs w:val="20"/>
                <w:lang w:eastAsia="en-GB"/>
              </w:rPr>
              <w:t>rocess, but the practic</w:t>
            </w:r>
            <w:r w:rsidR="002C4C65">
              <w:rPr>
                <w:rFonts w:ascii="Arial" w:eastAsia="Times New Roman" w:hAnsi="Arial" w:cs="Arial"/>
                <w:sz w:val="20"/>
                <w:szCs w:val="20"/>
                <w:lang w:eastAsia="en-GB"/>
              </w:rPr>
              <w:t>e varies.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r w:rsidR="002C4C65">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E80751" w:rsidRPr="0000353A" w:rsidRDefault="00E80751" w:rsidP="00E80751">
            <w:pPr>
              <w:spacing w:after="120" w:line="240" w:lineRule="auto"/>
              <w:rPr>
                <w:rFonts w:ascii="Arial" w:eastAsia="Times New Roman" w:hAnsi="Arial" w:cs="Arial"/>
                <w:sz w:val="20"/>
                <w:szCs w:val="20"/>
                <w:lang w:eastAsia="en-GB"/>
              </w:rPr>
            </w:pPr>
            <w:commentRangeStart w:id="19"/>
            <w:r w:rsidRPr="0000353A">
              <w:rPr>
                <w:rFonts w:ascii="Arial" w:eastAsia="Times New Roman" w:hAnsi="Arial" w:cs="Arial"/>
                <w:sz w:val="20"/>
                <w:szCs w:val="20"/>
                <w:lang w:eastAsia="en-GB"/>
              </w:rPr>
              <w:t>A corporate-wide programme/strategy for use of GSBPM for managing statistical production processes is in place.</w:t>
            </w:r>
            <w:commentRangeEnd w:id="19"/>
            <w:r>
              <w:rPr>
                <w:rStyle w:val="Rimandocommento"/>
              </w:rPr>
              <w:commentReference w:id="19"/>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2C4C65">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w:t>
            </w:r>
            <w:r w:rsidR="002C4C65">
              <w:rPr>
                <w:rFonts w:ascii="Arial" w:eastAsia="Times New Roman" w:hAnsi="Arial" w:cs="Arial"/>
                <w:sz w:val="20"/>
                <w:szCs w:val="20"/>
                <w:lang w:eastAsia="en-GB"/>
              </w:rPr>
              <w:t>s</w:t>
            </w:r>
            <w:r w:rsidRPr="0000353A">
              <w:rPr>
                <w:rFonts w:ascii="Arial" w:eastAsia="Times New Roman" w:hAnsi="Arial" w:cs="Arial"/>
                <w:sz w:val="20"/>
                <w:szCs w:val="20"/>
                <w:lang w:eastAsia="en-GB"/>
              </w:rPr>
              <w:t>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2C4C65">
              <w:rPr>
                <w:rFonts w:ascii="Arial" w:eastAsia="Times New Roman" w:hAnsi="Arial" w:cs="Arial"/>
                <w:sz w:val="20"/>
                <w:szCs w:val="20"/>
                <w:lang w:eastAsia="en-GB"/>
              </w:rPr>
              <w:t>.</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r w:rsidR="002C4C65">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334E6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r w:rsidR="00334E6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New projects adopt standard methods </w:t>
            </w:r>
            <w:r w:rsidR="006B2443">
              <w:rPr>
                <w:rFonts w:ascii="Arial" w:eastAsia="Times New Roman" w:hAnsi="Arial" w:cs="Arial"/>
                <w:sz w:val="20"/>
                <w:szCs w:val="20"/>
                <w:lang w:eastAsia="en-GB"/>
              </w:rPr>
              <w:t xml:space="preserve">for </w:t>
            </w:r>
            <w:r w:rsidRPr="0000353A">
              <w:rPr>
                <w:rFonts w:ascii="Arial" w:eastAsia="Times New Roman" w:hAnsi="Arial" w:cs="Arial"/>
                <w:sz w:val="20"/>
                <w:szCs w:val="20"/>
                <w:lang w:eastAsia="en-GB"/>
              </w:rPr>
              <w:t>classifying information object use and terminology by GSBPM phase and sub-process</w:t>
            </w:r>
            <w:r w:rsidR="00334E6E">
              <w:rPr>
                <w:rFonts w:ascii="Arial" w:eastAsia="Times New Roman" w:hAnsi="Arial" w:cs="Arial"/>
                <w:sz w:val="20"/>
                <w:szCs w:val="20"/>
                <w:lang w:eastAsia="en-GB"/>
              </w:rPr>
              <w:t>.</w:t>
            </w:r>
          </w:p>
          <w:p w:rsidR="00725F88" w:rsidRPr="0000353A" w:rsidRDefault="00725F88" w:rsidP="006B244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w:t>
            </w:r>
            <w:r w:rsidR="006B2443">
              <w:rPr>
                <w:rFonts w:ascii="Arial" w:eastAsia="Times New Roman" w:hAnsi="Arial" w:cs="Arial"/>
                <w:sz w:val="20"/>
                <w:szCs w:val="20"/>
                <w:lang w:eastAsia="en-GB"/>
              </w:rPr>
              <w:t>c</w:t>
            </w:r>
            <w:r w:rsidRPr="0000353A">
              <w:rPr>
                <w:rFonts w:ascii="Arial" w:eastAsia="Times New Roman" w:hAnsi="Arial" w:cs="Arial"/>
                <w:sz w:val="20"/>
                <w:szCs w:val="20"/>
                <w:lang w:eastAsia="en-GB"/>
              </w:rPr>
              <w:t>e regarding mapping of information objects by GSBPM phase and sub-process</w:t>
            </w:r>
            <w:r w:rsidR="00334E6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r w:rsidR="00334E6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334E6E">
              <w:rPr>
                <w:rFonts w:ascii="Arial" w:eastAsia="Times New Roman" w:hAnsi="Arial" w:cs="Arial"/>
                <w:sz w:val="20"/>
                <w:szCs w:val="20"/>
                <w:lang w:eastAsia="en-GB"/>
              </w:rPr>
              <w:t>.</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334E6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w:t>
            </w:r>
            <w:r w:rsidR="00334E6E">
              <w:rPr>
                <w:rFonts w:ascii="Arial" w:eastAsia="Times New Roman" w:hAnsi="Arial" w:cs="Arial"/>
                <w:sz w:val="20"/>
                <w:szCs w:val="20"/>
                <w:lang w:eastAsia="en-GB"/>
              </w:rPr>
              <w:t>me</w:t>
            </w:r>
            <w:r w:rsidRPr="0000353A">
              <w:rPr>
                <w:rFonts w:ascii="Arial" w:eastAsia="Times New Roman" w:hAnsi="Arial" w:cs="Arial"/>
                <w:sz w:val="20"/>
                <w:szCs w:val="20"/>
                <w:lang w:eastAsia="en-GB"/>
              </w:rPr>
              <w:t xml:space="preserve"> has its own production system, with little c</w:t>
            </w:r>
            <w:r w:rsidR="00334E6E">
              <w:rPr>
                <w:rFonts w:ascii="Arial" w:eastAsia="Times New Roman" w:hAnsi="Arial" w:cs="Arial"/>
                <w:sz w:val="20"/>
                <w:szCs w:val="20"/>
                <w:lang w:eastAsia="en-GB"/>
              </w:rPr>
              <w:t>oordination between the programmes.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495863" w:rsidP="00725F88">
            <w:pPr>
              <w:spacing w:after="120" w:line="240" w:lineRule="auto"/>
              <w:rPr>
                <w:rFonts w:ascii="Arial" w:eastAsia="Times New Roman" w:hAnsi="Arial" w:cs="Arial"/>
                <w:sz w:val="20"/>
                <w:szCs w:val="20"/>
                <w:lang w:eastAsia="en-GB"/>
              </w:rPr>
            </w:pPr>
            <w:commentRangeStart w:id="20"/>
            <w:r>
              <w:rPr>
                <w:rFonts w:ascii="Arial" w:eastAsia="Times New Roman" w:hAnsi="Arial" w:cs="Arial"/>
                <w:sz w:val="20"/>
                <w:szCs w:val="20"/>
                <w:lang w:eastAsia="en-GB"/>
              </w:rPr>
              <w:t>Mapping</w:t>
            </w:r>
            <w:r w:rsidR="00725F88" w:rsidRPr="0000353A">
              <w:rPr>
                <w:rFonts w:ascii="Arial" w:eastAsia="Times New Roman" w:hAnsi="Arial" w:cs="Arial"/>
                <w:sz w:val="20"/>
                <w:szCs w:val="20"/>
                <w:lang w:eastAsia="en-GB"/>
              </w:rPr>
              <w:t xml:space="preserve"> </w:t>
            </w:r>
            <w:commentRangeEnd w:id="20"/>
            <w:r w:rsidR="006B2443">
              <w:rPr>
                <w:rStyle w:val="Rimandocommento"/>
              </w:rPr>
              <w:commentReference w:id="20"/>
            </w:r>
            <w:r>
              <w:rPr>
                <w:rFonts w:ascii="Arial" w:eastAsia="Times New Roman" w:hAnsi="Arial" w:cs="Arial"/>
                <w:sz w:val="20"/>
                <w:szCs w:val="20"/>
                <w:lang w:eastAsia="en-GB"/>
              </w:rPr>
              <w:t xml:space="preserve"> </w:t>
            </w:r>
            <w:r w:rsidR="00725F88" w:rsidRPr="0000353A">
              <w:rPr>
                <w:rFonts w:ascii="Arial" w:eastAsia="Times New Roman" w:hAnsi="Arial" w:cs="Arial"/>
                <w:sz w:val="20"/>
                <w:szCs w:val="20"/>
                <w:lang w:eastAsia="en-GB"/>
              </w:rPr>
              <w:t xml:space="preserve">of </w:t>
            </w:r>
            <w:commentRangeStart w:id="21"/>
            <w:r>
              <w:rPr>
                <w:rFonts w:ascii="Arial" w:eastAsia="Times New Roman" w:hAnsi="Arial" w:cs="Arial"/>
                <w:sz w:val="20"/>
                <w:szCs w:val="20"/>
                <w:lang w:eastAsia="en-GB"/>
              </w:rPr>
              <w:t>the</w:t>
            </w:r>
            <w:commentRangeEnd w:id="21"/>
            <w:r>
              <w:rPr>
                <w:rStyle w:val="Rimandocommento"/>
              </w:rPr>
              <w:commentReference w:id="21"/>
            </w:r>
            <w:r>
              <w:rPr>
                <w:rFonts w:ascii="Arial" w:eastAsia="Times New Roman" w:hAnsi="Arial" w:cs="Arial"/>
                <w:sz w:val="20"/>
                <w:szCs w:val="20"/>
                <w:lang w:eastAsia="en-GB"/>
              </w:rPr>
              <w:t xml:space="preserve"> </w:t>
            </w:r>
            <w:r w:rsidR="00725F88" w:rsidRPr="0000353A">
              <w:rPr>
                <w:rFonts w:ascii="Arial" w:eastAsia="Times New Roman" w:hAnsi="Arial" w:cs="Arial"/>
                <w:sz w:val="20"/>
                <w:szCs w:val="20"/>
                <w:lang w:eastAsia="en-GB"/>
              </w:rPr>
              <w:t>ex</w:t>
            </w:r>
            <w:r w:rsidR="00334E6E">
              <w:rPr>
                <w:rFonts w:ascii="Arial" w:eastAsia="Times New Roman" w:hAnsi="Arial" w:cs="Arial"/>
                <w:sz w:val="20"/>
                <w:szCs w:val="20"/>
                <w:lang w:eastAsia="en-GB"/>
              </w:rPr>
              <w:t xml:space="preserve">isting applications </w:t>
            </w:r>
            <w:r w:rsidR="00725F88" w:rsidRPr="0000353A">
              <w:rPr>
                <w:rFonts w:ascii="Arial" w:eastAsia="Times New Roman" w:hAnsi="Arial" w:cs="Arial"/>
                <w:sz w:val="20"/>
                <w:szCs w:val="20"/>
                <w:lang w:eastAsia="en-GB"/>
              </w:rPr>
              <w:t>to GSBPM phases, in order to facilitate a higher degree of standardisation</w:t>
            </w:r>
            <w:r w:rsidR="00334E6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r w:rsidR="00334E6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r w:rsidR="00334E6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r w:rsidR="00334E6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r w:rsidR="00334E6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r w:rsidR="00334E6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w:t>
            </w:r>
            <w:r w:rsidR="00334E6E">
              <w:rPr>
                <w:rFonts w:ascii="Arial" w:eastAsia="Times New Roman" w:hAnsi="Arial" w:cs="Arial"/>
                <w:sz w:val="20"/>
                <w:szCs w:val="20"/>
                <w:lang w:eastAsia="en-GB"/>
              </w:rPr>
              <w: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437B15" w:rsidRDefault="00437B15" w:rsidP="00437B15"/>
    <w:p w:rsidR="00437B15" w:rsidRDefault="00437B15" w:rsidP="00437B15"/>
    <w:p w:rsidR="00437B15" w:rsidRDefault="00437B15" w:rsidP="00437B15"/>
    <w:p w:rsidR="00437B15" w:rsidRDefault="00437B15" w:rsidP="00437B15">
      <w:pPr>
        <w:sectPr w:rsidR="00437B15" w:rsidSect="0003031D">
          <w:pgSz w:w="16838" w:h="11906" w:orient="landscape"/>
          <w:pgMar w:top="426" w:right="851" w:bottom="567" w:left="426" w:header="708" w:footer="708" w:gutter="0"/>
          <w:cols w:space="708"/>
          <w:docGrid w:linePitch="360"/>
        </w:sectPr>
      </w:pPr>
    </w:p>
    <w:p w:rsidR="002D4C7D" w:rsidRDefault="002D4C7D" w:rsidP="002D4C7D">
      <w:pPr>
        <w:pStyle w:val="Titolo2"/>
      </w:pPr>
      <w:r>
        <w:lastRenderedPageBreak/>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tbl>
      <w:tblPr>
        <w:tblStyle w:val="Grigliatabella"/>
        <w:tblW w:w="10490" w:type="dxa"/>
        <w:tblInd w:w="108" w:type="dxa"/>
        <w:tblLayout w:type="fixed"/>
        <w:tblLook w:val="04A0" w:firstRow="1" w:lastRow="0" w:firstColumn="1" w:lastColumn="0" w:noHBand="0" w:noVBand="1"/>
      </w:tblPr>
      <w:tblGrid>
        <w:gridCol w:w="1418"/>
        <w:gridCol w:w="2126"/>
        <w:gridCol w:w="1985"/>
        <w:gridCol w:w="4961"/>
      </w:tblGrid>
      <w:tr w:rsidR="002D4C7D" w:rsidRPr="0000353A" w:rsidTr="001D2514">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2126"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985"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4961"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433DB6" w:rsidRPr="0000353A" w:rsidTr="001D2514">
        <w:trPr>
          <w:trHeight w:val="1077"/>
        </w:trPr>
        <w:tc>
          <w:tcPr>
            <w:tcW w:w="1418" w:type="dxa"/>
          </w:tcPr>
          <w:p w:rsidR="00433DB6" w:rsidRPr="0000353A" w:rsidRDefault="00433DB6" w:rsidP="00793D20">
            <w:pPr>
              <w:rPr>
                <w:rFonts w:ascii="Arial" w:hAnsi="Arial" w:cs="Arial"/>
                <w:lang w:val="en-US"/>
              </w:rPr>
            </w:pPr>
            <w:r w:rsidRPr="0000353A">
              <w:rPr>
                <w:rFonts w:ascii="Arial" w:hAnsi="Arial" w:cs="Arial"/>
                <w:lang w:val="en-US"/>
              </w:rPr>
              <w:t>Business</w:t>
            </w:r>
          </w:p>
        </w:tc>
        <w:tc>
          <w:tcPr>
            <w:tcW w:w="2126" w:type="dxa"/>
          </w:tcPr>
          <w:p w:rsidR="00433DB6" w:rsidRPr="00595FA1" w:rsidRDefault="008E651D" w:rsidP="00CD3400">
            <w:pPr>
              <w:rPr>
                <w:rFonts w:ascii="Arial" w:hAnsi="Arial" w:cs="Arial"/>
                <w:lang w:val="en-US"/>
              </w:rPr>
            </w:pPr>
            <w:r w:rsidRPr="00595FA1">
              <w:rPr>
                <w:rFonts w:ascii="Arial" w:hAnsi="Arial" w:cs="Arial"/>
                <w:lang w:val="en-US"/>
              </w:rPr>
              <w:t xml:space="preserve">Corporate </w:t>
            </w:r>
            <w:r w:rsidR="00DD6D42" w:rsidRPr="00595FA1">
              <w:rPr>
                <w:rFonts w:ascii="Arial" w:hAnsi="Arial" w:cs="Arial"/>
                <w:lang w:val="en-US"/>
              </w:rPr>
              <w:t xml:space="preserve"> Implementation</w:t>
            </w:r>
          </w:p>
        </w:tc>
        <w:tc>
          <w:tcPr>
            <w:tcW w:w="1985" w:type="dxa"/>
          </w:tcPr>
          <w:p w:rsidR="00433DB6" w:rsidRPr="00595FA1" w:rsidRDefault="00433DB6" w:rsidP="00D21742">
            <w:pPr>
              <w:rPr>
                <w:rFonts w:ascii="Arial" w:hAnsi="Arial" w:cs="Arial"/>
                <w:lang w:val="en-US"/>
              </w:rPr>
            </w:pPr>
            <w:r w:rsidRPr="00595FA1">
              <w:rPr>
                <w:rFonts w:ascii="Arial" w:hAnsi="Arial" w:cs="Arial"/>
                <w:lang w:val="en-US"/>
              </w:rPr>
              <w:t>Mature</w:t>
            </w:r>
            <w:r w:rsidR="00DD6D42" w:rsidRPr="00595FA1">
              <w:rPr>
                <w:rFonts w:ascii="Arial" w:hAnsi="Arial" w:cs="Arial"/>
                <w:lang w:val="en-US"/>
              </w:rPr>
              <w:t xml:space="preserve"> Implementation</w:t>
            </w:r>
          </w:p>
        </w:tc>
        <w:tc>
          <w:tcPr>
            <w:tcW w:w="4961" w:type="dxa"/>
          </w:tcPr>
          <w:p w:rsidR="00433DB6" w:rsidRPr="00595FA1" w:rsidRDefault="00CD3400" w:rsidP="00595FA1">
            <w:pPr>
              <w:pStyle w:val="Paragrafoelenco"/>
              <w:numPr>
                <w:ilvl w:val="0"/>
                <w:numId w:val="12"/>
              </w:numPr>
              <w:spacing w:after="120"/>
              <w:rPr>
                <w:rFonts w:ascii="Arial" w:hAnsi="Arial" w:cs="Arial"/>
                <w:lang w:val="en-GB"/>
              </w:rPr>
            </w:pPr>
            <w:r>
              <w:rPr>
                <w:rFonts w:ascii="Arial" w:hAnsi="Arial" w:cs="Arial"/>
                <w:lang w:val="en-GB"/>
              </w:rPr>
              <w:t>T</w:t>
            </w:r>
            <w:r w:rsidR="00433DB6" w:rsidRPr="00595FA1">
              <w:rPr>
                <w:rFonts w:ascii="Arial" w:hAnsi="Arial" w:cs="Arial"/>
                <w:lang w:val="en-GB"/>
              </w:rPr>
              <w:t>he expertise and familiarity with the use and application of the GSBPM should be further spread in the organisation.</w:t>
            </w:r>
          </w:p>
        </w:tc>
      </w:tr>
      <w:tr w:rsidR="00433DB6" w:rsidRPr="0000353A" w:rsidTr="001D2514">
        <w:trPr>
          <w:trHeight w:val="1077"/>
        </w:trPr>
        <w:tc>
          <w:tcPr>
            <w:tcW w:w="1418" w:type="dxa"/>
          </w:tcPr>
          <w:p w:rsidR="00433DB6" w:rsidRPr="0000353A" w:rsidRDefault="00433DB6" w:rsidP="00793D20">
            <w:pPr>
              <w:rPr>
                <w:rFonts w:ascii="Arial" w:hAnsi="Arial" w:cs="Arial"/>
                <w:lang w:val="en-US"/>
              </w:rPr>
            </w:pPr>
            <w:r w:rsidRPr="0000353A">
              <w:rPr>
                <w:rFonts w:ascii="Arial" w:hAnsi="Arial" w:cs="Arial"/>
                <w:lang w:val="en-US"/>
              </w:rPr>
              <w:t>Methods</w:t>
            </w:r>
          </w:p>
        </w:tc>
        <w:tc>
          <w:tcPr>
            <w:tcW w:w="2126" w:type="dxa"/>
          </w:tcPr>
          <w:p w:rsidR="00CD3400" w:rsidRDefault="00CD3400" w:rsidP="00CD3400">
            <w:pPr>
              <w:rPr>
                <w:rFonts w:ascii="Arial" w:hAnsi="Arial" w:cs="Arial"/>
                <w:lang w:val="en-US"/>
              </w:rPr>
            </w:pPr>
            <w:r w:rsidRPr="00595FA1">
              <w:rPr>
                <w:rFonts w:ascii="Arial" w:hAnsi="Arial" w:cs="Arial"/>
                <w:lang w:val="en-US"/>
              </w:rPr>
              <w:t>Corporate Implementation</w:t>
            </w:r>
          </w:p>
          <w:p w:rsidR="00433DB6" w:rsidRPr="00595FA1" w:rsidRDefault="00433DB6" w:rsidP="00D21742">
            <w:pPr>
              <w:rPr>
                <w:rFonts w:ascii="Arial" w:hAnsi="Arial" w:cs="Arial"/>
                <w:lang w:val="en-US"/>
              </w:rPr>
            </w:pPr>
          </w:p>
        </w:tc>
        <w:tc>
          <w:tcPr>
            <w:tcW w:w="1985" w:type="dxa"/>
          </w:tcPr>
          <w:p w:rsidR="00433DB6" w:rsidRPr="00595FA1" w:rsidRDefault="00CD3400" w:rsidP="00D21742">
            <w:pPr>
              <w:rPr>
                <w:rFonts w:ascii="Arial" w:hAnsi="Arial" w:cs="Arial"/>
                <w:lang w:val="en-US"/>
              </w:rPr>
            </w:pPr>
            <w:r w:rsidRPr="00595FA1">
              <w:rPr>
                <w:rFonts w:ascii="Arial" w:hAnsi="Arial" w:cs="Arial"/>
                <w:lang w:val="en-US"/>
              </w:rPr>
              <w:t>Mature Implementation</w:t>
            </w:r>
          </w:p>
        </w:tc>
        <w:tc>
          <w:tcPr>
            <w:tcW w:w="4961" w:type="dxa"/>
          </w:tcPr>
          <w:p w:rsidR="00433DB6" w:rsidRDefault="00CD3400" w:rsidP="00D21742">
            <w:pPr>
              <w:rPr>
                <w:rFonts w:ascii="Arial" w:hAnsi="Arial" w:cs="Arial"/>
                <w:lang w:val="en-US"/>
              </w:rPr>
            </w:pPr>
            <w:r>
              <w:rPr>
                <w:rFonts w:ascii="Arial" w:hAnsi="Arial" w:cs="Arial"/>
                <w:lang w:val="en-US"/>
              </w:rPr>
              <w:t>In alignment with GAMSO:</w:t>
            </w:r>
          </w:p>
          <w:p w:rsidR="00CD3400" w:rsidRPr="00CD3400" w:rsidRDefault="00CD3400" w:rsidP="00CD3400">
            <w:pPr>
              <w:pStyle w:val="Paragrafoelenco"/>
              <w:numPr>
                <w:ilvl w:val="0"/>
                <w:numId w:val="20"/>
              </w:numPr>
              <w:rPr>
                <w:rFonts w:ascii="Arial" w:hAnsi="Arial" w:cs="Arial"/>
                <w:lang w:val="en-US"/>
              </w:rPr>
            </w:pPr>
            <w:r w:rsidRPr="00CD3400">
              <w:rPr>
                <w:rFonts w:ascii="Arial" w:hAnsi="Arial" w:cs="Arial"/>
                <w:lang w:val="en-GB"/>
              </w:rPr>
              <w:t xml:space="preserve">One of the achievements of </w:t>
            </w:r>
            <w:proofErr w:type="spellStart"/>
            <w:r w:rsidRPr="00CD3400">
              <w:rPr>
                <w:rFonts w:ascii="Arial" w:hAnsi="Arial" w:cs="Arial"/>
                <w:lang w:val="en-GB"/>
              </w:rPr>
              <w:t>Istat’s</w:t>
            </w:r>
            <w:proofErr w:type="spellEnd"/>
            <w:r w:rsidRPr="00CD3400">
              <w:rPr>
                <w:rFonts w:ascii="Arial" w:hAnsi="Arial" w:cs="Arial"/>
                <w:lang w:val="en-GB"/>
              </w:rPr>
              <w:t xml:space="preserve"> Modernisation Programme is the centralisation of both all the capabilities (including methods) and the other corporate services. Consequently, </w:t>
            </w:r>
            <w:proofErr w:type="spellStart"/>
            <w:r w:rsidRPr="00CD3400">
              <w:rPr>
                <w:rFonts w:ascii="Arial" w:hAnsi="Arial" w:cs="Arial"/>
                <w:lang w:val="en-GB"/>
              </w:rPr>
              <w:t>Istat</w:t>
            </w:r>
            <w:proofErr w:type="spellEnd"/>
            <w:r w:rsidRPr="00CD3400">
              <w:rPr>
                <w:rFonts w:ascii="Arial" w:hAnsi="Arial" w:cs="Arial"/>
                <w:lang w:val="en-GB"/>
              </w:rPr>
              <w:t xml:space="preserve"> is developing supply and demand mechanisms to better meet the production needs and to allocate resources properly.</w:t>
            </w:r>
          </w:p>
        </w:tc>
      </w:tr>
      <w:tr w:rsidR="00433DB6" w:rsidRPr="0000353A" w:rsidTr="001D2514">
        <w:trPr>
          <w:trHeight w:val="1077"/>
        </w:trPr>
        <w:tc>
          <w:tcPr>
            <w:tcW w:w="1418" w:type="dxa"/>
          </w:tcPr>
          <w:p w:rsidR="00433DB6" w:rsidRPr="0000353A" w:rsidRDefault="00433DB6" w:rsidP="00793D20">
            <w:pPr>
              <w:rPr>
                <w:rFonts w:ascii="Arial" w:hAnsi="Arial" w:cs="Arial"/>
                <w:lang w:val="en-US"/>
              </w:rPr>
            </w:pPr>
            <w:r w:rsidRPr="0000353A">
              <w:rPr>
                <w:rFonts w:ascii="Arial" w:hAnsi="Arial" w:cs="Arial"/>
                <w:lang w:val="en-US"/>
              </w:rPr>
              <w:t>Information</w:t>
            </w:r>
          </w:p>
        </w:tc>
        <w:tc>
          <w:tcPr>
            <w:tcW w:w="2126" w:type="dxa"/>
          </w:tcPr>
          <w:p w:rsidR="00CD3400" w:rsidRPr="00595FA1" w:rsidRDefault="00CD3400" w:rsidP="00D21742">
            <w:pPr>
              <w:rPr>
                <w:rFonts w:ascii="Arial" w:hAnsi="Arial" w:cs="Arial"/>
                <w:lang w:val="en-US"/>
              </w:rPr>
            </w:pPr>
            <w:r>
              <w:rPr>
                <w:rFonts w:ascii="Arial" w:hAnsi="Arial" w:cs="Arial"/>
                <w:lang w:val="en-GB"/>
              </w:rPr>
              <w:t>Between E</w:t>
            </w:r>
            <w:r w:rsidRPr="008802E4">
              <w:rPr>
                <w:rFonts w:ascii="Arial" w:hAnsi="Arial" w:cs="Arial"/>
                <w:lang w:val="en-GB"/>
              </w:rPr>
              <w:t xml:space="preserve">arly and </w:t>
            </w:r>
            <w:r>
              <w:rPr>
                <w:rFonts w:ascii="Arial" w:hAnsi="Arial" w:cs="Arial"/>
                <w:lang w:val="en-GB"/>
              </w:rPr>
              <w:t>C</w:t>
            </w:r>
            <w:r w:rsidRPr="008802E4">
              <w:rPr>
                <w:rFonts w:ascii="Arial" w:hAnsi="Arial" w:cs="Arial"/>
                <w:lang w:val="en-GB"/>
              </w:rPr>
              <w:t>orporate implementation</w:t>
            </w:r>
          </w:p>
        </w:tc>
        <w:tc>
          <w:tcPr>
            <w:tcW w:w="1985" w:type="dxa"/>
          </w:tcPr>
          <w:p w:rsidR="00433DB6" w:rsidRPr="00595FA1" w:rsidRDefault="00433DB6" w:rsidP="00D21742">
            <w:pPr>
              <w:rPr>
                <w:rFonts w:ascii="Arial" w:hAnsi="Arial" w:cs="Arial"/>
                <w:lang w:val="en-US"/>
              </w:rPr>
            </w:pPr>
            <w:r w:rsidRPr="00595FA1">
              <w:rPr>
                <w:rFonts w:ascii="Arial" w:hAnsi="Arial" w:cs="Arial"/>
                <w:lang w:val="en-US"/>
              </w:rPr>
              <w:t>Mature</w:t>
            </w:r>
            <w:r w:rsidR="00DD6D42" w:rsidRPr="00595FA1">
              <w:rPr>
                <w:rFonts w:ascii="Arial" w:hAnsi="Arial" w:cs="Arial"/>
                <w:lang w:val="en-US"/>
              </w:rPr>
              <w:t xml:space="preserve"> Implementation</w:t>
            </w:r>
          </w:p>
        </w:tc>
        <w:tc>
          <w:tcPr>
            <w:tcW w:w="4961" w:type="dxa"/>
          </w:tcPr>
          <w:p w:rsidR="00433DB6" w:rsidRPr="00595FA1" w:rsidRDefault="00433DB6" w:rsidP="00595FA1">
            <w:pPr>
              <w:pStyle w:val="Paragrafoelenco"/>
              <w:numPr>
                <w:ilvl w:val="0"/>
                <w:numId w:val="13"/>
              </w:numPr>
              <w:spacing w:after="120"/>
              <w:rPr>
                <w:rFonts w:ascii="Arial" w:hAnsi="Arial" w:cs="Arial"/>
                <w:lang w:val="en-US"/>
              </w:rPr>
            </w:pPr>
            <w:r w:rsidRPr="00595FA1">
              <w:rPr>
                <w:rFonts w:ascii="Arial" w:hAnsi="Arial" w:cs="Arial"/>
                <w:lang w:val="en-US"/>
              </w:rPr>
              <w:t xml:space="preserve">The Metadata Unified System (SUM) maps information objects to the GSBPM and uses GSIM as the basis for describing and defining information objects. The level of maturity is assessed as Corporate and not Mature because SUM should be completed for some phases of the statistical production process. </w:t>
            </w:r>
          </w:p>
        </w:tc>
      </w:tr>
      <w:tr w:rsidR="00433DB6" w:rsidRPr="0000353A" w:rsidTr="001D2514">
        <w:trPr>
          <w:trHeight w:val="1077"/>
        </w:trPr>
        <w:tc>
          <w:tcPr>
            <w:tcW w:w="1418" w:type="dxa"/>
          </w:tcPr>
          <w:p w:rsidR="00433DB6" w:rsidRPr="0000353A" w:rsidRDefault="00433DB6" w:rsidP="00793D20">
            <w:pPr>
              <w:rPr>
                <w:rFonts w:ascii="Arial" w:hAnsi="Arial" w:cs="Arial"/>
                <w:lang w:val="en-US"/>
              </w:rPr>
            </w:pPr>
            <w:r w:rsidRPr="0000353A">
              <w:rPr>
                <w:rFonts w:ascii="Arial" w:hAnsi="Arial" w:cs="Arial"/>
                <w:lang w:val="en-US"/>
              </w:rPr>
              <w:t>Applications</w:t>
            </w:r>
          </w:p>
        </w:tc>
        <w:tc>
          <w:tcPr>
            <w:tcW w:w="2126" w:type="dxa"/>
          </w:tcPr>
          <w:p w:rsidR="00433DB6" w:rsidRPr="0000353A" w:rsidRDefault="00433DB6" w:rsidP="00793D20">
            <w:pPr>
              <w:rPr>
                <w:rFonts w:ascii="Arial" w:hAnsi="Arial" w:cs="Arial"/>
                <w:lang w:val="en-US"/>
              </w:rPr>
            </w:pPr>
          </w:p>
        </w:tc>
        <w:tc>
          <w:tcPr>
            <w:tcW w:w="1985" w:type="dxa"/>
          </w:tcPr>
          <w:p w:rsidR="00433DB6" w:rsidRPr="0000353A" w:rsidRDefault="00433DB6" w:rsidP="00793D20">
            <w:pPr>
              <w:rPr>
                <w:rFonts w:ascii="Arial" w:hAnsi="Arial" w:cs="Arial"/>
                <w:lang w:val="en-US"/>
              </w:rPr>
            </w:pPr>
          </w:p>
        </w:tc>
        <w:tc>
          <w:tcPr>
            <w:tcW w:w="4961" w:type="dxa"/>
          </w:tcPr>
          <w:p w:rsidR="00433DB6" w:rsidRPr="0000353A" w:rsidRDefault="00433DB6" w:rsidP="00793D20">
            <w:pPr>
              <w:rPr>
                <w:rFonts w:ascii="Arial" w:hAnsi="Arial" w:cs="Arial"/>
                <w:lang w:val="en-US"/>
              </w:rPr>
            </w:pPr>
          </w:p>
        </w:tc>
      </w:tr>
    </w:tbl>
    <w:p w:rsidR="002E0020" w:rsidRDefault="002E0020" w:rsidP="002E0020">
      <w:pPr>
        <w:spacing w:after="0" w:line="240" w:lineRule="auto"/>
        <w:rPr>
          <w:b/>
        </w:rPr>
      </w:pPr>
    </w:p>
    <w:p w:rsidR="00171825" w:rsidRPr="00403CE7" w:rsidRDefault="00171825" w:rsidP="002E0020">
      <w:pPr>
        <w:spacing w:after="0" w:line="240" w:lineRule="auto"/>
        <w:rPr>
          <w:b/>
        </w:rPr>
      </w:pPr>
      <w:r w:rsidRPr="00403CE7">
        <w:rPr>
          <w:b/>
        </w:rPr>
        <w:t>For Testers</w:t>
      </w:r>
    </w:p>
    <w:p w:rsidR="00171825" w:rsidRPr="00403CE7" w:rsidRDefault="00171825" w:rsidP="002E0020">
      <w:pPr>
        <w:spacing w:after="0" w:line="240" w:lineRule="auto"/>
        <w:rPr>
          <w:b/>
        </w:rPr>
      </w:pPr>
      <w:r w:rsidRPr="00403CE7">
        <w:rPr>
          <w:b/>
        </w:rPr>
        <w:t>Were there any self-assessment criteria that were particularly difficult to understand?</w:t>
      </w:r>
    </w:p>
    <w:p w:rsidR="008A0091" w:rsidRPr="0006671F" w:rsidRDefault="008A0091" w:rsidP="002E0020">
      <w:pPr>
        <w:spacing w:after="0" w:line="240" w:lineRule="auto"/>
      </w:pPr>
      <w:r w:rsidRPr="0006671F">
        <w:t>Yes</w:t>
      </w:r>
      <w:r w:rsidR="00403CE7" w:rsidRPr="0006671F">
        <w:t>.</w:t>
      </w:r>
    </w:p>
    <w:p w:rsidR="00171825" w:rsidRPr="00403CE7" w:rsidRDefault="00171825" w:rsidP="005D6B44">
      <w:pPr>
        <w:spacing w:after="0" w:line="240" w:lineRule="auto"/>
        <w:rPr>
          <w:b/>
        </w:rPr>
      </w:pPr>
      <w:r w:rsidRPr="00403CE7">
        <w:rPr>
          <w:b/>
        </w:rPr>
        <w:t>If yes, please provide the Dimension and Level for those self-assessment criteria:</w:t>
      </w:r>
    </w:p>
    <w:p w:rsidR="008A0091" w:rsidRDefault="008A0091" w:rsidP="002E0020">
      <w:pPr>
        <w:spacing w:after="0" w:line="240" w:lineRule="auto"/>
      </w:pPr>
      <w:r w:rsidRPr="0006671F">
        <w:t>The Information dimension seems to be more connected to GSIM than to GSBPM</w:t>
      </w:r>
      <w:r w:rsidR="005D6B44" w:rsidRPr="0006671F">
        <w:t>.</w:t>
      </w:r>
    </w:p>
    <w:p w:rsidR="00CD3400" w:rsidRPr="0006671F" w:rsidRDefault="00CD3400" w:rsidP="002E0020">
      <w:pPr>
        <w:spacing w:after="0" w:line="240" w:lineRule="auto"/>
      </w:pPr>
      <w:r>
        <w:t>It is not feasible to assess the Applications dimension with regard to GSBPM.</w:t>
      </w:r>
    </w:p>
    <w:p w:rsidR="00171825" w:rsidRPr="00403CE7" w:rsidRDefault="00171825" w:rsidP="002E0020">
      <w:pPr>
        <w:spacing w:after="0" w:line="240" w:lineRule="auto"/>
        <w:ind w:firstLine="720"/>
        <w:rPr>
          <w:b/>
        </w:rPr>
      </w:pPr>
    </w:p>
    <w:p w:rsidR="00171825" w:rsidRPr="00403CE7" w:rsidRDefault="00171825" w:rsidP="002E0020">
      <w:pPr>
        <w:spacing w:after="0" w:line="240" w:lineRule="auto"/>
        <w:rPr>
          <w:b/>
        </w:rPr>
      </w:pPr>
      <w:r w:rsidRPr="00403CE7">
        <w:rPr>
          <w:b/>
        </w:rPr>
        <w:t>Were the Levels sufficiently distinct per Dimension?</w:t>
      </w:r>
    </w:p>
    <w:p w:rsidR="008A0091" w:rsidRPr="0006671F" w:rsidRDefault="008A0091" w:rsidP="002E0020">
      <w:pPr>
        <w:spacing w:after="0" w:line="240" w:lineRule="auto"/>
      </w:pPr>
      <w:r w:rsidRPr="0006671F">
        <w:t>Yes</w:t>
      </w:r>
      <w:r w:rsidR="0006671F">
        <w:t>.</w:t>
      </w:r>
    </w:p>
    <w:p w:rsidR="00171825" w:rsidRPr="00403CE7" w:rsidRDefault="00171825" w:rsidP="002E0020">
      <w:pPr>
        <w:spacing w:after="0" w:line="240" w:lineRule="auto"/>
        <w:rPr>
          <w:b/>
        </w:rPr>
      </w:pPr>
      <w:r w:rsidRPr="00403CE7">
        <w:rPr>
          <w:b/>
        </w:rPr>
        <w:tab/>
        <w:t>If not, please provide the Dimension(s) and Level(s) where you experienced difficulties</w:t>
      </w:r>
    </w:p>
    <w:p w:rsidR="00171825" w:rsidRPr="00403CE7" w:rsidRDefault="00171825" w:rsidP="002E0020">
      <w:pPr>
        <w:spacing w:after="0" w:line="240" w:lineRule="auto"/>
        <w:rPr>
          <w:b/>
        </w:rPr>
      </w:pPr>
    </w:p>
    <w:p w:rsidR="00180408" w:rsidRPr="00403CE7" w:rsidRDefault="00180408" w:rsidP="002E0020">
      <w:pPr>
        <w:spacing w:after="0" w:line="240" w:lineRule="auto"/>
        <w:rPr>
          <w:b/>
        </w:rPr>
      </w:pPr>
    </w:p>
    <w:p w:rsidR="00180408" w:rsidRPr="00403CE7" w:rsidRDefault="00180408" w:rsidP="002E0020">
      <w:pPr>
        <w:spacing w:after="0" w:line="240" w:lineRule="auto"/>
        <w:rPr>
          <w:b/>
        </w:rPr>
      </w:pPr>
      <w:r w:rsidRPr="00403CE7">
        <w:rPr>
          <w:b/>
        </w:rPr>
        <w:t>Do you think we should have had a Technology Dimension for GSBPM?</w:t>
      </w:r>
    </w:p>
    <w:p w:rsidR="008A0091" w:rsidRPr="00B74449" w:rsidRDefault="008A0091" w:rsidP="002E0020">
      <w:pPr>
        <w:spacing w:after="0" w:line="240" w:lineRule="auto"/>
      </w:pPr>
      <w:r w:rsidRPr="00B74449">
        <w:t>No</w:t>
      </w:r>
      <w:r w:rsidR="00B74449">
        <w:t>.</w:t>
      </w:r>
    </w:p>
    <w:p w:rsidR="00437B15" w:rsidRDefault="00437B15" w:rsidP="00437B15"/>
    <w:p w:rsidR="00437B15" w:rsidRDefault="00437B15" w:rsidP="00437B15">
      <w:pPr>
        <w:sectPr w:rsidR="00437B15" w:rsidSect="00437B15">
          <w:pgSz w:w="11906" w:h="16838"/>
          <w:pgMar w:top="851" w:right="567" w:bottom="425" w:left="425" w:header="709" w:footer="709" w:gutter="0"/>
          <w:cols w:space="708"/>
          <w:docGrid w:linePitch="360"/>
        </w:sectPr>
      </w:pPr>
    </w:p>
    <w:p w:rsidR="002D4C7D" w:rsidRDefault="002D4C7D" w:rsidP="002D4C7D">
      <w:pPr>
        <w:pStyle w:val="Titolo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6B66E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shd w:val="clear" w:color="auto" w:fill="auto"/>
            <w:tcMar>
              <w:left w:w="23" w:type="dxa"/>
              <w:right w:w="23" w:type="dxa"/>
            </w:tcMar>
            <w:hideMark/>
          </w:tcPr>
          <w:p w:rsidR="00243A17" w:rsidRPr="0000353A" w:rsidRDefault="00CD6A23" w:rsidP="00CD6A23">
            <w:pPr>
              <w:spacing w:after="120" w:line="240" w:lineRule="auto"/>
              <w:rPr>
                <w:rFonts w:ascii="Arial" w:eastAsia="Times New Roman" w:hAnsi="Arial" w:cs="Arial"/>
                <w:sz w:val="20"/>
                <w:szCs w:val="20"/>
                <w:lang w:eastAsia="en-GB"/>
              </w:rPr>
            </w:pPr>
            <w:commentRangeStart w:id="22"/>
            <w:r>
              <w:rPr>
                <w:rFonts w:ascii="Arial" w:eastAsia="Times New Roman" w:hAnsi="Arial" w:cs="Arial"/>
                <w:sz w:val="20"/>
                <w:szCs w:val="20"/>
                <w:lang w:eastAsia="en-GB"/>
              </w:rPr>
              <w:t>The</w:t>
            </w:r>
            <w:commentRangeEnd w:id="22"/>
            <w:r>
              <w:rPr>
                <w:rStyle w:val="Rimandocommento"/>
              </w:rPr>
              <w:commentReference w:id="22"/>
            </w:r>
            <w:r>
              <w:rPr>
                <w:rFonts w:ascii="Arial" w:eastAsia="Times New Roman" w:hAnsi="Arial" w:cs="Arial"/>
                <w:sz w:val="20"/>
                <w:szCs w:val="20"/>
                <w:lang w:eastAsia="en-GB"/>
              </w:rPr>
              <w:t xml:space="preserve"> o</w:t>
            </w:r>
            <w:r w:rsidR="00243A17" w:rsidRPr="0000353A">
              <w:rPr>
                <w:rFonts w:ascii="Arial" w:eastAsia="Times New Roman" w:hAnsi="Arial" w:cs="Arial"/>
                <w:sz w:val="20"/>
                <w:szCs w:val="20"/>
                <w:lang w:eastAsia="en-GB"/>
              </w:rPr>
              <w:t>rganisation is becoming aware of GSIM and recogni</w:t>
            </w:r>
            <w:r w:rsidR="00B4757B">
              <w:rPr>
                <w:rFonts w:ascii="Arial" w:eastAsia="Times New Roman" w:hAnsi="Arial" w:cs="Arial"/>
                <w:sz w:val="20"/>
                <w:szCs w:val="20"/>
                <w:lang w:eastAsia="en-GB"/>
              </w:rPr>
              <w:t>s</w:t>
            </w:r>
            <w:r w:rsidR="00243A17" w:rsidRPr="0000353A">
              <w:rPr>
                <w:rFonts w:ascii="Arial" w:eastAsia="Times New Roman" w:hAnsi="Arial" w:cs="Arial"/>
                <w:sz w:val="20"/>
                <w:szCs w:val="20"/>
                <w:lang w:eastAsia="en-GB"/>
              </w:rPr>
              <w:t xml:space="preserve">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B4757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r w:rsidR="00B4757B">
              <w:rPr>
                <w:rFonts w:ascii="Arial" w:eastAsia="Times New Roman" w:hAnsi="Arial" w:cs="Arial"/>
                <w:sz w:val="20"/>
                <w:szCs w:val="20"/>
                <w:lang w:eastAsia="en-GB"/>
              </w:rPr>
              <w:t>.</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B4757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w:t>
            </w:r>
            <w:r w:rsidR="004E55C2">
              <w:rPr>
                <w:rFonts w:ascii="Arial" w:eastAsia="Times New Roman" w:hAnsi="Arial" w:cs="Arial"/>
                <w:sz w:val="20"/>
                <w:szCs w:val="20"/>
                <w:lang w:eastAsia="en-GB"/>
              </w:rPr>
              <w:t>te-wide strategy to use GSIM</w:t>
            </w:r>
            <w:r w:rsidRPr="0000353A">
              <w:rPr>
                <w:rFonts w:ascii="Arial" w:eastAsia="Times New Roman" w:hAnsi="Arial" w:cs="Arial"/>
                <w:sz w:val="20"/>
                <w:szCs w:val="20"/>
                <w:lang w:eastAsia="en-GB"/>
              </w:rPr>
              <w:t xml:space="preserve"> </w:t>
            </w:r>
            <w:commentRangeStart w:id="23"/>
            <w:r w:rsidR="00B4757B">
              <w:rPr>
                <w:rFonts w:ascii="Arial" w:eastAsia="Times New Roman" w:hAnsi="Arial" w:cs="Arial"/>
                <w:sz w:val="20"/>
                <w:szCs w:val="20"/>
                <w:lang w:eastAsia="en-GB"/>
              </w:rPr>
              <w:t>is in place</w:t>
            </w:r>
            <w:commentRangeEnd w:id="23"/>
            <w:r w:rsidR="004E55C2">
              <w:rPr>
                <w:rStyle w:val="Rimandocommento"/>
              </w:rPr>
              <w:commentReference w:id="23"/>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has been fully adopted by the organisation to describe </w:t>
            </w:r>
            <w:r w:rsidR="00B4757B">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B4757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ed methods.</w:t>
            </w:r>
          </w:p>
          <w:p w:rsidR="00243A17" w:rsidRPr="0000353A" w:rsidRDefault="00243A17" w:rsidP="00B4757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ed methods.</w:t>
            </w:r>
          </w:p>
        </w:tc>
        <w:tc>
          <w:tcPr>
            <w:tcW w:w="2826" w:type="dxa"/>
            <w:shd w:val="clear" w:color="auto" w:fill="auto"/>
            <w:tcMar>
              <w:left w:w="23" w:type="dxa"/>
              <w:right w:w="23" w:type="dxa"/>
            </w:tcMar>
            <w:hideMark/>
          </w:tcPr>
          <w:p w:rsidR="00243A17" w:rsidRPr="0000353A" w:rsidRDefault="00243A17" w:rsidP="006B244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methods, but </w:t>
            </w:r>
            <w:commentRangeStart w:id="24"/>
            <w:r w:rsidRPr="0000353A">
              <w:rPr>
                <w:rFonts w:ascii="Arial" w:eastAsia="Times New Roman" w:hAnsi="Arial" w:cs="Arial"/>
                <w:sz w:val="20"/>
                <w:szCs w:val="20"/>
                <w:lang w:eastAsia="en-GB"/>
              </w:rPr>
              <w:t>practi</w:t>
            </w:r>
            <w:r w:rsidR="006B2443">
              <w:rPr>
                <w:rFonts w:ascii="Arial" w:eastAsia="Times New Roman" w:hAnsi="Arial" w:cs="Arial"/>
                <w:sz w:val="20"/>
                <w:szCs w:val="20"/>
                <w:lang w:eastAsia="en-GB"/>
              </w:rPr>
              <w:t>c</w:t>
            </w:r>
            <w:r w:rsidRPr="0000353A">
              <w:rPr>
                <w:rFonts w:ascii="Arial" w:eastAsia="Times New Roman" w:hAnsi="Arial" w:cs="Arial"/>
                <w:sz w:val="20"/>
                <w:szCs w:val="20"/>
                <w:lang w:eastAsia="en-GB"/>
              </w:rPr>
              <w:t>e</w:t>
            </w:r>
            <w:commentRangeEnd w:id="24"/>
            <w:r w:rsidR="004E55C2">
              <w:rPr>
                <w:rStyle w:val="Rimandocommento"/>
              </w:rPr>
              <w:commentReference w:id="24"/>
            </w:r>
            <w:r w:rsidRPr="0000353A">
              <w:rPr>
                <w:rFonts w:ascii="Arial" w:eastAsia="Times New Roman" w:hAnsi="Arial" w:cs="Arial"/>
                <w:sz w:val="20"/>
                <w:szCs w:val="20"/>
                <w:lang w:eastAsia="en-GB"/>
              </w:rPr>
              <w:t xml:space="preserv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methods </w:t>
            </w:r>
            <w:r w:rsidR="00B4757B">
              <w:rPr>
                <w:rFonts w:ascii="Arial" w:eastAsia="Times New Roman" w:hAnsi="Arial" w:cs="Arial"/>
                <w:sz w:val="20"/>
                <w:szCs w:val="20"/>
                <w:lang w:eastAsia="en-GB"/>
              </w:rPr>
              <w:t>is in place.</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B4757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w:t>
            </w:r>
            <w:r w:rsidR="00B4757B">
              <w:rPr>
                <w:rFonts w:ascii="Arial" w:eastAsia="Times New Roman" w:hAnsi="Arial" w:cs="Arial"/>
                <w:sz w:val="20"/>
                <w:szCs w:val="20"/>
                <w:lang w:eastAsia="en-GB"/>
              </w:rPr>
              <w:t>s</w:t>
            </w:r>
            <w:r w:rsidRPr="0000353A">
              <w:rPr>
                <w:rFonts w:ascii="Arial" w:eastAsia="Times New Roman" w:hAnsi="Arial" w:cs="Arial"/>
                <w:sz w:val="20"/>
                <w:szCs w:val="20"/>
                <w:lang w:eastAsia="en-GB"/>
              </w:rPr>
              <w:t>ed methods</w:t>
            </w:r>
            <w:r w:rsidR="00B4757B">
              <w:rPr>
                <w:rFonts w:ascii="Arial" w:eastAsia="Times New Roman" w:hAnsi="Arial" w:cs="Arial"/>
                <w:sz w:val="20"/>
                <w:szCs w:val="20"/>
                <w:lang w:eastAsia="en-GB"/>
              </w:rPr>
              <w:t xml:space="preserve"> is an important part of method</w:t>
            </w:r>
            <w:r w:rsidRPr="0000353A">
              <w:rPr>
                <w:rFonts w:ascii="Arial" w:eastAsia="Times New Roman" w:hAnsi="Arial" w:cs="Arial"/>
                <w:sz w:val="20"/>
                <w:szCs w:val="20"/>
                <w:lang w:eastAsia="en-GB"/>
              </w:rPr>
              <w:t xml:space="preserve"> management and delivers value</w:t>
            </w:r>
            <w:r w:rsidR="00B4757B">
              <w:rPr>
                <w:rFonts w:ascii="Arial" w:eastAsia="Times New Roman" w:hAnsi="Arial" w:cs="Arial"/>
                <w:sz w:val="20"/>
                <w:szCs w:val="20"/>
                <w:lang w:eastAsia="en-GB"/>
              </w:rPr>
              <w:t>.</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725F88" w:rsidP="00EB5DF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w:t>
            </w:r>
            <w:r w:rsidR="00EB5DF1">
              <w:rPr>
                <w:rFonts w:ascii="Arial" w:eastAsia="Times New Roman" w:hAnsi="Arial" w:cs="Arial"/>
                <w:sz w:val="20"/>
                <w:szCs w:val="20"/>
                <w:lang w:eastAsia="en-GB"/>
              </w:rPr>
              <w:t>s</w:t>
            </w:r>
            <w:r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rsidR="00725F88" w:rsidRPr="0000353A" w:rsidRDefault="00725F88" w:rsidP="00EB5DF1">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GSIM is recogni</w:t>
            </w:r>
            <w:r w:rsidR="00EB5DF1">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w:t>
            </w:r>
            <w:r w:rsidR="00EB5DF1">
              <w:rPr>
                <w:rFonts w:ascii="Arial" w:eastAsia="Times New Roman" w:hAnsi="Arial" w:cs="Arial"/>
                <w:sz w:val="20"/>
                <w:szCs w:val="20"/>
                <w:lang w:eastAsia="en-GB"/>
              </w:rPr>
              <w:t>s</w:t>
            </w:r>
            <w:r w:rsidRPr="0000353A">
              <w:rPr>
                <w:rFonts w:ascii="Arial" w:eastAsia="Times New Roman" w:hAnsi="Arial" w:cs="Arial"/>
                <w:sz w:val="20"/>
                <w:szCs w:val="20"/>
                <w:lang w:eastAsia="en-GB"/>
              </w:rPr>
              <w:t>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r w:rsidR="00EB5DF1" w:rsidRPr="0000353A">
              <w:rPr>
                <w:rFonts w:ascii="Arial" w:eastAsia="Times New Roman" w:hAnsi="Arial" w:cs="Arial"/>
                <w:sz w:val="20"/>
                <w:szCs w:val="20"/>
                <w:lang w:eastAsia="en-GB"/>
              </w:rPr>
              <w:t>data models</w:t>
            </w:r>
            <w:r w:rsidRPr="0000353A">
              <w:rPr>
                <w:rFonts w:ascii="Arial" w:eastAsia="Times New Roman" w:hAnsi="Arial" w:cs="Arial"/>
                <w:sz w:val="20"/>
                <w:szCs w:val="20"/>
                <w:lang w:eastAsia="en-GB"/>
              </w:rPr>
              <w:t xml:space="preserve"> or CSPA services are created and tested using GSIM as the conceptual model in </w:t>
            </w:r>
            <w:commentRangeStart w:id="25"/>
            <w:r w:rsidR="00CD6A23">
              <w:rPr>
                <w:rFonts w:ascii="Arial" w:eastAsia="Times New Roman" w:hAnsi="Arial" w:cs="Arial"/>
                <w:sz w:val="20"/>
                <w:szCs w:val="20"/>
                <w:lang w:eastAsia="en-GB"/>
              </w:rPr>
              <w:t xml:space="preserve">the </w:t>
            </w:r>
            <w:commentRangeEnd w:id="25"/>
            <w:r w:rsidR="00CD6A23">
              <w:rPr>
                <w:rStyle w:val="Rimandocommento"/>
              </w:rPr>
              <w:commentReference w:id="25"/>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r w:rsidR="00EB5DF1" w:rsidRPr="0000353A">
              <w:rPr>
                <w:rFonts w:ascii="Arial" w:eastAsia="Times New Roman" w:hAnsi="Arial" w:cs="Arial"/>
                <w:sz w:val="20"/>
                <w:szCs w:val="20"/>
                <w:lang w:eastAsia="en-GB"/>
              </w:rPr>
              <w:t>data models</w:t>
            </w:r>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CD6A2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commentRangeStart w:id="26"/>
            <w:r w:rsidR="00CD6A23">
              <w:rPr>
                <w:rFonts w:ascii="Arial" w:eastAsia="Times New Roman" w:hAnsi="Arial" w:cs="Arial"/>
                <w:sz w:val="20"/>
                <w:szCs w:val="20"/>
                <w:lang w:eastAsia="en-GB"/>
              </w:rPr>
              <w:t>The</w:t>
            </w:r>
            <w:commentRangeEnd w:id="26"/>
            <w:r w:rsidR="00CD6A23">
              <w:rPr>
                <w:rStyle w:val="Rimandocommento"/>
              </w:rPr>
              <w:commentReference w:id="26"/>
            </w:r>
            <w:r w:rsidR="00CD6A23">
              <w:rPr>
                <w:rFonts w:ascii="Arial" w:eastAsia="Times New Roman" w:hAnsi="Arial" w:cs="Arial"/>
                <w:sz w:val="20"/>
                <w:szCs w:val="20"/>
                <w:lang w:eastAsia="en-GB"/>
              </w:rPr>
              <w:t xml:space="preserve"> o</w:t>
            </w:r>
            <w:r w:rsidRPr="0000353A">
              <w:rPr>
                <w:rFonts w:ascii="Arial" w:eastAsia="Times New Roman" w:hAnsi="Arial" w:cs="Arial"/>
                <w:sz w:val="20"/>
                <w:szCs w:val="20"/>
                <w:lang w:eastAsia="en-GB"/>
              </w:rPr>
              <w:t>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27"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Titolo2"/>
      </w:pPr>
      <w:r>
        <w:lastRenderedPageBreak/>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Grigliatabella"/>
        <w:tblW w:w="10490" w:type="dxa"/>
        <w:tblInd w:w="108" w:type="dxa"/>
        <w:tblLayout w:type="fixed"/>
        <w:tblLook w:val="04A0" w:firstRow="1" w:lastRow="0" w:firstColumn="1" w:lastColumn="0" w:noHBand="0" w:noVBand="1"/>
      </w:tblPr>
      <w:tblGrid>
        <w:gridCol w:w="1418"/>
        <w:gridCol w:w="1843"/>
        <w:gridCol w:w="1842"/>
        <w:gridCol w:w="5387"/>
      </w:tblGrid>
      <w:tr w:rsidR="002D4C7D" w:rsidRPr="0000353A" w:rsidTr="0044419C">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843"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842"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387"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44419C" w:rsidRPr="0000353A" w:rsidTr="0044419C">
        <w:trPr>
          <w:trHeight w:val="1077"/>
        </w:trPr>
        <w:tc>
          <w:tcPr>
            <w:tcW w:w="1418" w:type="dxa"/>
          </w:tcPr>
          <w:p w:rsidR="0044419C" w:rsidRPr="0000353A" w:rsidRDefault="0044419C" w:rsidP="00793D20">
            <w:pPr>
              <w:rPr>
                <w:rFonts w:ascii="Arial" w:hAnsi="Arial" w:cs="Arial"/>
                <w:lang w:val="en-US"/>
              </w:rPr>
            </w:pPr>
            <w:r w:rsidRPr="0000353A">
              <w:rPr>
                <w:rFonts w:ascii="Arial" w:hAnsi="Arial" w:cs="Arial"/>
                <w:lang w:val="en-US"/>
              </w:rPr>
              <w:t>Business</w:t>
            </w:r>
          </w:p>
        </w:tc>
        <w:tc>
          <w:tcPr>
            <w:tcW w:w="1843" w:type="dxa"/>
          </w:tcPr>
          <w:p w:rsidR="0044419C" w:rsidRPr="00DB55D5" w:rsidRDefault="0044419C" w:rsidP="00D21742">
            <w:pPr>
              <w:rPr>
                <w:rFonts w:ascii="Arial" w:hAnsi="Arial" w:cs="Arial"/>
                <w:lang w:val="en-US"/>
              </w:rPr>
            </w:pPr>
            <w:r w:rsidRPr="00DB55D5">
              <w:rPr>
                <w:rFonts w:ascii="Arial" w:hAnsi="Arial" w:cs="Arial"/>
                <w:lang w:val="en-US"/>
              </w:rPr>
              <w:t xml:space="preserve">Early </w:t>
            </w:r>
          </w:p>
          <w:p w:rsidR="0044419C" w:rsidRPr="00DB55D5" w:rsidRDefault="0044419C" w:rsidP="00D21742">
            <w:pPr>
              <w:rPr>
                <w:rFonts w:ascii="Arial" w:hAnsi="Arial" w:cs="Arial"/>
                <w:lang w:val="en-US"/>
              </w:rPr>
            </w:pPr>
            <w:r w:rsidRPr="00DB55D5">
              <w:rPr>
                <w:rFonts w:ascii="Arial" w:hAnsi="Arial" w:cs="Arial"/>
                <w:lang w:val="en-US"/>
              </w:rPr>
              <w:t>implementation</w:t>
            </w:r>
          </w:p>
        </w:tc>
        <w:tc>
          <w:tcPr>
            <w:tcW w:w="1842" w:type="dxa"/>
          </w:tcPr>
          <w:p w:rsidR="0044419C" w:rsidRPr="00DB55D5" w:rsidRDefault="0044419C" w:rsidP="00D21742">
            <w:pPr>
              <w:rPr>
                <w:rFonts w:ascii="Arial" w:hAnsi="Arial" w:cs="Arial"/>
                <w:lang w:val="en-US"/>
              </w:rPr>
            </w:pPr>
            <w:r w:rsidRPr="00DB55D5">
              <w:rPr>
                <w:rFonts w:ascii="Arial" w:hAnsi="Arial" w:cs="Arial"/>
                <w:lang w:val="en-US"/>
              </w:rPr>
              <w:t>Mature implementation</w:t>
            </w:r>
          </w:p>
        </w:tc>
        <w:tc>
          <w:tcPr>
            <w:tcW w:w="5387" w:type="dxa"/>
          </w:tcPr>
          <w:p w:rsidR="0044419C" w:rsidRPr="00595FA1" w:rsidRDefault="0044419C" w:rsidP="00595FA1">
            <w:pPr>
              <w:pStyle w:val="Paragrafoelenco"/>
              <w:numPr>
                <w:ilvl w:val="0"/>
                <w:numId w:val="8"/>
              </w:numPr>
              <w:rPr>
                <w:rFonts w:ascii="Arial" w:hAnsi="Arial" w:cs="Arial"/>
                <w:lang w:val="en-GB"/>
              </w:rPr>
            </w:pPr>
            <w:r w:rsidRPr="00595FA1">
              <w:rPr>
                <w:rFonts w:ascii="Arial" w:hAnsi="Arial" w:cs="Arial"/>
                <w:lang w:val="en-GB"/>
              </w:rPr>
              <w:t>Adopt GSIM and GSBPM into the organisation governance.</w:t>
            </w:r>
          </w:p>
        </w:tc>
      </w:tr>
      <w:tr w:rsidR="0044419C" w:rsidRPr="0000353A" w:rsidTr="0044419C">
        <w:trPr>
          <w:trHeight w:val="1077"/>
        </w:trPr>
        <w:tc>
          <w:tcPr>
            <w:tcW w:w="1418" w:type="dxa"/>
          </w:tcPr>
          <w:p w:rsidR="0044419C" w:rsidRPr="0000353A" w:rsidRDefault="0044419C" w:rsidP="00793D20">
            <w:pPr>
              <w:rPr>
                <w:rFonts w:ascii="Arial" w:hAnsi="Arial" w:cs="Arial"/>
                <w:lang w:val="en-US"/>
              </w:rPr>
            </w:pPr>
            <w:r w:rsidRPr="0000353A">
              <w:rPr>
                <w:rFonts w:ascii="Arial" w:hAnsi="Arial" w:cs="Arial"/>
                <w:lang w:val="en-US"/>
              </w:rPr>
              <w:t>Methods</w:t>
            </w:r>
          </w:p>
        </w:tc>
        <w:tc>
          <w:tcPr>
            <w:tcW w:w="1843" w:type="dxa"/>
          </w:tcPr>
          <w:p w:rsidR="0044419C" w:rsidRPr="00DB55D5" w:rsidRDefault="0044419C" w:rsidP="00D21742">
            <w:pPr>
              <w:rPr>
                <w:rFonts w:ascii="Arial" w:hAnsi="Arial" w:cs="Arial"/>
                <w:lang w:val="en-US"/>
              </w:rPr>
            </w:pPr>
            <w:r w:rsidRPr="00DB55D5">
              <w:rPr>
                <w:rFonts w:ascii="Arial" w:hAnsi="Arial" w:cs="Arial"/>
                <w:lang w:val="en-US"/>
              </w:rPr>
              <w:t>Initial implementation</w:t>
            </w:r>
          </w:p>
        </w:tc>
        <w:tc>
          <w:tcPr>
            <w:tcW w:w="1842" w:type="dxa"/>
          </w:tcPr>
          <w:p w:rsidR="0044419C" w:rsidRPr="00DB55D5" w:rsidRDefault="0044419C" w:rsidP="00D21742">
            <w:pPr>
              <w:rPr>
                <w:rFonts w:ascii="Arial" w:hAnsi="Arial" w:cs="Arial"/>
                <w:lang w:val="en-US"/>
              </w:rPr>
            </w:pPr>
            <w:r w:rsidRPr="00DB55D5">
              <w:rPr>
                <w:rFonts w:ascii="Arial" w:hAnsi="Arial" w:cs="Arial"/>
                <w:lang w:val="en-US"/>
              </w:rPr>
              <w:t>Mature implementation</w:t>
            </w:r>
          </w:p>
        </w:tc>
        <w:tc>
          <w:tcPr>
            <w:tcW w:w="5387" w:type="dxa"/>
          </w:tcPr>
          <w:p w:rsidR="00595FA1" w:rsidRDefault="0044419C" w:rsidP="00595FA1">
            <w:pPr>
              <w:pStyle w:val="Paragrafoelenco"/>
              <w:numPr>
                <w:ilvl w:val="0"/>
                <w:numId w:val="9"/>
              </w:numPr>
              <w:rPr>
                <w:rFonts w:ascii="Arial" w:hAnsi="Arial" w:cs="Arial"/>
                <w:lang w:val="en-GB"/>
              </w:rPr>
            </w:pPr>
            <w:r w:rsidRPr="00595FA1">
              <w:rPr>
                <w:rFonts w:ascii="Arial" w:hAnsi="Arial" w:cs="Arial"/>
                <w:lang w:val="en-GB"/>
              </w:rPr>
              <w:t>Develop skills to manage GSIM specifications for the design, collection and dissemination process.</w:t>
            </w:r>
          </w:p>
          <w:p w:rsidR="00595FA1" w:rsidRDefault="00595FA1" w:rsidP="00595FA1">
            <w:pPr>
              <w:pStyle w:val="Paragrafoelenco"/>
              <w:rPr>
                <w:rFonts w:ascii="Arial" w:hAnsi="Arial" w:cs="Arial"/>
                <w:lang w:val="en-GB"/>
              </w:rPr>
            </w:pPr>
          </w:p>
          <w:p w:rsidR="0044419C" w:rsidRPr="00DB55D5" w:rsidRDefault="0044419C" w:rsidP="00595FA1">
            <w:pPr>
              <w:pStyle w:val="Paragrafoelenco"/>
              <w:numPr>
                <w:ilvl w:val="0"/>
                <w:numId w:val="9"/>
              </w:numPr>
              <w:rPr>
                <w:rFonts w:ascii="Arial" w:hAnsi="Arial" w:cs="Arial"/>
                <w:lang w:val="en-GB"/>
              </w:rPr>
            </w:pPr>
            <w:r w:rsidRPr="00DB55D5">
              <w:rPr>
                <w:rFonts w:ascii="Arial" w:hAnsi="Arial" w:cs="Arial"/>
                <w:lang w:val="en-GB"/>
              </w:rPr>
              <w:t>Focus on a wide strategy to use GSIM within all statistical processes.</w:t>
            </w:r>
          </w:p>
        </w:tc>
      </w:tr>
      <w:tr w:rsidR="0044419C" w:rsidRPr="0000353A" w:rsidTr="0044419C">
        <w:trPr>
          <w:trHeight w:val="1077"/>
        </w:trPr>
        <w:tc>
          <w:tcPr>
            <w:tcW w:w="1418" w:type="dxa"/>
          </w:tcPr>
          <w:p w:rsidR="0044419C" w:rsidRPr="0000353A" w:rsidRDefault="0044419C" w:rsidP="00793D20">
            <w:pPr>
              <w:rPr>
                <w:rFonts w:ascii="Arial" w:hAnsi="Arial" w:cs="Arial"/>
                <w:lang w:val="en-US"/>
              </w:rPr>
            </w:pPr>
            <w:r w:rsidRPr="0000353A">
              <w:rPr>
                <w:rFonts w:ascii="Arial" w:hAnsi="Arial" w:cs="Arial"/>
                <w:lang w:val="en-US"/>
              </w:rPr>
              <w:t>Information</w:t>
            </w:r>
          </w:p>
        </w:tc>
        <w:tc>
          <w:tcPr>
            <w:tcW w:w="1843" w:type="dxa"/>
          </w:tcPr>
          <w:p w:rsidR="0044419C" w:rsidRPr="00DB55D5" w:rsidRDefault="0044419C" w:rsidP="00D21742">
            <w:pPr>
              <w:rPr>
                <w:rFonts w:ascii="Arial" w:hAnsi="Arial" w:cs="Arial"/>
                <w:lang w:val="en-US"/>
              </w:rPr>
            </w:pPr>
            <w:r w:rsidRPr="00DB55D5">
              <w:rPr>
                <w:rFonts w:ascii="Arial" w:hAnsi="Arial" w:cs="Arial"/>
                <w:lang w:val="en-US"/>
              </w:rPr>
              <w:t xml:space="preserve">Early </w:t>
            </w:r>
          </w:p>
          <w:p w:rsidR="0044419C" w:rsidRPr="00DB55D5" w:rsidRDefault="0044419C" w:rsidP="00D21742">
            <w:pPr>
              <w:rPr>
                <w:rFonts w:ascii="Arial" w:hAnsi="Arial" w:cs="Arial"/>
                <w:lang w:val="en-US"/>
              </w:rPr>
            </w:pPr>
            <w:r w:rsidRPr="00DB55D5">
              <w:rPr>
                <w:rFonts w:ascii="Arial" w:hAnsi="Arial" w:cs="Arial"/>
                <w:lang w:val="en-US"/>
              </w:rPr>
              <w:t>implementation</w:t>
            </w:r>
          </w:p>
        </w:tc>
        <w:tc>
          <w:tcPr>
            <w:tcW w:w="1842" w:type="dxa"/>
          </w:tcPr>
          <w:p w:rsidR="0044419C" w:rsidRPr="00DB55D5" w:rsidRDefault="0044419C" w:rsidP="00D21742">
            <w:pPr>
              <w:rPr>
                <w:rFonts w:ascii="Arial" w:hAnsi="Arial" w:cs="Arial"/>
                <w:lang w:val="en-US"/>
              </w:rPr>
            </w:pPr>
            <w:r w:rsidRPr="00DB55D5">
              <w:rPr>
                <w:rFonts w:ascii="Arial" w:hAnsi="Arial" w:cs="Arial"/>
                <w:lang w:val="en-US"/>
              </w:rPr>
              <w:t>Corporate implementation</w:t>
            </w:r>
          </w:p>
        </w:tc>
        <w:tc>
          <w:tcPr>
            <w:tcW w:w="5387" w:type="dxa"/>
          </w:tcPr>
          <w:p w:rsidR="00595FA1" w:rsidRDefault="0044419C" w:rsidP="00D21742">
            <w:pPr>
              <w:pStyle w:val="Paragrafoelenco"/>
              <w:numPr>
                <w:ilvl w:val="0"/>
                <w:numId w:val="10"/>
              </w:numPr>
              <w:rPr>
                <w:rFonts w:ascii="Arial" w:hAnsi="Arial" w:cs="Arial"/>
                <w:lang w:val="en-GB"/>
              </w:rPr>
            </w:pPr>
            <w:r w:rsidRPr="00595FA1">
              <w:rPr>
                <w:rFonts w:ascii="Arial" w:hAnsi="Arial" w:cs="Arial"/>
                <w:lang w:val="en-GB"/>
              </w:rPr>
              <w:t>Adopt GSIM to describe information assets.</w:t>
            </w:r>
          </w:p>
          <w:p w:rsidR="00595FA1" w:rsidRDefault="00595FA1" w:rsidP="00595FA1">
            <w:pPr>
              <w:pStyle w:val="Paragrafoelenco"/>
              <w:rPr>
                <w:rFonts w:ascii="Arial" w:hAnsi="Arial" w:cs="Arial"/>
                <w:lang w:val="en-GB"/>
              </w:rPr>
            </w:pPr>
          </w:p>
          <w:p w:rsidR="0044419C" w:rsidRPr="00595FA1" w:rsidRDefault="0044419C" w:rsidP="00D21742">
            <w:pPr>
              <w:pStyle w:val="Paragrafoelenco"/>
              <w:numPr>
                <w:ilvl w:val="0"/>
                <w:numId w:val="10"/>
              </w:numPr>
              <w:rPr>
                <w:rFonts w:ascii="Arial" w:hAnsi="Arial" w:cs="Arial"/>
                <w:lang w:val="en-GB"/>
              </w:rPr>
            </w:pPr>
            <w:r w:rsidRPr="00595FA1">
              <w:rPr>
                <w:rFonts w:ascii="Arial" w:hAnsi="Arial" w:cs="Arial"/>
                <w:lang w:val="en-GB"/>
              </w:rPr>
              <w:t>Share and use repositories of instances of GSIM information objects built up to now.</w:t>
            </w:r>
          </w:p>
          <w:p w:rsidR="0044419C" w:rsidRPr="00DB55D5" w:rsidRDefault="0044419C" w:rsidP="00D21742">
            <w:pPr>
              <w:rPr>
                <w:rFonts w:ascii="Arial" w:hAnsi="Arial" w:cs="Arial"/>
                <w:lang w:val="en-GB"/>
              </w:rPr>
            </w:pPr>
          </w:p>
        </w:tc>
      </w:tr>
      <w:tr w:rsidR="0044419C" w:rsidRPr="0044419C" w:rsidTr="0044419C">
        <w:trPr>
          <w:trHeight w:val="1077"/>
        </w:trPr>
        <w:tc>
          <w:tcPr>
            <w:tcW w:w="1418" w:type="dxa"/>
          </w:tcPr>
          <w:p w:rsidR="0044419C" w:rsidRPr="0000353A" w:rsidRDefault="0044419C" w:rsidP="00793D20">
            <w:pPr>
              <w:rPr>
                <w:rFonts w:ascii="Arial" w:hAnsi="Arial" w:cs="Arial"/>
                <w:lang w:val="en-US"/>
              </w:rPr>
            </w:pPr>
            <w:r w:rsidRPr="0000353A">
              <w:rPr>
                <w:rFonts w:ascii="Arial" w:hAnsi="Arial" w:cs="Arial"/>
                <w:lang w:val="en-US"/>
              </w:rPr>
              <w:t>Applications</w:t>
            </w:r>
          </w:p>
        </w:tc>
        <w:tc>
          <w:tcPr>
            <w:tcW w:w="1843" w:type="dxa"/>
          </w:tcPr>
          <w:p w:rsidR="0044419C" w:rsidRPr="00DB55D5" w:rsidRDefault="0044419C" w:rsidP="00D21742">
            <w:pPr>
              <w:rPr>
                <w:rFonts w:ascii="Arial" w:hAnsi="Arial" w:cs="Arial"/>
                <w:lang w:val="en-US"/>
              </w:rPr>
            </w:pPr>
            <w:r w:rsidRPr="00DB55D5">
              <w:rPr>
                <w:rFonts w:ascii="Arial" w:hAnsi="Arial" w:cs="Arial"/>
                <w:lang w:val="en-US"/>
              </w:rPr>
              <w:t>Pre</w:t>
            </w:r>
          </w:p>
          <w:p w:rsidR="0044419C" w:rsidRPr="00DB55D5" w:rsidRDefault="0044419C" w:rsidP="00D21742">
            <w:pPr>
              <w:rPr>
                <w:rFonts w:ascii="Arial" w:hAnsi="Arial" w:cs="Arial"/>
                <w:lang w:val="en-US"/>
              </w:rPr>
            </w:pPr>
            <w:r w:rsidRPr="00DB55D5">
              <w:rPr>
                <w:rFonts w:ascii="Arial" w:hAnsi="Arial" w:cs="Arial"/>
                <w:lang w:val="en-US"/>
              </w:rPr>
              <w:t>Implementation</w:t>
            </w:r>
          </w:p>
          <w:p w:rsidR="0044419C" w:rsidRPr="00DB55D5" w:rsidRDefault="0044419C" w:rsidP="00D21742">
            <w:pPr>
              <w:rPr>
                <w:rFonts w:ascii="Arial" w:hAnsi="Arial" w:cs="Arial"/>
                <w:lang w:val="en-US"/>
              </w:rPr>
            </w:pPr>
          </w:p>
          <w:p w:rsidR="0044419C" w:rsidRPr="00DB55D5" w:rsidRDefault="0044419C" w:rsidP="00D21742">
            <w:pPr>
              <w:rPr>
                <w:rFonts w:ascii="Arial" w:hAnsi="Arial" w:cs="Arial"/>
                <w:lang w:val="en-US"/>
              </w:rPr>
            </w:pPr>
          </w:p>
        </w:tc>
        <w:tc>
          <w:tcPr>
            <w:tcW w:w="1842" w:type="dxa"/>
          </w:tcPr>
          <w:p w:rsidR="0044419C" w:rsidRPr="00DB55D5" w:rsidRDefault="00DB55D5" w:rsidP="00D21742">
            <w:pPr>
              <w:rPr>
                <w:rFonts w:ascii="Arial" w:hAnsi="Arial" w:cs="Arial"/>
                <w:lang w:val="en-US"/>
              </w:rPr>
            </w:pPr>
            <w:r w:rsidRPr="00DB55D5">
              <w:rPr>
                <w:rFonts w:ascii="Arial" w:hAnsi="Arial" w:cs="Arial"/>
                <w:lang w:val="en-US"/>
              </w:rPr>
              <w:t>Corporate I</w:t>
            </w:r>
            <w:r w:rsidR="0044419C" w:rsidRPr="00DB55D5">
              <w:rPr>
                <w:rFonts w:ascii="Arial" w:hAnsi="Arial" w:cs="Arial"/>
                <w:lang w:val="en-US"/>
              </w:rPr>
              <w:t>mplementation</w:t>
            </w:r>
          </w:p>
        </w:tc>
        <w:tc>
          <w:tcPr>
            <w:tcW w:w="5387" w:type="dxa"/>
          </w:tcPr>
          <w:p w:rsidR="00595FA1" w:rsidRDefault="0044419C" w:rsidP="00D21742">
            <w:pPr>
              <w:pStyle w:val="Paragrafoelenco"/>
              <w:numPr>
                <w:ilvl w:val="0"/>
                <w:numId w:val="11"/>
              </w:numPr>
              <w:rPr>
                <w:rFonts w:ascii="Arial" w:hAnsi="Arial" w:cs="Arial"/>
                <w:lang w:val="en-GB"/>
              </w:rPr>
            </w:pPr>
            <w:r w:rsidRPr="00595FA1">
              <w:rPr>
                <w:rFonts w:ascii="Arial" w:hAnsi="Arial" w:cs="Arial"/>
                <w:lang w:val="en-GB"/>
              </w:rPr>
              <w:t>Design physical data models of CSPA services using GSIM concepts.</w:t>
            </w:r>
          </w:p>
          <w:p w:rsidR="00595FA1" w:rsidRDefault="00595FA1" w:rsidP="00595FA1">
            <w:pPr>
              <w:pStyle w:val="Paragrafoelenco"/>
              <w:rPr>
                <w:rFonts w:ascii="Arial" w:hAnsi="Arial" w:cs="Arial"/>
                <w:lang w:val="en-GB"/>
              </w:rPr>
            </w:pPr>
          </w:p>
          <w:p w:rsidR="00595FA1" w:rsidRDefault="0044419C" w:rsidP="00595FA1">
            <w:pPr>
              <w:pStyle w:val="Paragrafoelenco"/>
              <w:numPr>
                <w:ilvl w:val="0"/>
                <w:numId w:val="11"/>
              </w:numPr>
              <w:rPr>
                <w:rFonts w:ascii="Arial" w:hAnsi="Arial" w:cs="Arial"/>
                <w:lang w:val="en-GB"/>
              </w:rPr>
            </w:pPr>
            <w:r w:rsidRPr="00595FA1">
              <w:rPr>
                <w:rFonts w:ascii="Arial" w:hAnsi="Arial" w:cs="Arial"/>
                <w:lang w:val="en-GB"/>
              </w:rPr>
              <w:t>Describe input and output objects of the services as GSIM information objects according to GSBPM processes.</w:t>
            </w:r>
          </w:p>
          <w:p w:rsidR="00595FA1" w:rsidRPr="00595FA1" w:rsidRDefault="00595FA1" w:rsidP="00595FA1">
            <w:pPr>
              <w:pStyle w:val="Paragrafoelenco"/>
              <w:rPr>
                <w:rFonts w:ascii="Arial" w:hAnsi="Arial" w:cs="Arial"/>
                <w:lang w:val="en-GB"/>
              </w:rPr>
            </w:pPr>
          </w:p>
          <w:p w:rsidR="0044419C" w:rsidRPr="00DB55D5" w:rsidRDefault="0044419C" w:rsidP="00595FA1">
            <w:pPr>
              <w:pStyle w:val="Paragrafoelenco"/>
              <w:numPr>
                <w:ilvl w:val="0"/>
                <w:numId w:val="11"/>
              </w:numPr>
              <w:rPr>
                <w:rFonts w:ascii="Arial" w:hAnsi="Arial" w:cs="Arial"/>
                <w:lang w:val="en-GB"/>
              </w:rPr>
            </w:pPr>
            <w:r w:rsidRPr="00DB55D5">
              <w:rPr>
                <w:rFonts w:ascii="Arial" w:hAnsi="Arial" w:cs="Arial"/>
                <w:lang w:val="en-GB"/>
              </w:rPr>
              <w:t>P</w:t>
            </w:r>
            <w:r w:rsidR="00DB55D5">
              <w:rPr>
                <w:rFonts w:ascii="Arial" w:hAnsi="Arial" w:cs="Arial"/>
                <w:lang w:val="en-GB"/>
              </w:rPr>
              <w:t>erform a whole platform of CSPA-</w:t>
            </w:r>
            <w:r w:rsidRPr="00DB55D5">
              <w:rPr>
                <w:rFonts w:ascii="Arial" w:hAnsi="Arial" w:cs="Arial"/>
                <w:lang w:val="en-GB"/>
              </w:rPr>
              <w:t>compliant application for all statistical domains described in terms of GSIM information objects.</w:t>
            </w:r>
          </w:p>
        </w:tc>
      </w:tr>
    </w:tbl>
    <w:p w:rsidR="002D4C7D" w:rsidRPr="0044419C" w:rsidRDefault="002D4C7D" w:rsidP="0044419C">
      <w:pPr>
        <w:spacing w:after="0" w:line="240" w:lineRule="auto"/>
        <w:rPr>
          <w:rFonts w:ascii="Arial" w:hAnsi="Arial" w:cs="Arial"/>
          <w:lang w:val="en-US"/>
        </w:rPr>
      </w:pPr>
    </w:p>
    <w:p w:rsidR="00D96605" w:rsidRPr="00D96605" w:rsidRDefault="00D96605" w:rsidP="002E0020">
      <w:pPr>
        <w:spacing w:after="0" w:line="240" w:lineRule="auto"/>
        <w:rPr>
          <w:rFonts w:ascii="Arial" w:hAnsi="Arial" w:cs="Arial"/>
        </w:rPr>
      </w:pPr>
    </w:p>
    <w:p w:rsidR="00171825" w:rsidRPr="00840561" w:rsidRDefault="00171825" w:rsidP="002E0020">
      <w:pPr>
        <w:spacing w:after="0" w:line="240" w:lineRule="auto"/>
        <w:rPr>
          <w:b/>
          <w:lang w:val="en-US"/>
        </w:rPr>
      </w:pPr>
      <w:r w:rsidRPr="00840561">
        <w:rPr>
          <w:b/>
          <w:lang w:val="en-US"/>
        </w:rPr>
        <w:t>For Testers</w:t>
      </w:r>
    </w:p>
    <w:p w:rsidR="00171825" w:rsidRDefault="00171825" w:rsidP="002E0020">
      <w:pPr>
        <w:spacing w:after="0" w:line="240" w:lineRule="auto"/>
        <w:rPr>
          <w:b/>
        </w:rPr>
      </w:pPr>
      <w:r>
        <w:rPr>
          <w:b/>
        </w:rPr>
        <w:t>Were there any self-assessment criteria that were particularly difficult to understand?</w:t>
      </w:r>
    </w:p>
    <w:p w:rsidR="00433E7A" w:rsidRPr="00433E7A" w:rsidRDefault="00433E7A" w:rsidP="002E0020">
      <w:pPr>
        <w:spacing w:after="0" w:line="240" w:lineRule="auto"/>
        <w:ind w:firstLine="720"/>
      </w:pPr>
      <w:r w:rsidRPr="00433E7A">
        <w:t>No.</w:t>
      </w:r>
    </w:p>
    <w:p w:rsidR="00171825" w:rsidRDefault="00171825" w:rsidP="002E0020">
      <w:pPr>
        <w:spacing w:after="0" w:line="240" w:lineRule="auto"/>
        <w:ind w:firstLine="720"/>
        <w:rPr>
          <w:b/>
        </w:rPr>
      </w:pPr>
      <w:r>
        <w:rPr>
          <w:b/>
        </w:rPr>
        <w:t>If yes, please provide the Dimension and Level for those self-assessment criteria:</w:t>
      </w:r>
    </w:p>
    <w:p w:rsidR="00171825" w:rsidRDefault="00171825" w:rsidP="002E0020">
      <w:pPr>
        <w:spacing w:after="0" w:line="240" w:lineRule="auto"/>
        <w:ind w:firstLine="720"/>
        <w:rPr>
          <w:b/>
        </w:rPr>
      </w:pPr>
    </w:p>
    <w:p w:rsidR="00171825" w:rsidRDefault="00171825" w:rsidP="002E0020">
      <w:pPr>
        <w:spacing w:after="0" w:line="240" w:lineRule="auto"/>
        <w:ind w:firstLine="720"/>
        <w:rPr>
          <w:b/>
        </w:rPr>
      </w:pPr>
    </w:p>
    <w:p w:rsidR="00171825" w:rsidRDefault="00171825" w:rsidP="002E0020">
      <w:pPr>
        <w:spacing w:after="0" w:line="240" w:lineRule="auto"/>
        <w:rPr>
          <w:b/>
        </w:rPr>
      </w:pPr>
      <w:r>
        <w:rPr>
          <w:b/>
        </w:rPr>
        <w:t>Were the Levels sufficiently distinct per Dimension?</w:t>
      </w:r>
    </w:p>
    <w:p w:rsidR="00433E7A" w:rsidRPr="00433E7A" w:rsidRDefault="00433E7A" w:rsidP="00433E7A">
      <w:pPr>
        <w:spacing w:after="0" w:line="240" w:lineRule="auto"/>
        <w:ind w:firstLine="720"/>
      </w:pPr>
      <w:r w:rsidRPr="00433E7A">
        <w:t>Yes.</w:t>
      </w:r>
    </w:p>
    <w:p w:rsidR="00171825" w:rsidRDefault="00171825" w:rsidP="002E0020">
      <w:pPr>
        <w:spacing w:after="0" w:line="240" w:lineRule="auto"/>
        <w:rPr>
          <w:b/>
        </w:rPr>
      </w:pPr>
      <w:r>
        <w:rPr>
          <w:b/>
        </w:rPr>
        <w:tab/>
        <w:t>If not, please provide the Dimension(s) and Level(s) where you experienced difficulties</w:t>
      </w:r>
    </w:p>
    <w:p w:rsidR="00171825" w:rsidRDefault="00171825" w:rsidP="002E0020">
      <w:pPr>
        <w:spacing w:after="0" w:line="240" w:lineRule="auto"/>
        <w:rPr>
          <w:b/>
        </w:rPr>
      </w:pPr>
    </w:p>
    <w:p w:rsidR="00171825" w:rsidRDefault="00171825" w:rsidP="002E0020">
      <w:pPr>
        <w:spacing w:after="0" w:line="240" w:lineRule="auto"/>
        <w:rPr>
          <w:b/>
        </w:rPr>
      </w:pPr>
      <w:r>
        <w:rPr>
          <w:b/>
        </w:rPr>
        <w:t>Do you think we should have had a Technology Dimension for GSIM?</w:t>
      </w:r>
    </w:p>
    <w:p w:rsidR="00171825" w:rsidRDefault="00E92006" w:rsidP="00E92006">
      <w:pPr>
        <w:spacing w:after="0" w:line="240" w:lineRule="auto"/>
        <w:ind w:firstLine="720"/>
        <w:rPr>
          <w:b/>
        </w:rPr>
      </w:pPr>
      <w:r w:rsidRPr="007246A6">
        <w:t xml:space="preserve">No because GSIM is </w:t>
      </w:r>
      <w:r>
        <w:t xml:space="preserve">a </w:t>
      </w:r>
      <w:r w:rsidRPr="007246A6">
        <w:t>descriptive standard.</w:t>
      </w:r>
    </w:p>
    <w:p w:rsidR="00171825" w:rsidRDefault="00171825" w:rsidP="00171825">
      <w:pPr>
        <w:ind w:firstLine="720"/>
        <w:rPr>
          <w:b/>
        </w:rPr>
      </w:pPr>
    </w:p>
    <w:p w:rsidR="00171825" w:rsidRPr="00171825" w:rsidRDefault="00171825" w:rsidP="00171825">
      <w:pPr>
        <w:rPr>
          <w:ins w:id="28"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Titolo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6B66E9">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Each area designs and develops its own solutions. Budget and staff is </w:t>
            </w:r>
            <w:commentRangeStart w:id="29"/>
            <w:r w:rsidR="004E55C2">
              <w:rPr>
                <w:rFonts w:ascii="Arial" w:eastAsia="Times New Roman" w:hAnsi="Arial" w:cs="Arial"/>
                <w:sz w:val="20"/>
                <w:szCs w:val="20"/>
                <w:lang w:eastAsia="en-GB"/>
              </w:rPr>
              <w:t>al</w:t>
            </w:r>
            <w:r w:rsidRPr="0000353A">
              <w:rPr>
                <w:rFonts w:ascii="Arial" w:eastAsia="Times New Roman" w:hAnsi="Arial" w:cs="Arial"/>
                <w:sz w:val="20"/>
                <w:szCs w:val="20"/>
                <w:lang w:eastAsia="en-GB"/>
              </w:rPr>
              <w:t>locate</w:t>
            </w:r>
            <w:commentRangeEnd w:id="29"/>
            <w:r w:rsidR="004E55C2">
              <w:rPr>
                <w:rStyle w:val="Rimandocommento"/>
              </w:rPr>
              <w:commentReference w:id="29"/>
            </w:r>
            <w:r w:rsidRPr="0000353A">
              <w:rPr>
                <w:rFonts w:ascii="Arial" w:eastAsia="Times New Roman" w:hAnsi="Arial" w:cs="Arial"/>
                <w:sz w:val="20"/>
                <w:szCs w:val="20"/>
                <w:lang w:eastAsia="en-GB"/>
              </w:rPr>
              <w:t>d at each area. </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w:t>
            </w:r>
            <w:commentRangeStart w:id="30"/>
            <w:r w:rsidR="008F521F">
              <w:rPr>
                <w:rFonts w:ascii="Arial" w:eastAsia="Times New Roman" w:hAnsi="Arial" w:cs="Arial"/>
                <w:sz w:val="20"/>
                <w:szCs w:val="20"/>
                <w:lang w:eastAsia="en-GB"/>
              </w:rPr>
              <w:t xml:space="preserve">there is an attempt to </w:t>
            </w:r>
            <w:r w:rsidRPr="0000353A">
              <w:rPr>
                <w:rFonts w:ascii="Arial" w:eastAsia="Times New Roman" w:hAnsi="Arial" w:cs="Arial"/>
                <w:sz w:val="20"/>
                <w:szCs w:val="20"/>
                <w:lang w:eastAsia="en-GB"/>
              </w:rPr>
              <w:t xml:space="preserve">try </w:t>
            </w:r>
            <w:r w:rsidR="008F521F">
              <w:rPr>
                <w:rFonts w:ascii="Arial" w:eastAsia="Times New Roman" w:hAnsi="Arial" w:cs="Arial"/>
                <w:sz w:val="20"/>
                <w:szCs w:val="20"/>
                <w:lang w:eastAsia="en-GB"/>
              </w:rPr>
              <w:t>and</w:t>
            </w:r>
            <w:r w:rsidRPr="0000353A">
              <w:rPr>
                <w:rFonts w:ascii="Arial" w:eastAsia="Times New Roman" w:hAnsi="Arial" w:cs="Arial"/>
                <w:sz w:val="20"/>
                <w:szCs w:val="20"/>
                <w:lang w:eastAsia="en-GB"/>
              </w:rPr>
              <w:t xml:space="preserve"> make them modular </w:t>
            </w:r>
            <w:commentRangeEnd w:id="30"/>
            <w:r w:rsidR="008F521F">
              <w:rPr>
                <w:rStyle w:val="Rimandocommento"/>
              </w:rPr>
              <w:commentReference w:id="30"/>
            </w:r>
            <w:r w:rsidRPr="0000353A">
              <w:rPr>
                <w:rFonts w:ascii="Arial" w:eastAsia="Times New Roman" w:hAnsi="Arial" w:cs="Arial"/>
                <w:sz w:val="20"/>
                <w:szCs w:val="20"/>
                <w:lang w:eastAsia="en-GB"/>
              </w:rPr>
              <w:t xml:space="preserve">and share the code. </w:t>
            </w:r>
          </w:p>
          <w:p w:rsidR="00243A17" w:rsidRPr="0000353A" w:rsidRDefault="00243A17" w:rsidP="00D1058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w:t>
            </w:r>
            <w:commentRangeStart w:id="31"/>
            <w:r w:rsidR="004E55C2">
              <w:rPr>
                <w:rFonts w:ascii="Arial" w:eastAsia="Times New Roman" w:hAnsi="Arial" w:cs="Arial"/>
                <w:sz w:val="20"/>
                <w:szCs w:val="20"/>
                <w:lang w:eastAsia="en-GB"/>
              </w:rPr>
              <w:t>al</w:t>
            </w:r>
            <w:r w:rsidRPr="0000353A">
              <w:rPr>
                <w:rFonts w:ascii="Arial" w:eastAsia="Times New Roman" w:hAnsi="Arial" w:cs="Arial"/>
                <w:sz w:val="20"/>
                <w:szCs w:val="20"/>
                <w:lang w:eastAsia="en-GB"/>
              </w:rPr>
              <w:t>located</w:t>
            </w:r>
            <w:commentRangeEnd w:id="31"/>
            <w:r w:rsidR="004E55C2">
              <w:rPr>
                <w:rStyle w:val="Rimandocommento"/>
              </w:rPr>
              <w:commentReference w:id="31"/>
            </w:r>
            <w:r w:rsidRPr="0000353A">
              <w:rPr>
                <w:rFonts w:ascii="Arial" w:eastAsia="Times New Roman" w:hAnsi="Arial" w:cs="Arial"/>
                <w:sz w:val="20"/>
                <w:szCs w:val="20"/>
                <w:lang w:eastAsia="en-GB"/>
              </w:rPr>
              <w:t xml:space="preserve"> at each area but central coordination creating some general guidelines </w:t>
            </w:r>
            <w:r w:rsidR="00D1058A">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rsidR="00364771" w:rsidRDefault="004A4A89" w:rsidP="00171825">
            <w:pPr>
              <w:spacing w:after="120" w:line="240" w:lineRule="auto"/>
              <w:rPr>
                <w:rFonts w:ascii="Arial" w:eastAsia="Times New Roman" w:hAnsi="Arial" w:cs="Arial"/>
                <w:sz w:val="20"/>
                <w:szCs w:val="20"/>
                <w:lang w:eastAsia="en-GB"/>
              </w:rPr>
            </w:pPr>
            <w:commentRangeStart w:id="32"/>
            <w:r>
              <w:rPr>
                <w:rFonts w:ascii="Arial" w:eastAsia="Times New Roman" w:hAnsi="Arial" w:cs="Arial"/>
                <w:sz w:val="20"/>
                <w:szCs w:val="20"/>
                <w:lang w:eastAsia="en-GB"/>
              </w:rPr>
              <w:t>Business processes are analysed</w:t>
            </w:r>
            <w:commentRangeEnd w:id="32"/>
            <w:r>
              <w:rPr>
                <w:rStyle w:val="Rimandocommento"/>
              </w:rPr>
              <w:commentReference w:id="32"/>
            </w:r>
            <w:r w:rsidR="00243A17" w:rsidRPr="0000353A">
              <w:rPr>
                <w:rFonts w:ascii="Arial" w:eastAsia="Times New Roman" w:hAnsi="Arial" w:cs="Arial"/>
                <w:sz w:val="20"/>
                <w:szCs w:val="20"/>
                <w:lang w:eastAsia="en-GB"/>
              </w:rPr>
              <w:t>. GAMSO and GSBPM are applied as a basis to identify each statistical service and business function. </w:t>
            </w:r>
          </w:p>
          <w:p w:rsidR="00243A17" w:rsidRPr="0000353A" w:rsidRDefault="00243A17" w:rsidP="00D1058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of the roles defined by CSPA start being recogni</w:t>
            </w:r>
            <w:r w:rsidR="00D1058A">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and informally adopted by the </w:t>
            </w:r>
            <w:r w:rsidR="00466CFB">
              <w:rPr>
                <w:rFonts w:ascii="Arial" w:eastAsia="Times New Roman" w:hAnsi="Arial" w:cs="Arial"/>
                <w:sz w:val="20"/>
                <w:szCs w:val="20"/>
                <w:lang w:eastAsia="en-GB"/>
              </w:rPr>
              <w:t>IT</w:t>
            </w:r>
            <w:r w:rsidR="00646FE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areas.</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unique service</w:t>
            </w:r>
            <w:commentRangeStart w:id="33"/>
            <w:r w:rsidRPr="0000353A">
              <w:rPr>
                <w:rFonts w:ascii="Arial" w:eastAsia="Times New Roman" w:hAnsi="Arial" w:cs="Arial"/>
                <w:sz w:val="20"/>
                <w:szCs w:val="20"/>
                <w:lang w:eastAsia="en-GB"/>
              </w:rPr>
              <w:t>s</w:t>
            </w:r>
            <w:commentRangeEnd w:id="33"/>
            <w:r w:rsidR="0037279A">
              <w:rPr>
                <w:rStyle w:val="Rimandocommento"/>
              </w:rPr>
              <w:commentReference w:id="33"/>
            </w:r>
            <w:r w:rsidRPr="0000353A">
              <w:rPr>
                <w:rFonts w:ascii="Arial" w:eastAsia="Times New Roman" w:hAnsi="Arial" w:cs="Arial"/>
                <w:sz w:val="20"/>
                <w:szCs w:val="20"/>
                <w:lang w:eastAsia="en-GB"/>
              </w:rPr>
              <w:t xml:space="preserve">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D1058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Statisticians are able to make specific orchestrations of services to cover their projects and new user’s requests. A speciali</w:t>
            </w:r>
            <w:r w:rsidR="00D1058A">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w:t>
            </w:r>
            <w:commentRangeStart w:id="34"/>
            <w:r w:rsidRPr="0000353A">
              <w:rPr>
                <w:rFonts w:ascii="Arial" w:eastAsia="Times New Roman" w:hAnsi="Arial" w:cs="Arial"/>
                <w:sz w:val="20"/>
                <w:szCs w:val="20"/>
                <w:lang w:eastAsia="en-GB"/>
              </w:rPr>
              <w:t xml:space="preserve">s </w:t>
            </w:r>
            <w:commentRangeEnd w:id="34"/>
            <w:r w:rsidR="0037279A">
              <w:rPr>
                <w:rStyle w:val="Rimandocommento"/>
              </w:rPr>
              <w:commentReference w:id="34"/>
            </w:r>
            <w:r w:rsidRPr="0000353A">
              <w:rPr>
                <w:rFonts w:ascii="Arial" w:eastAsia="Times New Roman" w:hAnsi="Arial" w:cs="Arial"/>
                <w:sz w:val="20"/>
                <w:szCs w:val="20"/>
                <w:lang w:eastAsia="en-GB"/>
              </w:rPr>
              <w:t xml:space="preserve">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w:t>
            </w:r>
            <w:commentRangeStart w:id="35"/>
            <w:r w:rsidRPr="0000353A">
              <w:rPr>
                <w:rFonts w:ascii="Arial" w:eastAsia="Times New Roman" w:hAnsi="Arial" w:cs="Arial"/>
                <w:sz w:val="20"/>
                <w:szCs w:val="20"/>
                <w:lang w:eastAsia="en-GB"/>
              </w:rPr>
              <w:t>in</w:t>
            </w:r>
            <w:commentRangeEnd w:id="35"/>
            <w:r w:rsidR="00646FE1">
              <w:rPr>
                <w:rStyle w:val="Rimandocommento"/>
              </w:rPr>
              <w:commentReference w:id="35"/>
            </w:r>
            <w:r w:rsidRPr="0000353A">
              <w:rPr>
                <w:rFonts w:ascii="Arial" w:eastAsia="Times New Roman" w:hAnsi="Arial" w:cs="Arial"/>
                <w:sz w:val="20"/>
                <w:szCs w:val="20"/>
                <w:lang w:eastAsia="en-GB"/>
              </w:rPr>
              <w:t xml:space="preserve">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543B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w:t>
            </w:r>
            <w:r w:rsidR="00543BC6">
              <w:rPr>
                <w:rFonts w:ascii="Arial" w:eastAsia="Times New Roman" w:hAnsi="Arial" w:cs="Arial"/>
                <w:sz w:val="20"/>
                <w:szCs w:val="20"/>
                <w:lang w:eastAsia="en-GB"/>
              </w:rPr>
              <w:t>s</w:t>
            </w:r>
            <w:r w:rsidRPr="0000353A">
              <w:rPr>
                <w:rFonts w:ascii="Arial" w:eastAsia="Times New Roman" w:hAnsi="Arial" w:cs="Arial"/>
                <w:sz w:val="20"/>
                <w:szCs w:val="20"/>
                <w:lang w:eastAsia="en-GB"/>
              </w:rPr>
              <w:t>ed.</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w:t>
            </w:r>
            <w:commentRangeStart w:id="36"/>
            <w:r w:rsidRPr="0000353A">
              <w:rPr>
                <w:rFonts w:ascii="Arial" w:eastAsia="Times New Roman" w:hAnsi="Arial" w:cs="Arial"/>
                <w:sz w:val="20"/>
                <w:szCs w:val="20"/>
                <w:lang w:eastAsia="en-GB"/>
              </w:rPr>
              <w:t xml:space="preserve"> some</w:t>
            </w:r>
            <w:commentRangeEnd w:id="36"/>
            <w:r w:rsidR="007128B5">
              <w:rPr>
                <w:rStyle w:val="Rimandocommento"/>
              </w:rPr>
              <w:commentReference w:id="36"/>
            </w:r>
            <w:r w:rsidRPr="0000353A">
              <w:rPr>
                <w:rFonts w:ascii="Arial" w:eastAsia="Times New Roman" w:hAnsi="Arial" w:cs="Arial"/>
                <w:sz w:val="20"/>
                <w:szCs w:val="20"/>
                <w:lang w:eastAsia="en-GB"/>
              </w:rPr>
              <w:t xml:space="preserv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7128B5"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CSPA and other standards start</w:t>
            </w:r>
            <w:commentRangeStart w:id="37"/>
            <w:r>
              <w:rPr>
                <w:rFonts w:ascii="Arial" w:eastAsia="Times New Roman" w:hAnsi="Arial" w:cs="Arial"/>
                <w:sz w:val="20"/>
                <w:szCs w:val="20"/>
                <w:lang w:eastAsia="en-GB"/>
              </w:rPr>
              <w:t>s</w:t>
            </w:r>
            <w:commentRangeEnd w:id="37"/>
            <w:r>
              <w:rPr>
                <w:rStyle w:val="Rimandocommento"/>
              </w:rPr>
              <w:commentReference w:id="37"/>
            </w:r>
            <w:r w:rsidR="004C19DF" w:rsidRPr="0000353A">
              <w:rPr>
                <w:rFonts w:ascii="Arial" w:eastAsia="Times New Roman" w:hAnsi="Arial" w:cs="Arial"/>
                <w:sz w:val="20"/>
                <w:szCs w:val="20"/>
                <w:lang w:eastAsia="en-GB"/>
              </w:rPr>
              <w:t xml:space="preserve"> to be implemented as a concern of the whole </w:t>
            </w:r>
            <w:r w:rsidR="00653B84">
              <w:rPr>
                <w:rFonts w:ascii="Arial" w:eastAsia="Times New Roman" w:hAnsi="Arial" w:cs="Arial"/>
                <w:sz w:val="20"/>
                <w:szCs w:val="20"/>
                <w:lang w:eastAsia="en-GB"/>
              </w:rPr>
              <w:t>organisation</w:t>
            </w:r>
            <w:r w:rsidR="004C19DF" w:rsidRPr="0000353A">
              <w:rPr>
                <w:rFonts w:ascii="Arial" w:eastAsia="Times New Roman" w:hAnsi="Arial" w:cs="Arial"/>
                <w:sz w:val="20"/>
                <w:szCs w:val="20"/>
                <w:lang w:eastAsia="en-GB"/>
              </w:rPr>
              <w:t xml:space="preserve">, but the implementation is partial </w:t>
            </w:r>
            <w:commentRangeStart w:id="38"/>
            <w:r w:rsidR="004A4A89">
              <w:rPr>
                <w:rFonts w:ascii="Arial" w:eastAsia="Times New Roman" w:hAnsi="Arial" w:cs="Arial"/>
                <w:sz w:val="20"/>
                <w:szCs w:val="20"/>
                <w:lang w:eastAsia="en-GB"/>
              </w:rPr>
              <w:t xml:space="preserve">and </w:t>
            </w:r>
            <w:commentRangeEnd w:id="38"/>
            <w:r w:rsidR="004A4A89">
              <w:rPr>
                <w:rStyle w:val="Rimandocommento"/>
              </w:rPr>
              <w:commentReference w:id="38"/>
            </w:r>
            <w:r w:rsidR="004C19DF" w:rsidRPr="0000353A">
              <w:rPr>
                <w:rFonts w:ascii="Arial" w:eastAsia="Times New Roman" w:hAnsi="Arial" w:cs="Arial"/>
                <w:sz w:val="20"/>
                <w:szCs w:val="20"/>
                <w:lang w:eastAsia="en-GB"/>
              </w:rPr>
              <w:t>obeying</w:t>
            </w:r>
            <w:commentRangeStart w:id="39"/>
            <w:r w:rsidR="004C19DF" w:rsidRPr="0000353A">
              <w:rPr>
                <w:rFonts w:ascii="Arial" w:eastAsia="Times New Roman" w:hAnsi="Arial" w:cs="Arial"/>
                <w:sz w:val="20"/>
                <w:szCs w:val="20"/>
                <w:lang w:eastAsia="en-GB"/>
              </w:rPr>
              <w:t xml:space="preserve"> to </w:t>
            </w:r>
            <w:commentRangeEnd w:id="39"/>
            <w:r w:rsidR="004A4A89">
              <w:rPr>
                <w:rStyle w:val="Rimandocommento"/>
              </w:rPr>
              <w:commentReference w:id="39"/>
            </w:r>
            <w:r w:rsidR="004C19DF" w:rsidRPr="0000353A">
              <w:rPr>
                <w:rFonts w:ascii="Arial" w:eastAsia="Times New Roman" w:hAnsi="Arial" w:cs="Arial"/>
                <w:sz w:val="20"/>
                <w:szCs w:val="20"/>
                <w:lang w:eastAsia="en-GB"/>
              </w:rPr>
              <w:t>internal needs. First attempts to develop SOA/CSPA 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543B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w:t>
            </w:r>
            <w:r w:rsidR="00543BC6">
              <w:rPr>
                <w:rFonts w:ascii="Arial" w:eastAsia="Times New Roman" w:hAnsi="Arial" w:cs="Arial"/>
                <w:sz w:val="20"/>
                <w:szCs w:val="20"/>
                <w:lang w:eastAsia="en-GB"/>
              </w:rPr>
              <w:t>s</w:t>
            </w:r>
            <w:r w:rsidRPr="0000353A">
              <w:rPr>
                <w:rFonts w:ascii="Arial" w:eastAsia="Times New Roman" w:hAnsi="Arial" w:cs="Arial"/>
                <w:sz w:val="20"/>
                <w:szCs w:val="20"/>
                <w:lang w:eastAsia="en-GB"/>
              </w:rPr>
              <w:t>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rsidR="00725F88" w:rsidRPr="0000353A" w:rsidRDefault="00243A17" w:rsidP="00543B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Integrated databases covering several domains </w:t>
            </w:r>
            <w:r w:rsidR="00543BC6">
              <w:rPr>
                <w:rFonts w:ascii="Arial" w:eastAsia="Times New Roman" w:hAnsi="Arial" w:cs="Arial"/>
                <w:sz w:val="20"/>
                <w:szCs w:val="20"/>
                <w:lang w:eastAsia="en-GB"/>
              </w:rPr>
              <w:t xml:space="preserve">are in place </w:t>
            </w:r>
            <w:r w:rsidRPr="0000353A">
              <w:rPr>
                <w:rFonts w:ascii="Arial" w:eastAsia="Times New Roman" w:hAnsi="Arial" w:cs="Arial"/>
                <w:sz w:val="20"/>
                <w:szCs w:val="20"/>
                <w:lang w:eastAsia="en-GB"/>
              </w:rPr>
              <w:t>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common services platform accesses an integrated information environment. The information environment follows the CSPA LIM</w:t>
            </w:r>
            <w:r w:rsidR="007128B5">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w:t>
            </w:r>
            <w:commentRangeStart w:id="40"/>
            <w:r w:rsidRPr="0000353A">
              <w:rPr>
                <w:rFonts w:ascii="Arial" w:eastAsia="Times New Roman" w:hAnsi="Arial" w:cs="Arial"/>
                <w:sz w:val="20"/>
                <w:szCs w:val="20"/>
                <w:lang w:eastAsia="en-GB"/>
              </w:rPr>
              <w:t>s</w:t>
            </w:r>
            <w:commentRangeEnd w:id="40"/>
            <w:r w:rsidR="007128B5">
              <w:rPr>
                <w:rStyle w:val="Rimandocommento"/>
              </w:rPr>
              <w:commentReference w:id="40"/>
            </w:r>
            <w:r w:rsidRPr="0000353A">
              <w:rPr>
                <w:rFonts w:ascii="Arial" w:eastAsia="Times New Roman" w:hAnsi="Arial" w:cs="Arial"/>
                <w:sz w:val="20"/>
                <w:szCs w:val="20"/>
                <w:lang w:eastAsia="en-GB"/>
              </w:rPr>
              <w:t xml:space="preserve">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rsidR="00364771" w:rsidRDefault="00195A76"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early service-</w:t>
            </w:r>
            <w:r w:rsidR="00725F88" w:rsidRPr="0000353A">
              <w:rPr>
                <w:rFonts w:ascii="Arial" w:eastAsia="Times New Roman" w:hAnsi="Arial" w:cs="Arial"/>
                <w:sz w:val="20"/>
                <w:szCs w:val="20"/>
                <w:lang w:eastAsia="en-GB"/>
              </w:rPr>
              <w:t xml:space="preserve">oriented systems making use of services attending certain common activities </w:t>
            </w:r>
            <w:commentRangeStart w:id="41"/>
            <w:r w:rsidR="00725F88" w:rsidRPr="0000353A">
              <w:rPr>
                <w:rFonts w:ascii="Arial" w:eastAsia="Times New Roman" w:hAnsi="Arial" w:cs="Arial"/>
                <w:sz w:val="20"/>
                <w:szCs w:val="20"/>
                <w:lang w:eastAsia="en-GB"/>
              </w:rPr>
              <w:t xml:space="preserve">start </w:t>
            </w:r>
            <w:commentRangeEnd w:id="41"/>
            <w:r>
              <w:rPr>
                <w:rStyle w:val="Rimandocommento"/>
              </w:rPr>
              <w:commentReference w:id="41"/>
            </w:r>
            <w:r w:rsidR="00725F88" w:rsidRPr="0000353A">
              <w:rPr>
                <w:rFonts w:ascii="Arial" w:eastAsia="Times New Roman" w:hAnsi="Arial" w:cs="Arial"/>
                <w:sz w:val="20"/>
                <w:szCs w:val="20"/>
                <w:lang w:eastAsia="en-GB"/>
              </w:rPr>
              <w:t xml:space="preserve">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commentRangeStart w:id="42"/>
            <w:r w:rsidRPr="0000353A">
              <w:rPr>
                <w:rFonts w:ascii="Arial" w:eastAsia="Times New Roman" w:hAnsi="Arial" w:cs="Arial"/>
                <w:sz w:val="20"/>
                <w:szCs w:val="20"/>
                <w:lang w:eastAsia="en-GB"/>
              </w:rPr>
              <w:t>Technolog</w:t>
            </w:r>
            <w:r w:rsidR="00195A76">
              <w:rPr>
                <w:rFonts w:ascii="Arial" w:eastAsia="Times New Roman" w:hAnsi="Arial" w:cs="Arial"/>
                <w:sz w:val="20"/>
                <w:szCs w:val="20"/>
                <w:lang w:eastAsia="en-GB"/>
              </w:rPr>
              <w:t>ical</w:t>
            </w:r>
            <w:r w:rsidRPr="0000353A">
              <w:rPr>
                <w:rFonts w:ascii="Arial" w:eastAsia="Times New Roman" w:hAnsi="Arial" w:cs="Arial"/>
                <w:sz w:val="20"/>
                <w:szCs w:val="20"/>
                <w:lang w:eastAsia="en-GB"/>
              </w:rPr>
              <w:t xml:space="preserve"> </w:t>
            </w:r>
            <w:commentRangeEnd w:id="42"/>
            <w:r w:rsidR="00195A76">
              <w:rPr>
                <w:rStyle w:val="Rimandocommento"/>
              </w:rPr>
              <w:commentReference w:id="42"/>
            </w:r>
            <w:r w:rsidRPr="0000353A">
              <w:rPr>
                <w:rFonts w:ascii="Arial" w:eastAsia="Times New Roman" w:hAnsi="Arial" w:cs="Arial"/>
                <w:sz w:val="20"/>
                <w:szCs w:val="20"/>
                <w:lang w:eastAsia="en-GB"/>
              </w:rPr>
              <w:t xml:space="preserve">implementations are carried out </w:t>
            </w:r>
            <w:commentRangeStart w:id="43"/>
            <w:r w:rsidR="00195A76">
              <w:rPr>
                <w:rFonts w:ascii="Arial" w:eastAsia="Times New Roman" w:hAnsi="Arial" w:cs="Arial"/>
                <w:sz w:val="20"/>
                <w:szCs w:val="20"/>
                <w:lang w:eastAsia="en-GB"/>
              </w:rPr>
              <w:t xml:space="preserve">on </w:t>
            </w:r>
            <w:commentRangeEnd w:id="43"/>
            <w:r w:rsidR="00195A76">
              <w:rPr>
                <w:rStyle w:val="Rimandocommento"/>
              </w:rPr>
              <w:commentReference w:id="43"/>
            </w:r>
            <w:r w:rsidRPr="0000353A">
              <w:rPr>
                <w:rFonts w:ascii="Arial" w:eastAsia="Times New Roman" w:hAnsi="Arial" w:cs="Arial"/>
                <w:sz w:val="20"/>
                <w:szCs w:val="20"/>
                <w:lang w:eastAsia="en-GB"/>
              </w:rPr>
              <w:t xml:space="preserve">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and support of technology </w:t>
            </w:r>
            <w:commentRangeStart w:id="44"/>
            <w:r w:rsidRPr="0000353A">
              <w:rPr>
                <w:rFonts w:ascii="Arial" w:eastAsia="Times New Roman" w:hAnsi="Arial" w:cs="Arial"/>
                <w:sz w:val="20"/>
                <w:szCs w:val="20"/>
                <w:lang w:eastAsia="en-GB"/>
              </w:rPr>
              <w:t>goes</w:t>
            </w:r>
            <w:commentRangeEnd w:id="44"/>
            <w:r w:rsidR="00195A76">
              <w:rPr>
                <w:rStyle w:val="Rimandocommento"/>
              </w:rPr>
              <w:commentReference w:id="44"/>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rsidR="00725F88" w:rsidRPr="0000353A" w:rsidRDefault="00725F88" w:rsidP="00195A7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w:t>
            </w:r>
            <w:commentRangeStart w:id="45"/>
            <w:r w:rsidRPr="0000353A">
              <w:rPr>
                <w:rFonts w:ascii="Arial" w:eastAsia="Times New Roman" w:hAnsi="Arial" w:cs="Arial"/>
                <w:sz w:val="20"/>
                <w:szCs w:val="20"/>
                <w:lang w:eastAsia="en-GB"/>
              </w:rPr>
              <w:t xml:space="preserve"> </w:t>
            </w:r>
            <w:r w:rsidR="000031E2">
              <w:rPr>
                <w:rFonts w:ascii="Arial" w:eastAsia="Times New Roman" w:hAnsi="Arial" w:cs="Arial"/>
                <w:sz w:val="20"/>
                <w:szCs w:val="20"/>
                <w:lang w:eastAsia="en-GB"/>
              </w:rPr>
              <w:t xml:space="preserve">is </w:t>
            </w:r>
            <w:commentRangeEnd w:id="45"/>
            <w:r w:rsidR="000031E2">
              <w:rPr>
                <w:rStyle w:val="Rimandocommento"/>
              </w:rPr>
              <w:commentReference w:id="45"/>
            </w:r>
            <w:r w:rsidRPr="0000353A">
              <w:rPr>
                <w:rFonts w:ascii="Arial" w:eastAsia="Times New Roman" w:hAnsi="Arial" w:cs="Arial"/>
                <w:sz w:val="20"/>
                <w:szCs w:val="20"/>
                <w:lang w:eastAsia="en-GB"/>
              </w:rPr>
              <w:t>still deciding how to fulfil the needs of each project</w:t>
            </w:r>
            <w:r w:rsidR="000031E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so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standardi</w:t>
            </w:r>
            <w:r w:rsidR="00195A76">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commentRangeStart w:id="46"/>
            <w:r w:rsidRPr="0000353A">
              <w:rPr>
                <w:rFonts w:ascii="Arial" w:eastAsia="Times New Roman" w:hAnsi="Arial" w:cs="Arial"/>
                <w:sz w:val="20"/>
                <w:szCs w:val="20"/>
                <w:lang w:eastAsia="en-GB"/>
              </w:rPr>
              <w:t>Reutili</w:t>
            </w:r>
            <w:r w:rsidR="00195A76">
              <w:rPr>
                <w:rFonts w:ascii="Arial" w:eastAsia="Times New Roman" w:hAnsi="Arial" w:cs="Arial"/>
                <w:sz w:val="20"/>
                <w:szCs w:val="20"/>
                <w:lang w:eastAsia="en-GB"/>
              </w:rPr>
              <w:t>s</w:t>
            </w:r>
            <w:r w:rsidRPr="0000353A">
              <w:rPr>
                <w:rFonts w:ascii="Arial" w:eastAsia="Times New Roman" w:hAnsi="Arial" w:cs="Arial"/>
                <w:sz w:val="20"/>
                <w:szCs w:val="20"/>
                <w:lang w:eastAsia="en-GB"/>
              </w:rPr>
              <w:t>ation </w:t>
            </w:r>
            <w:commentRangeEnd w:id="46"/>
            <w:r w:rsidR="00195A76">
              <w:rPr>
                <w:rStyle w:val="Rimandocommento"/>
              </w:rPr>
              <w:commentReference w:id="46"/>
            </w:r>
            <w:r w:rsidRPr="0000353A">
              <w:rPr>
                <w:rFonts w:ascii="Arial" w:eastAsia="Times New Roman" w:hAnsi="Arial" w:cs="Arial"/>
                <w:sz w:val="20"/>
                <w:szCs w:val="20"/>
                <w:lang w:eastAsia="en-GB"/>
              </w:rPr>
              <w:t>of solutions on different projects is the common rule. </w:t>
            </w:r>
          </w:p>
          <w:p w:rsidR="00725F88" w:rsidRPr="0000353A" w:rsidRDefault="00725F88" w:rsidP="00195A7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w:t>
            </w:r>
            <w:r w:rsidR="00195A76">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e </w:t>
            </w:r>
            <w:commentRangeStart w:id="47"/>
            <w:r w:rsidRPr="0000353A">
              <w:rPr>
                <w:rFonts w:ascii="Arial" w:eastAsia="Times New Roman" w:hAnsi="Arial" w:cs="Arial"/>
                <w:sz w:val="20"/>
                <w:szCs w:val="20"/>
                <w:lang w:eastAsia="en-GB"/>
              </w:rPr>
              <w:t xml:space="preserve">its </w:t>
            </w:r>
            <w:commentRangeEnd w:id="47"/>
            <w:r w:rsidR="00195A76">
              <w:rPr>
                <w:rStyle w:val="Rimandocommento"/>
              </w:rPr>
              <w:commentReference w:id="47"/>
            </w:r>
            <w:r w:rsidRPr="0000353A">
              <w:rPr>
                <w:rFonts w:ascii="Arial" w:eastAsia="Times New Roman" w:hAnsi="Arial" w:cs="Arial"/>
                <w:sz w:val="20"/>
                <w:szCs w:val="20"/>
                <w:lang w:eastAsia="en-GB"/>
              </w:rPr>
              <w:t>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the needed components to virtuali</w:t>
            </w:r>
            <w:r w:rsidR="00195A76">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 xml:space="preserve">e the services. </w:t>
            </w:r>
          </w:p>
          <w:p w:rsidR="00725F88" w:rsidRPr="0000353A" w:rsidRDefault="00466CFB" w:rsidP="00195A7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w:t>
            </w:r>
            <w:r w:rsidR="00195A76">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 xml:space="preserve">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w:t>
            </w:r>
            <w:r w:rsidR="00195A76">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Del="004C19DF" w:rsidRDefault="00243A17" w:rsidP="0000353A">
      <w:pPr>
        <w:rPr>
          <w:del w:id="48" w:author="Christopher Jones" w:date="2016-06-01T16:57:00Z"/>
        </w:rPr>
      </w:pPr>
    </w:p>
    <w:p w:rsidR="00243A17" w:rsidRPr="00243A17" w:rsidRDefault="00243A17" w:rsidP="0000353A"/>
    <w:p w:rsidR="002D4C7D" w:rsidRDefault="002D4C7D" w:rsidP="002D4C7D">
      <w:pPr>
        <w:rPr>
          <w:ins w:id="49"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Titolo2"/>
      </w:pPr>
      <w:r>
        <w:lastRenderedPageBreak/>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Grigliatabella"/>
        <w:tblW w:w="10490" w:type="dxa"/>
        <w:tblInd w:w="108" w:type="dxa"/>
        <w:tblLayout w:type="fixed"/>
        <w:tblLook w:val="04A0" w:firstRow="1" w:lastRow="0" w:firstColumn="1" w:lastColumn="0" w:noHBand="0" w:noVBand="1"/>
      </w:tblPr>
      <w:tblGrid>
        <w:gridCol w:w="1418"/>
        <w:gridCol w:w="1843"/>
        <w:gridCol w:w="1984"/>
        <w:gridCol w:w="5245"/>
      </w:tblGrid>
      <w:tr w:rsidR="002D4C7D" w:rsidRPr="0000353A" w:rsidTr="006D485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843"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984"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245"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90313C" w:rsidRPr="0000353A" w:rsidTr="006D4850">
        <w:trPr>
          <w:trHeight w:val="1077"/>
        </w:trPr>
        <w:tc>
          <w:tcPr>
            <w:tcW w:w="1418" w:type="dxa"/>
          </w:tcPr>
          <w:p w:rsidR="0090313C" w:rsidRPr="0000353A" w:rsidRDefault="0090313C" w:rsidP="00793D20">
            <w:pPr>
              <w:rPr>
                <w:rFonts w:ascii="Arial" w:hAnsi="Arial" w:cs="Arial"/>
                <w:lang w:val="en-US"/>
              </w:rPr>
            </w:pPr>
            <w:r w:rsidRPr="0000353A">
              <w:rPr>
                <w:rFonts w:ascii="Arial" w:hAnsi="Arial" w:cs="Arial"/>
                <w:lang w:val="en-US"/>
              </w:rPr>
              <w:t>Business</w:t>
            </w:r>
          </w:p>
        </w:tc>
        <w:tc>
          <w:tcPr>
            <w:tcW w:w="1843" w:type="dxa"/>
          </w:tcPr>
          <w:p w:rsidR="0090313C" w:rsidRPr="0000353A" w:rsidRDefault="00F10378" w:rsidP="00F01EC0">
            <w:pPr>
              <w:jc w:val="center"/>
              <w:rPr>
                <w:rFonts w:ascii="Arial" w:hAnsi="Arial" w:cs="Arial"/>
                <w:lang w:val="en-US"/>
              </w:rPr>
            </w:pPr>
            <w:r>
              <w:rPr>
                <w:rFonts w:ascii="Arial" w:hAnsi="Arial" w:cs="Arial"/>
                <w:lang w:val="en-US"/>
              </w:rPr>
              <w:t>Pre</w:t>
            </w:r>
            <w:r w:rsidR="006D4850">
              <w:rPr>
                <w:rFonts w:ascii="Arial" w:hAnsi="Arial" w:cs="Arial"/>
                <w:lang w:val="en-US"/>
              </w:rPr>
              <w:t xml:space="preserve"> Implementation</w:t>
            </w:r>
          </w:p>
        </w:tc>
        <w:tc>
          <w:tcPr>
            <w:tcW w:w="1984" w:type="dxa"/>
          </w:tcPr>
          <w:p w:rsidR="0090313C" w:rsidRDefault="00F10378" w:rsidP="00F01EC0">
            <w:pPr>
              <w:jc w:val="center"/>
              <w:rPr>
                <w:rFonts w:ascii="Arial" w:hAnsi="Arial" w:cs="Arial"/>
                <w:lang w:val="en-US"/>
              </w:rPr>
            </w:pPr>
            <w:r>
              <w:rPr>
                <w:rFonts w:ascii="Arial" w:hAnsi="Arial" w:cs="Arial"/>
                <w:lang w:val="en-US"/>
              </w:rPr>
              <w:t>Mature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5245" w:type="dxa"/>
          </w:tcPr>
          <w:p w:rsidR="0090313C" w:rsidRDefault="0090313C" w:rsidP="00F01EC0">
            <w:pPr>
              <w:pStyle w:val="Paragrafoelenco"/>
              <w:numPr>
                <w:ilvl w:val="0"/>
                <w:numId w:val="3"/>
              </w:numPr>
              <w:rPr>
                <w:rFonts w:ascii="Arial" w:hAnsi="Arial" w:cs="Arial"/>
                <w:lang w:val="en-US"/>
              </w:rPr>
            </w:pPr>
            <w:r>
              <w:rPr>
                <w:rFonts w:ascii="Arial" w:hAnsi="Arial" w:cs="Arial"/>
                <w:lang w:val="en-US"/>
              </w:rPr>
              <w:t>Business processes redesigned according to SOA principles</w:t>
            </w:r>
            <w:r w:rsidR="00722759">
              <w:rPr>
                <w:rFonts w:ascii="Arial" w:hAnsi="Arial" w:cs="Arial"/>
                <w:lang w:val="en-US"/>
              </w:rPr>
              <w:t>.</w:t>
            </w:r>
          </w:p>
          <w:p w:rsidR="0090313C" w:rsidRPr="00B85565" w:rsidRDefault="0090313C" w:rsidP="00F01EC0">
            <w:pPr>
              <w:pStyle w:val="Paragrafoelenco"/>
              <w:numPr>
                <w:ilvl w:val="0"/>
                <w:numId w:val="3"/>
              </w:numPr>
              <w:rPr>
                <w:rFonts w:ascii="Arial" w:hAnsi="Arial" w:cs="Arial"/>
                <w:lang w:val="en-US"/>
              </w:rPr>
            </w:pPr>
            <w:r>
              <w:rPr>
                <w:rFonts w:ascii="Arial" w:hAnsi="Arial" w:cs="Arial"/>
                <w:lang w:val="en-US"/>
              </w:rPr>
              <w:t>Business processes with clearly identified CSPA roles</w:t>
            </w:r>
            <w:r w:rsidR="00722759">
              <w:rPr>
                <w:rFonts w:ascii="Arial" w:hAnsi="Arial" w:cs="Arial"/>
                <w:lang w:val="en-US"/>
              </w:rPr>
              <w:t>.</w:t>
            </w:r>
            <w:r>
              <w:rPr>
                <w:rFonts w:ascii="Arial" w:hAnsi="Arial" w:cs="Arial"/>
                <w:lang w:val="en-US"/>
              </w:rPr>
              <w:t xml:space="preserve"> </w:t>
            </w:r>
          </w:p>
        </w:tc>
      </w:tr>
      <w:tr w:rsidR="0090313C" w:rsidRPr="0000353A" w:rsidTr="006D4850">
        <w:trPr>
          <w:trHeight w:val="1077"/>
        </w:trPr>
        <w:tc>
          <w:tcPr>
            <w:tcW w:w="1418" w:type="dxa"/>
          </w:tcPr>
          <w:p w:rsidR="0090313C" w:rsidRPr="0000353A" w:rsidRDefault="0090313C" w:rsidP="00793D20">
            <w:pPr>
              <w:rPr>
                <w:rFonts w:ascii="Arial" w:hAnsi="Arial" w:cs="Arial"/>
                <w:lang w:val="en-US"/>
              </w:rPr>
            </w:pPr>
            <w:r w:rsidRPr="0000353A">
              <w:rPr>
                <w:rFonts w:ascii="Arial" w:hAnsi="Arial" w:cs="Arial"/>
                <w:lang w:val="en-US"/>
              </w:rPr>
              <w:t>Methods</w:t>
            </w:r>
          </w:p>
        </w:tc>
        <w:tc>
          <w:tcPr>
            <w:tcW w:w="1843" w:type="dxa"/>
          </w:tcPr>
          <w:p w:rsidR="0090313C" w:rsidRDefault="00F10378" w:rsidP="00F01EC0">
            <w:pPr>
              <w:jc w:val="center"/>
              <w:rPr>
                <w:rFonts w:ascii="Arial" w:hAnsi="Arial" w:cs="Arial"/>
                <w:lang w:val="en-US"/>
              </w:rPr>
            </w:pPr>
            <w:r>
              <w:rPr>
                <w:rFonts w:ascii="Arial" w:hAnsi="Arial" w:cs="Arial"/>
                <w:lang w:val="en-US"/>
              </w:rPr>
              <w:t>Corporate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1984" w:type="dxa"/>
          </w:tcPr>
          <w:p w:rsidR="0090313C" w:rsidRPr="0000353A" w:rsidRDefault="00F10378" w:rsidP="00F01EC0">
            <w:pPr>
              <w:jc w:val="center"/>
              <w:rPr>
                <w:rFonts w:ascii="Arial" w:hAnsi="Arial" w:cs="Arial"/>
                <w:lang w:val="en-US"/>
              </w:rPr>
            </w:pPr>
            <w:r>
              <w:rPr>
                <w:rFonts w:ascii="Arial" w:hAnsi="Arial" w:cs="Arial"/>
                <w:lang w:val="en-US"/>
              </w:rPr>
              <w:t>Mature</w:t>
            </w:r>
            <w:r w:rsidR="006D4850">
              <w:rPr>
                <w:rFonts w:ascii="Arial" w:hAnsi="Arial" w:cs="Arial"/>
                <w:lang w:val="en-US"/>
              </w:rPr>
              <w:t xml:space="preserve"> Implementation</w:t>
            </w:r>
          </w:p>
        </w:tc>
        <w:tc>
          <w:tcPr>
            <w:tcW w:w="5245" w:type="dxa"/>
          </w:tcPr>
          <w:p w:rsidR="0090313C" w:rsidRDefault="0090313C" w:rsidP="00F01EC0">
            <w:pPr>
              <w:pStyle w:val="Paragrafoelenco"/>
              <w:numPr>
                <w:ilvl w:val="0"/>
                <w:numId w:val="4"/>
              </w:numPr>
              <w:rPr>
                <w:rFonts w:ascii="Arial" w:hAnsi="Arial" w:cs="Arial"/>
                <w:lang w:val="en-US"/>
              </w:rPr>
            </w:pPr>
            <w:r>
              <w:rPr>
                <w:rFonts w:ascii="Arial" w:hAnsi="Arial" w:cs="Arial"/>
                <w:lang w:val="en-US"/>
              </w:rPr>
              <w:t>IT processes to be made progressively aware of SOA/CSPA standards</w:t>
            </w:r>
            <w:r w:rsidR="00722759">
              <w:rPr>
                <w:rFonts w:ascii="Arial" w:hAnsi="Arial" w:cs="Arial"/>
                <w:lang w:val="en-US"/>
              </w:rPr>
              <w:t>.</w:t>
            </w:r>
          </w:p>
          <w:p w:rsidR="0090313C" w:rsidRPr="0000353A" w:rsidRDefault="0090313C" w:rsidP="00F01EC0">
            <w:pPr>
              <w:pStyle w:val="Paragrafoelenco"/>
              <w:numPr>
                <w:ilvl w:val="0"/>
                <w:numId w:val="4"/>
              </w:numPr>
              <w:rPr>
                <w:rFonts w:ascii="Arial" w:hAnsi="Arial" w:cs="Arial"/>
                <w:lang w:val="en-US"/>
              </w:rPr>
            </w:pPr>
            <w:r>
              <w:rPr>
                <w:rFonts w:ascii="Arial" w:hAnsi="Arial" w:cs="Arial"/>
                <w:lang w:val="en-US"/>
              </w:rPr>
              <w:t xml:space="preserve">Adoption of </w:t>
            </w:r>
            <w:r w:rsidR="001D14B0">
              <w:rPr>
                <w:rFonts w:ascii="Arial" w:hAnsi="Arial" w:cs="Arial"/>
                <w:lang w:val="en-US"/>
              </w:rPr>
              <w:t xml:space="preserve">the </w:t>
            </w:r>
            <w:r>
              <w:rPr>
                <w:rFonts w:ascii="Arial" w:hAnsi="Arial" w:cs="Arial"/>
                <w:lang w:val="en-US"/>
              </w:rPr>
              <w:t>Enterprise Architecture as a mean</w:t>
            </w:r>
            <w:r w:rsidR="003B5A14">
              <w:rPr>
                <w:rFonts w:ascii="Arial" w:hAnsi="Arial" w:cs="Arial"/>
                <w:lang w:val="en-US"/>
              </w:rPr>
              <w:t>s</w:t>
            </w:r>
            <w:r>
              <w:rPr>
                <w:rFonts w:ascii="Arial" w:hAnsi="Arial" w:cs="Arial"/>
                <w:lang w:val="en-US"/>
              </w:rPr>
              <w:t xml:space="preserve"> to foster service reuse and sharing</w:t>
            </w:r>
            <w:r w:rsidR="00722759">
              <w:rPr>
                <w:rFonts w:ascii="Arial" w:hAnsi="Arial" w:cs="Arial"/>
                <w:lang w:val="en-US"/>
              </w:rPr>
              <w:t>.</w:t>
            </w:r>
          </w:p>
        </w:tc>
      </w:tr>
      <w:tr w:rsidR="0090313C" w:rsidRPr="0000353A" w:rsidTr="006D4850">
        <w:trPr>
          <w:trHeight w:val="1077"/>
        </w:trPr>
        <w:tc>
          <w:tcPr>
            <w:tcW w:w="1418" w:type="dxa"/>
          </w:tcPr>
          <w:p w:rsidR="0090313C" w:rsidRPr="0000353A" w:rsidRDefault="0090313C" w:rsidP="00793D20">
            <w:pPr>
              <w:rPr>
                <w:rFonts w:ascii="Arial" w:hAnsi="Arial" w:cs="Arial"/>
                <w:lang w:val="en-US"/>
              </w:rPr>
            </w:pPr>
            <w:r w:rsidRPr="0000353A">
              <w:rPr>
                <w:rFonts w:ascii="Arial" w:hAnsi="Arial" w:cs="Arial"/>
                <w:lang w:val="en-US"/>
              </w:rPr>
              <w:t>Information</w:t>
            </w:r>
          </w:p>
        </w:tc>
        <w:tc>
          <w:tcPr>
            <w:tcW w:w="1843" w:type="dxa"/>
          </w:tcPr>
          <w:p w:rsidR="0090313C" w:rsidRDefault="00F10378" w:rsidP="00F01EC0">
            <w:pPr>
              <w:jc w:val="center"/>
              <w:rPr>
                <w:rFonts w:ascii="Arial" w:hAnsi="Arial" w:cs="Arial"/>
                <w:lang w:val="en-US"/>
              </w:rPr>
            </w:pPr>
            <w:r>
              <w:rPr>
                <w:rFonts w:ascii="Arial" w:hAnsi="Arial" w:cs="Arial"/>
                <w:lang w:val="en-US"/>
              </w:rPr>
              <w:t>Corporate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1984" w:type="dxa"/>
          </w:tcPr>
          <w:p w:rsidR="0090313C" w:rsidRDefault="00F10378" w:rsidP="00F01EC0">
            <w:pPr>
              <w:jc w:val="center"/>
              <w:rPr>
                <w:rFonts w:ascii="Arial" w:hAnsi="Arial" w:cs="Arial"/>
                <w:lang w:val="en-US"/>
              </w:rPr>
            </w:pPr>
            <w:r>
              <w:rPr>
                <w:rFonts w:ascii="Arial" w:hAnsi="Arial" w:cs="Arial"/>
                <w:lang w:val="en-US"/>
              </w:rPr>
              <w:t>Mature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5245" w:type="dxa"/>
          </w:tcPr>
          <w:p w:rsidR="0090313C" w:rsidRDefault="0090313C" w:rsidP="00F01EC0">
            <w:pPr>
              <w:pStyle w:val="Paragrafoelenco"/>
              <w:numPr>
                <w:ilvl w:val="0"/>
                <w:numId w:val="5"/>
              </w:numPr>
              <w:rPr>
                <w:rFonts w:ascii="Arial" w:hAnsi="Arial" w:cs="Arial"/>
                <w:lang w:val="en-US"/>
              </w:rPr>
            </w:pPr>
            <w:r>
              <w:rPr>
                <w:rFonts w:ascii="Arial" w:hAnsi="Arial" w:cs="Arial"/>
                <w:lang w:val="en-US"/>
              </w:rPr>
              <w:t xml:space="preserve">Implementation of the integrated </w:t>
            </w:r>
            <w:r w:rsidR="00282D5B">
              <w:rPr>
                <w:rFonts w:ascii="Arial" w:hAnsi="Arial" w:cs="Arial"/>
                <w:lang w:val="en-US"/>
              </w:rPr>
              <w:t>S</w:t>
            </w:r>
            <w:r>
              <w:rPr>
                <w:rFonts w:ascii="Arial" w:hAnsi="Arial" w:cs="Arial"/>
                <w:lang w:val="en-US"/>
              </w:rPr>
              <w:t>ystem of regist</w:t>
            </w:r>
            <w:r w:rsidR="007F0591">
              <w:rPr>
                <w:rFonts w:ascii="Arial" w:hAnsi="Arial" w:cs="Arial"/>
                <w:lang w:val="en-US"/>
              </w:rPr>
              <w:t>ers</w:t>
            </w:r>
            <w:r>
              <w:rPr>
                <w:rFonts w:ascii="Arial" w:hAnsi="Arial" w:cs="Arial"/>
                <w:lang w:val="en-US"/>
              </w:rPr>
              <w:t xml:space="preserve"> (i.e. </w:t>
            </w:r>
            <w:r w:rsidR="003E2A83">
              <w:rPr>
                <w:rFonts w:ascii="Arial" w:hAnsi="Arial" w:cs="Arial"/>
                <w:lang w:val="en-US"/>
              </w:rPr>
              <w:t>persons and households</w:t>
            </w:r>
            <w:r>
              <w:rPr>
                <w:rFonts w:ascii="Arial" w:hAnsi="Arial" w:cs="Arial"/>
                <w:lang w:val="en-US"/>
              </w:rPr>
              <w:t xml:space="preserve">, </w:t>
            </w:r>
            <w:r w:rsidR="003E2A83">
              <w:rPr>
                <w:rFonts w:ascii="Arial" w:hAnsi="Arial" w:cs="Arial"/>
                <w:lang w:val="en-US"/>
              </w:rPr>
              <w:t>economic units</w:t>
            </w:r>
            <w:r>
              <w:rPr>
                <w:rFonts w:ascii="Arial" w:hAnsi="Arial" w:cs="Arial"/>
                <w:lang w:val="en-US"/>
              </w:rPr>
              <w:t xml:space="preserve">, </w:t>
            </w:r>
            <w:r w:rsidR="003E2A83">
              <w:rPr>
                <w:rFonts w:ascii="Arial" w:hAnsi="Arial" w:cs="Arial"/>
                <w:lang w:val="en-US"/>
              </w:rPr>
              <w:t>geographical/territorial units</w:t>
            </w:r>
            <w:r>
              <w:rPr>
                <w:rFonts w:ascii="Arial" w:hAnsi="Arial" w:cs="Arial"/>
                <w:lang w:val="en-US"/>
              </w:rPr>
              <w:t>,</w:t>
            </w:r>
            <w:r w:rsidR="003E2A83">
              <w:rPr>
                <w:rFonts w:ascii="Arial" w:hAnsi="Arial" w:cs="Arial"/>
                <w:lang w:val="en-US"/>
              </w:rPr>
              <w:t xml:space="preserve"> activities</w:t>
            </w:r>
            <w:r>
              <w:rPr>
                <w:rFonts w:ascii="Arial" w:hAnsi="Arial" w:cs="Arial"/>
                <w:lang w:val="en-US"/>
              </w:rPr>
              <w:t>)</w:t>
            </w:r>
            <w:r w:rsidR="00722759">
              <w:rPr>
                <w:rFonts w:ascii="Arial" w:hAnsi="Arial" w:cs="Arial"/>
                <w:lang w:val="en-US"/>
              </w:rPr>
              <w:t>.</w:t>
            </w:r>
          </w:p>
          <w:p w:rsidR="0090313C" w:rsidRPr="00CA1DA3" w:rsidRDefault="0090313C" w:rsidP="00F01EC0">
            <w:pPr>
              <w:pStyle w:val="Paragrafoelenco"/>
              <w:numPr>
                <w:ilvl w:val="0"/>
                <w:numId w:val="5"/>
              </w:numPr>
              <w:rPr>
                <w:rFonts w:ascii="Arial" w:hAnsi="Arial" w:cs="Arial"/>
                <w:lang w:val="en-US"/>
              </w:rPr>
            </w:pPr>
            <w:r>
              <w:rPr>
                <w:rFonts w:ascii="Arial" w:hAnsi="Arial" w:cs="Arial"/>
                <w:lang w:val="en-US"/>
              </w:rPr>
              <w:t>Adoption of GSIM as a statistical ontology and development of business</w:t>
            </w:r>
            <w:r w:rsidR="001D14B0">
              <w:rPr>
                <w:rFonts w:ascii="Arial" w:hAnsi="Arial" w:cs="Arial"/>
                <w:lang w:val="en-US"/>
              </w:rPr>
              <w:t xml:space="preserve"> ontologies to support register</w:t>
            </w:r>
            <w:r>
              <w:rPr>
                <w:rFonts w:ascii="Arial" w:hAnsi="Arial" w:cs="Arial"/>
                <w:lang w:val="en-US"/>
              </w:rPr>
              <w:t xml:space="preserve"> metadata management</w:t>
            </w:r>
            <w:r w:rsidR="00722759">
              <w:rPr>
                <w:rFonts w:ascii="Arial" w:hAnsi="Arial" w:cs="Arial"/>
                <w:lang w:val="en-US"/>
              </w:rPr>
              <w:t>.</w:t>
            </w:r>
          </w:p>
        </w:tc>
      </w:tr>
      <w:tr w:rsidR="0090313C" w:rsidRPr="0000353A" w:rsidTr="006D4850">
        <w:trPr>
          <w:trHeight w:val="1077"/>
        </w:trPr>
        <w:tc>
          <w:tcPr>
            <w:tcW w:w="1418" w:type="dxa"/>
          </w:tcPr>
          <w:p w:rsidR="0090313C" w:rsidRPr="0000353A" w:rsidRDefault="0090313C" w:rsidP="00793D20">
            <w:pPr>
              <w:rPr>
                <w:rFonts w:ascii="Arial" w:hAnsi="Arial" w:cs="Arial"/>
                <w:lang w:val="en-US"/>
              </w:rPr>
            </w:pPr>
            <w:r w:rsidRPr="0000353A">
              <w:rPr>
                <w:rFonts w:ascii="Arial" w:hAnsi="Arial" w:cs="Arial"/>
                <w:lang w:val="en-US"/>
              </w:rPr>
              <w:t>Applications</w:t>
            </w:r>
          </w:p>
        </w:tc>
        <w:tc>
          <w:tcPr>
            <w:tcW w:w="1843" w:type="dxa"/>
          </w:tcPr>
          <w:p w:rsidR="0090313C" w:rsidRDefault="00F10378" w:rsidP="00F01EC0">
            <w:pPr>
              <w:jc w:val="center"/>
              <w:rPr>
                <w:rFonts w:ascii="Arial" w:hAnsi="Arial" w:cs="Arial"/>
                <w:lang w:val="en-US"/>
              </w:rPr>
            </w:pPr>
            <w:r>
              <w:rPr>
                <w:rFonts w:ascii="Arial" w:hAnsi="Arial" w:cs="Arial"/>
                <w:lang w:val="en-US"/>
              </w:rPr>
              <w:t>Corporate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1984" w:type="dxa"/>
          </w:tcPr>
          <w:p w:rsidR="0090313C" w:rsidRDefault="00F10378" w:rsidP="00F01EC0">
            <w:pPr>
              <w:jc w:val="center"/>
              <w:rPr>
                <w:rFonts w:ascii="Arial" w:hAnsi="Arial" w:cs="Arial"/>
                <w:lang w:val="en-US"/>
              </w:rPr>
            </w:pPr>
            <w:r>
              <w:rPr>
                <w:rFonts w:ascii="Arial" w:hAnsi="Arial" w:cs="Arial"/>
                <w:lang w:val="en-US"/>
              </w:rPr>
              <w:t>Mature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5245" w:type="dxa"/>
          </w:tcPr>
          <w:p w:rsidR="0090313C" w:rsidRDefault="006A7CC7" w:rsidP="00F01EC0">
            <w:pPr>
              <w:pStyle w:val="Paragrafoelenco"/>
              <w:numPr>
                <w:ilvl w:val="0"/>
                <w:numId w:val="6"/>
              </w:numPr>
              <w:rPr>
                <w:rFonts w:ascii="Arial" w:hAnsi="Arial" w:cs="Arial"/>
                <w:lang w:val="en-US"/>
              </w:rPr>
            </w:pPr>
            <w:r>
              <w:rPr>
                <w:rFonts w:ascii="Arial" w:hAnsi="Arial" w:cs="Arial"/>
                <w:lang w:val="en-US"/>
              </w:rPr>
              <w:t>Adoption of service</w:t>
            </w:r>
            <w:r w:rsidR="0090313C">
              <w:rPr>
                <w:rFonts w:ascii="Arial" w:hAnsi="Arial" w:cs="Arial"/>
                <w:lang w:val="en-US"/>
              </w:rPr>
              <w:t xml:space="preserve"> orchestration approach to implement processes</w:t>
            </w:r>
            <w:r w:rsidR="00722759">
              <w:rPr>
                <w:rFonts w:ascii="Arial" w:hAnsi="Arial" w:cs="Arial"/>
                <w:lang w:val="en-US"/>
              </w:rPr>
              <w:t>.</w:t>
            </w:r>
          </w:p>
          <w:p w:rsidR="0090313C" w:rsidRPr="0000353A" w:rsidRDefault="0090313C" w:rsidP="00F01EC0">
            <w:pPr>
              <w:pStyle w:val="Paragrafoelenco"/>
              <w:numPr>
                <w:ilvl w:val="0"/>
                <w:numId w:val="6"/>
              </w:numPr>
              <w:rPr>
                <w:rFonts w:ascii="Arial" w:hAnsi="Arial" w:cs="Arial"/>
                <w:lang w:val="en-US"/>
              </w:rPr>
            </w:pPr>
            <w:r>
              <w:rPr>
                <w:rFonts w:ascii="Arial" w:hAnsi="Arial" w:cs="Arial"/>
                <w:lang w:val="en-US"/>
              </w:rPr>
              <w:t>Building of a corporate level catalogue of services</w:t>
            </w:r>
            <w:r w:rsidR="00722759">
              <w:rPr>
                <w:rFonts w:ascii="Arial" w:hAnsi="Arial" w:cs="Arial"/>
                <w:lang w:val="en-US"/>
              </w:rPr>
              <w:t>.</w:t>
            </w:r>
          </w:p>
        </w:tc>
      </w:tr>
      <w:tr w:rsidR="0090313C" w:rsidRPr="0000353A" w:rsidTr="006D4850">
        <w:trPr>
          <w:trHeight w:val="1077"/>
        </w:trPr>
        <w:tc>
          <w:tcPr>
            <w:tcW w:w="1418" w:type="dxa"/>
          </w:tcPr>
          <w:p w:rsidR="0090313C" w:rsidRPr="0000353A" w:rsidRDefault="0090313C" w:rsidP="00793D20">
            <w:pPr>
              <w:rPr>
                <w:rFonts w:ascii="Arial" w:hAnsi="Arial" w:cs="Arial"/>
                <w:lang w:val="en-US"/>
              </w:rPr>
            </w:pPr>
            <w:r w:rsidRPr="0000353A">
              <w:rPr>
                <w:rFonts w:ascii="Arial" w:hAnsi="Arial" w:cs="Arial"/>
                <w:lang w:val="en-US"/>
              </w:rPr>
              <w:t>Technology</w:t>
            </w:r>
          </w:p>
        </w:tc>
        <w:tc>
          <w:tcPr>
            <w:tcW w:w="1843" w:type="dxa"/>
          </w:tcPr>
          <w:p w:rsidR="0090313C" w:rsidRDefault="00F10378" w:rsidP="00F01EC0">
            <w:pPr>
              <w:jc w:val="center"/>
              <w:rPr>
                <w:rFonts w:ascii="Arial" w:hAnsi="Arial" w:cs="Arial"/>
                <w:lang w:val="en-US"/>
              </w:rPr>
            </w:pPr>
            <w:r>
              <w:rPr>
                <w:rFonts w:ascii="Arial" w:hAnsi="Arial" w:cs="Arial"/>
                <w:lang w:val="en-US"/>
              </w:rPr>
              <w:t>Pre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1984" w:type="dxa"/>
          </w:tcPr>
          <w:p w:rsidR="0090313C" w:rsidRDefault="00F10378" w:rsidP="00F01EC0">
            <w:pPr>
              <w:jc w:val="center"/>
              <w:rPr>
                <w:rFonts w:ascii="Arial" w:hAnsi="Arial" w:cs="Arial"/>
                <w:lang w:val="en-US"/>
              </w:rPr>
            </w:pPr>
            <w:r>
              <w:rPr>
                <w:rFonts w:ascii="Arial" w:hAnsi="Arial" w:cs="Arial"/>
                <w:lang w:val="en-US"/>
              </w:rPr>
              <w:t>Corporate</w:t>
            </w:r>
          </w:p>
          <w:p w:rsidR="006D4850" w:rsidRPr="0000353A" w:rsidRDefault="006D4850" w:rsidP="00F01EC0">
            <w:pPr>
              <w:jc w:val="center"/>
              <w:rPr>
                <w:rFonts w:ascii="Arial" w:hAnsi="Arial" w:cs="Arial"/>
                <w:lang w:val="en-US"/>
              </w:rPr>
            </w:pPr>
            <w:r>
              <w:rPr>
                <w:rFonts w:ascii="Arial" w:hAnsi="Arial" w:cs="Arial"/>
                <w:lang w:val="en-US"/>
              </w:rPr>
              <w:t>Implementation</w:t>
            </w:r>
          </w:p>
        </w:tc>
        <w:tc>
          <w:tcPr>
            <w:tcW w:w="5245" w:type="dxa"/>
          </w:tcPr>
          <w:p w:rsidR="0090313C" w:rsidRDefault="0090313C" w:rsidP="00F01EC0">
            <w:pPr>
              <w:pStyle w:val="Paragrafoelenco"/>
              <w:numPr>
                <w:ilvl w:val="0"/>
                <w:numId w:val="7"/>
              </w:numPr>
              <w:rPr>
                <w:rFonts w:ascii="Arial" w:hAnsi="Arial" w:cs="Arial"/>
                <w:lang w:val="en-US"/>
              </w:rPr>
            </w:pPr>
            <w:r>
              <w:rPr>
                <w:rFonts w:ascii="Arial" w:hAnsi="Arial" w:cs="Arial"/>
                <w:lang w:val="en-US"/>
              </w:rPr>
              <w:t>Selection of an Enterprise Service Bus to deploy services</w:t>
            </w:r>
            <w:r w:rsidR="00722759">
              <w:rPr>
                <w:rFonts w:ascii="Arial" w:hAnsi="Arial" w:cs="Arial"/>
                <w:lang w:val="en-US"/>
              </w:rPr>
              <w:t>.</w:t>
            </w:r>
          </w:p>
          <w:p w:rsidR="0090313C" w:rsidRPr="007D14E4" w:rsidRDefault="0090313C" w:rsidP="006A7CC7">
            <w:pPr>
              <w:pStyle w:val="Paragrafoelenco"/>
              <w:numPr>
                <w:ilvl w:val="0"/>
                <w:numId w:val="7"/>
              </w:numPr>
              <w:rPr>
                <w:rFonts w:ascii="Arial" w:hAnsi="Arial" w:cs="Arial"/>
                <w:lang w:val="en-US"/>
              </w:rPr>
            </w:pPr>
            <w:r>
              <w:rPr>
                <w:rFonts w:ascii="Arial" w:hAnsi="Arial" w:cs="Arial"/>
                <w:lang w:val="en-US"/>
              </w:rPr>
              <w:t xml:space="preserve">Selection of a Master Data Management/ Enterprise Architecture platforms </w:t>
            </w:r>
            <w:r w:rsidR="006A7CC7">
              <w:rPr>
                <w:rFonts w:ascii="Arial" w:hAnsi="Arial" w:cs="Arial"/>
                <w:lang w:val="en-US"/>
              </w:rPr>
              <w:t>for</w:t>
            </w:r>
            <w:r>
              <w:rPr>
                <w:rFonts w:ascii="Arial" w:hAnsi="Arial" w:cs="Arial"/>
                <w:lang w:val="en-US"/>
              </w:rPr>
              <w:t xml:space="preserve"> data and metadata governance</w:t>
            </w:r>
            <w:r w:rsidR="00722759">
              <w:rPr>
                <w:rFonts w:ascii="Arial" w:hAnsi="Arial" w:cs="Arial"/>
                <w:lang w:val="en-US"/>
              </w:rPr>
              <w:t>.</w:t>
            </w: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r w:rsidR="009764F2">
        <w:rPr>
          <w:b/>
        </w:rPr>
        <w:t xml:space="preserve"> No</w:t>
      </w:r>
    </w:p>
    <w:p w:rsidR="00171825" w:rsidRDefault="00171825" w:rsidP="00171825">
      <w:pPr>
        <w:ind w:firstLine="720"/>
        <w:rPr>
          <w:b/>
        </w:rPr>
      </w:pPr>
      <w:r>
        <w:rPr>
          <w:b/>
        </w:rPr>
        <w:t>If yes, please provide the Dimension and Level for those self-assessment criteria:</w:t>
      </w:r>
    </w:p>
    <w:p w:rsidR="00171825" w:rsidRDefault="00171825" w:rsidP="00171825">
      <w:pPr>
        <w:rPr>
          <w:b/>
        </w:rPr>
      </w:pPr>
      <w:r>
        <w:rPr>
          <w:b/>
        </w:rPr>
        <w:t>Were the Levels sufficiently distinct per Dimension?</w:t>
      </w:r>
      <w:r w:rsidR="009764F2">
        <w:rPr>
          <w:b/>
        </w:rPr>
        <w:t xml:space="preserve"> Yes</w:t>
      </w:r>
    </w:p>
    <w:p w:rsidR="00171825" w:rsidRDefault="00171825" w:rsidP="00171825">
      <w:pPr>
        <w:rPr>
          <w:b/>
        </w:rPr>
      </w:pPr>
      <w:r>
        <w:rPr>
          <w:b/>
        </w:rPr>
        <w:tab/>
        <w:t>If not, please provide the Dimension(s) and Level(s) where you experienced difficulties</w:t>
      </w:r>
    </w:p>
    <w:p w:rsidR="009764F2" w:rsidRDefault="009764F2" w:rsidP="008D232F">
      <w:pPr>
        <w:rPr>
          <w:b/>
        </w:rPr>
      </w:pPr>
    </w:p>
    <w:p w:rsidR="00171825" w:rsidRDefault="00171825" w:rsidP="008D232F">
      <w:pPr>
        <w:rPr>
          <w:b/>
        </w:rPr>
      </w:pPr>
      <w:r>
        <w:rPr>
          <w:b/>
        </w:rPr>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9764F2" w:rsidRPr="00675626" w:rsidRDefault="009764F2" w:rsidP="009764F2">
      <w:pPr>
        <w:spacing w:after="0" w:line="240" w:lineRule="auto"/>
        <w:jc w:val="both"/>
        <w:rPr>
          <w:lang w:val="en-US"/>
        </w:rPr>
      </w:pPr>
      <w:r>
        <w:rPr>
          <w:lang w:val="en-US"/>
        </w:rPr>
        <w:t>T</w:t>
      </w:r>
      <w:r w:rsidRPr="00675626">
        <w:rPr>
          <w:lang w:val="en-US"/>
        </w:rPr>
        <w:t xml:space="preserve">he Dimensions </w:t>
      </w:r>
      <w:r>
        <w:rPr>
          <w:lang w:val="en-US"/>
        </w:rPr>
        <w:t xml:space="preserve">are not always really suitable for assessing the Maturity implementation level of each standard. Particularly, Applications dimension was difficult to assess for GAMSO (where we took reference from CSPA) and for GSBPM. </w:t>
      </w:r>
    </w:p>
    <w:p w:rsidR="009764F2" w:rsidRPr="009764F2" w:rsidRDefault="009764F2" w:rsidP="008D232F">
      <w:pPr>
        <w:rPr>
          <w:b/>
          <w:lang w:val="en-US"/>
        </w:rPr>
      </w:pPr>
    </w:p>
    <w:p w:rsidR="00FD06E2" w:rsidRDefault="00FD06E2">
      <w:pPr>
        <w:rPr>
          <w:b/>
        </w:rPr>
      </w:pPr>
    </w:p>
    <w:p w:rsidR="00FD06E2" w:rsidRDefault="00FD06E2">
      <w:pPr>
        <w:rPr>
          <w:b/>
        </w:rPr>
      </w:pPr>
    </w:p>
    <w:p w:rsidR="00FD06E2" w:rsidRDefault="00FD06E2" w:rsidP="00FD06E2">
      <w:pPr>
        <w:pStyle w:val="Titolo2"/>
      </w:pPr>
      <w:r>
        <w:lastRenderedPageBreak/>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Pr="00CE69C1" w:rsidRDefault="00FD06E2" w:rsidP="00FD06E2">
      <w:pPr>
        <w:spacing w:after="0" w:line="240" w:lineRule="auto"/>
        <w:rPr>
          <w:rFonts w:ascii="Calibri" w:eastAsia="Times New Roman" w:hAnsi="Calibri" w:cs="Times New Roman"/>
          <w:color w:val="000000"/>
          <w:lang w:eastAsia="nb-NO"/>
        </w:rPr>
      </w:pPr>
      <w:r w:rsidRPr="00CE69C1">
        <w:rPr>
          <w:rFonts w:ascii="Calibri" w:eastAsia="Times New Roman" w:hAnsi="Calibri" w:cs="Times New Roman"/>
          <w:color w:val="000000"/>
          <w:lang w:eastAsia="nb-NO"/>
        </w:rPr>
        <w:t xml:space="preserve"> An ability that an organisation, person, or system possesses. Capabilities are typically expressed in general and high-level terms and typically require a combination of organisation, people, processes, and technology to achieve. Source The Open Group Architecture Framework (TOGAF)</w:t>
      </w:r>
      <w:r w:rsidR="00201A7C">
        <w:rPr>
          <w:rFonts w:ascii="Calibri" w:eastAsia="Times New Roman" w:hAnsi="Calibri" w:cs="Times New Roman"/>
          <w:color w:val="000000"/>
          <w:lang w:eastAsia="nb-NO"/>
        </w:rPr>
        <w:t>.</w:t>
      </w:r>
      <w:r w:rsidRPr="00CE69C1">
        <w:rPr>
          <w:rFonts w:ascii="Calibri" w:eastAsia="Times New Roman" w:hAnsi="Calibri" w:cs="Times New Roman"/>
          <w:color w:val="000000"/>
          <w:lang w:eastAsia="nb-NO"/>
        </w:rPr>
        <w:br/>
      </w:r>
      <w:r w:rsidRPr="00CE69C1">
        <w:rPr>
          <w:rFonts w:ascii="Calibri" w:eastAsia="Times New Roman" w:hAnsi="Calibri" w:cs="Times New Roman"/>
          <w:b/>
          <w:color w:val="000000"/>
          <w:lang w:eastAsia="nb-NO"/>
        </w:rPr>
        <w:t>Capability element:</w:t>
      </w:r>
    </w:p>
    <w:p w:rsidR="00FD06E2" w:rsidRPr="00CE69C1" w:rsidRDefault="00FD06E2" w:rsidP="00FD06E2">
      <w:pPr>
        <w:spacing w:after="0" w:line="240" w:lineRule="auto"/>
        <w:rPr>
          <w:rFonts w:ascii="Calibri" w:eastAsia="Times New Roman" w:hAnsi="Calibri" w:cs="Times New Roman"/>
          <w:color w:val="000000"/>
          <w:lang w:eastAsia="nb-NO"/>
        </w:rPr>
      </w:pPr>
      <w:r w:rsidRPr="00CE69C1">
        <w:rPr>
          <w:rFonts w:ascii="Calibri" w:eastAsia="Times New Roman" w:hAnsi="Calibri" w:cs="Times New Roman"/>
          <w:color w:val="000000"/>
          <w:lang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CE69C1" w:rsidRDefault="00FD06E2" w:rsidP="00FD06E2">
      <w:pPr>
        <w:spacing w:after="0" w:line="240" w:lineRule="auto"/>
        <w:rPr>
          <w:rFonts w:ascii="Calibri" w:eastAsia="Times New Roman" w:hAnsi="Calibri" w:cs="Times New Roman"/>
          <w:b/>
          <w:color w:val="000000"/>
          <w:lang w:eastAsia="nb-NO"/>
        </w:rPr>
      </w:pPr>
      <w:r w:rsidRPr="00CE69C1">
        <w:rPr>
          <w:rFonts w:ascii="Calibri" w:eastAsia="Times New Roman" w:hAnsi="Calibri" w:cs="Times New Roman"/>
          <w:b/>
          <w:color w:val="000000"/>
          <w:lang w:eastAsia="nb-NO"/>
        </w:rPr>
        <w:t>Corporate capability element:</w:t>
      </w:r>
    </w:p>
    <w:p w:rsidR="00FD06E2" w:rsidRPr="00CE69C1" w:rsidRDefault="00FD06E2" w:rsidP="00FD06E2">
      <w:pPr>
        <w:spacing w:after="0" w:line="240" w:lineRule="auto"/>
      </w:pPr>
      <w:r w:rsidRPr="00CE69C1">
        <w:rPr>
          <w:rFonts w:ascii="Calibri" w:eastAsia="Times New Roman" w:hAnsi="Calibri" w:cs="Times New Roman"/>
          <w:color w:val="000000"/>
          <w:lang w:eastAsia="nb-NO"/>
        </w:rPr>
        <w:t xml:space="preserve">A </w:t>
      </w:r>
      <w:r w:rsidR="00B64460" w:rsidRPr="00CE69C1">
        <w:rPr>
          <w:rFonts w:ascii="Calibri" w:eastAsia="Times New Roman" w:hAnsi="Calibri" w:cs="Times New Roman"/>
          <w:color w:val="000000"/>
          <w:lang w:eastAsia="nb-NO"/>
        </w:rPr>
        <w:t xml:space="preserve">corporate capability element is a </w:t>
      </w:r>
      <w:r w:rsidRPr="00CE69C1">
        <w:rPr>
          <w:rFonts w:ascii="Calibri" w:eastAsia="Times New Roman" w:hAnsi="Calibri" w:cs="Times New Roman"/>
          <w:color w:val="000000"/>
          <w:lang w:eastAsia="nb-NO"/>
        </w:rPr>
        <w:t>capability element that is managed at the corporate level</w:t>
      </w:r>
      <w:r w:rsidR="00B64460" w:rsidRPr="00CE69C1">
        <w:t xml:space="preserve"> for use across the entire organisation. </w:t>
      </w:r>
    </w:p>
    <w:p w:rsidR="00FD06E2" w:rsidRPr="00CE69C1" w:rsidRDefault="00FD06E2" w:rsidP="008D232F">
      <w:pPr>
        <w:rPr>
          <w:b/>
        </w:rPr>
      </w:pPr>
    </w:p>
    <w:p w:rsidR="00FD06E2" w:rsidRPr="00CE69C1" w:rsidRDefault="00FD06E2" w:rsidP="008D232F">
      <w:pPr>
        <w:rPr>
          <w:b/>
        </w:rPr>
      </w:pPr>
    </w:p>
    <w:p w:rsidR="000D4AA8" w:rsidRDefault="00FD06E2" w:rsidP="000D4AA8">
      <w:pPr>
        <w:pStyle w:val="Titolo2"/>
      </w:pPr>
      <w:r w:rsidRPr="000D4AA8">
        <w:t>Abbreviations</w:t>
      </w:r>
      <w:r w:rsidR="00051D54" w:rsidRPr="000D4AA8">
        <w:t xml:space="preserve"> </w:t>
      </w:r>
    </w:p>
    <w:p w:rsidR="00FD06E2" w:rsidRDefault="00FD06E2" w:rsidP="000D4AA8">
      <w:pPr>
        <w:pStyle w:val="Titolo2"/>
      </w:pPr>
      <w:r>
        <w:t>IT – Information Technology</w:t>
      </w:r>
    </w:p>
    <w:p w:rsidR="00FD06E2" w:rsidRDefault="00FD06E2" w:rsidP="00FD06E2">
      <w:pPr>
        <w:pStyle w:val="Paragrafoelenco"/>
        <w:numPr>
          <w:ilvl w:val="0"/>
          <w:numId w:val="2"/>
        </w:numPr>
      </w:pPr>
      <w:r>
        <w:t>CSPA – Common Statistical Production Architecture</w:t>
      </w:r>
    </w:p>
    <w:p w:rsidR="00FD06E2" w:rsidRDefault="00FD06E2" w:rsidP="00FD06E2">
      <w:pPr>
        <w:pStyle w:val="Paragrafoelenco"/>
        <w:numPr>
          <w:ilvl w:val="0"/>
          <w:numId w:val="2"/>
        </w:numPr>
      </w:pPr>
      <w:r>
        <w:t>GAMSO – Generic Activity Model for Statistical Organisations</w:t>
      </w:r>
    </w:p>
    <w:p w:rsidR="00FD06E2" w:rsidRDefault="00FD06E2" w:rsidP="00FD06E2">
      <w:pPr>
        <w:pStyle w:val="Paragrafoelenco"/>
        <w:numPr>
          <w:ilvl w:val="0"/>
          <w:numId w:val="2"/>
        </w:numPr>
      </w:pPr>
      <w:r>
        <w:t>GSBPM – Generic Statistical Business Process Model</w:t>
      </w:r>
    </w:p>
    <w:p w:rsidR="00FD06E2" w:rsidRDefault="00FD06E2" w:rsidP="00FD06E2">
      <w:pPr>
        <w:pStyle w:val="Paragrafoelenco"/>
        <w:numPr>
          <w:ilvl w:val="0"/>
          <w:numId w:val="2"/>
        </w:numPr>
      </w:pPr>
      <w:r>
        <w:t>GSIM – Generic Statistical Information Model</w:t>
      </w:r>
    </w:p>
    <w:p w:rsidR="00FD06E2" w:rsidRPr="00201A7C" w:rsidRDefault="00FD06E2" w:rsidP="008D232F">
      <w:pPr>
        <w:pStyle w:val="Paragrafoelenco"/>
        <w:numPr>
          <w:ilvl w:val="0"/>
          <w:numId w:val="2"/>
        </w:numPr>
        <w:rPr>
          <w:b/>
        </w:rPr>
      </w:pPr>
      <w:r>
        <w:t xml:space="preserve">HLG-MOS  – High-level Group </w:t>
      </w:r>
      <w:r w:rsidRPr="007C7FDF">
        <w:t>for the Mode</w:t>
      </w:r>
      <w:r>
        <w:t>rnisation of Official Statistics</w:t>
      </w:r>
    </w:p>
    <w:p w:rsidR="00201A7C" w:rsidRPr="00AB0FC0" w:rsidRDefault="00201A7C" w:rsidP="00201A7C">
      <w:pPr>
        <w:pStyle w:val="Paragrafoelenco"/>
        <w:numPr>
          <w:ilvl w:val="0"/>
          <w:numId w:val="2"/>
        </w:numPr>
        <w:rPr>
          <w:bCs/>
        </w:rPr>
      </w:pPr>
      <w:commentRangeStart w:id="50"/>
      <w:r w:rsidRPr="00AB0FC0">
        <w:rPr>
          <w:bCs/>
        </w:rPr>
        <w:t xml:space="preserve">SLA </w:t>
      </w:r>
      <w:r>
        <w:rPr>
          <w:bCs/>
        </w:rPr>
        <w:t xml:space="preserve"> - Service Level Agreement </w:t>
      </w:r>
    </w:p>
    <w:p w:rsidR="00201A7C" w:rsidRDefault="00201A7C" w:rsidP="00201A7C">
      <w:pPr>
        <w:pStyle w:val="Paragrafoelenco"/>
        <w:numPr>
          <w:ilvl w:val="0"/>
          <w:numId w:val="2"/>
        </w:numPr>
        <w:rPr>
          <w:b/>
        </w:rPr>
      </w:pPr>
      <w:r w:rsidRPr="00AB0FC0">
        <w:rPr>
          <w:bCs/>
        </w:rPr>
        <w:t>API</w:t>
      </w:r>
      <w:r>
        <w:rPr>
          <w:b/>
        </w:rPr>
        <w:t xml:space="preserve"> </w:t>
      </w:r>
      <w:r>
        <w:rPr>
          <w:bCs/>
        </w:rPr>
        <w:t xml:space="preserve">- </w:t>
      </w:r>
      <w:r w:rsidRPr="00457727">
        <w:rPr>
          <w:bCs/>
        </w:rPr>
        <w:t xml:space="preserve">Application program interface </w:t>
      </w:r>
    </w:p>
    <w:p w:rsidR="00201A7C" w:rsidRPr="002453D8" w:rsidRDefault="00201A7C" w:rsidP="00201A7C">
      <w:pPr>
        <w:pStyle w:val="Paragrafoelenco"/>
        <w:numPr>
          <w:ilvl w:val="0"/>
          <w:numId w:val="2"/>
        </w:numPr>
        <w:rPr>
          <w:bCs/>
        </w:rPr>
      </w:pPr>
      <w:r w:rsidRPr="002453D8">
        <w:rPr>
          <w:bCs/>
        </w:rPr>
        <w:t>SOA – Service Oriented Architecture</w:t>
      </w:r>
      <w:commentRangeEnd w:id="50"/>
      <w:r>
        <w:rPr>
          <w:rStyle w:val="Rimandocommento"/>
        </w:rPr>
        <w:commentReference w:id="50"/>
      </w:r>
    </w:p>
    <w:p w:rsidR="00201A7C" w:rsidRPr="00FD06E2" w:rsidRDefault="00201A7C" w:rsidP="00201A7C">
      <w:pPr>
        <w:pStyle w:val="Paragrafoelenco"/>
        <w:rPr>
          <w:b/>
        </w:rPr>
      </w:pPr>
      <w:bookmarkStart w:id="51" w:name="_GoBack"/>
      <w:bookmarkEnd w:id="51"/>
    </w:p>
    <w:sectPr w:rsidR="00201A7C" w:rsidRPr="00FD06E2" w:rsidSect="006B1564">
      <w:pgSz w:w="11906" w:h="16838"/>
      <w:pgMar w:top="851" w:right="707" w:bottom="426" w:left="709"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ura Peci" w:date="2016-07-19T12:16:00Z" w:initials="LP">
    <w:p w:rsidR="00CD3400" w:rsidRDefault="00CD3400">
      <w:pPr>
        <w:pStyle w:val="Testocommento"/>
      </w:pPr>
      <w:r>
        <w:rPr>
          <w:rStyle w:val="Rimandocommento"/>
        </w:rPr>
        <w:annotationRef/>
      </w:r>
      <w:r>
        <w:t>Plural</w:t>
      </w:r>
    </w:p>
  </w:comment>
  <w:comment w:id="1" w:author="Laura Peci" w:date="2016-07-19T12:18:00Z" w:initials="LP">
    <w:p w:rsidR="00CD3400" w:rsidRDefault="00CD3400">
      <w:pPr>
        <w:pStyle w:val="Testocommento"/>
      </w:pPr>
      <w:r>
        <w:rPr>
          <w:rStyle w:val="Rimandocommento"/>
        </w:rPr>
        <w:annotationRef/>
      </w:r>
      <w:r>
        <w:t>impersonal</w:t>
      </w:r>
    </w:p>
  </w:comment>
  <w:comment w:id="2" w:author="Laura Peci" w:date="2016-07-19T12:19:00Z" w:initials="LP">
    <w:p w:rsidR="00CD3400" w:rsidRDefault="00CD3400">
      <w:pPr>
        <w:pStyle w:val="Testocommento"/>
      </w:pPr>
      <w:r>
        <w:rPr>
          <w:rStyle w:val="Rimandocommento"/>
        </w:rPr>
        <w:annotationRef/>
      </w:r>
      <w:r>
        <w:t>eliminate (redundancy)</w:t>
      </w:r>
    </w:p>
  </w:comment>
  <w:comment w:id="3" w:author="Laura Peci" w:date="2016-07-19T12:22:00Z" w:initials="LP">
    <w:p w:rsidR="00CD3400" w:rsidRDefault="00CD3400">
      <w:pPr>
        <w:pStyle w:val="Testocommento"/>
      </w:pPr>
      <w:r>
        <w:rPr>
          <w:rStyle w:val="Rimandocommento"/>
        </w:rPr>
        <w:annotationRef/>
      </w:r>
      <w:r>
        <w:t>suggestion to reformulate as in the following line</w:t>
      </w:r>
    </w:p>
  </w:comment>
  <w:comment w:id="4" w:author="Laura Peci" w:date="2016-07-19T12:24:00Z" w:initials="LP">
    <w:p w:rsidR="00CD3400" w:rsidRDefault="00CD3400">
      <w:pPr>
        <w:pStyle w:val="Testocommento"/>
      </w:pPr>
      <w:r>
        <w:rPr>
          <w:rStyle w:val="Rimandocommento"/>
        </w:rPr>
        <w:annotationRef/>
      </w:r>
      <w:r>
        <w:t>it was more generic (they)</w:t>
      </w:r>
    </w:p>
  </w:comment>
  <w:comment w:id="5" w:author="Laura Peci" w:date="2016-07-19T12:26:00Z" w:initials="LP">
    <w:p w:rsidR="00CD3400" w:rsidRDefault="00CD3400">
      <w:pPr>
        <w:pStyle w:val="Testocommento"/>
      </w:pPr>
      <w:r>
        <w:rPr>
          <w:rStyle w:val="Rimandocommento"/>
        </w:rPr>
        <w:annotationRef/>
      </w:r>
      <w:r>
        <w:t>expect already include this concept of would</w:t>
      </w:r>
    </w:p>
  </w:comment>
  <w:comment w:id="6" w:author="Laura Peci" w:date="2016-07-19T12:26:00Z" w:initials="LP">
    <w:p w:rsidR="00CD3400" w:rsidRDefault="00CD3400">
      <w:pPr>
        <w:pStyle w:val="Testocommento"/>
      </w:pPr>
      <w:r>
        <w:rPr>
          <w:rStyle w:val="Rimandocommento"/>
        </w:rPr>
        <w:annotationRef/>
      </w:r>
      <w:r>
        <w:t>eliminate (redundancy)</w:t>
      </w:r>
    </w:p>
  </w:comment>
  <w:comment w:id="7" w:author="Laura Peci" w:date="2016-07-19T12:34:00Z" w:initials="LP">
    <w:p w:rsidR="00CD3400" w:rsidRDefault="00CD3400">
      <w:pPr>
        <w:pStyle w:val="Testocommento"/>
      </w:pPr>
      <w:r>
        <w:rPr>
          <w:rStyle w:val="Rimandocommento"/>
        </w:rPr>
        <w:annotationRef/>
      </w:r>
      <w:r>
        <w:t>eliminate</w:t>
      </w:r>
    </w:p>
  </w:comment>
  <w:comment w:id="8" w:author="Laura Peci" w:date="2016-07-19T12:58:00Z" w:initials="LP">
    <w:p w:rsidR="00CD3400" w:rsidRDefault="00CD3400">
      <w:pPr>
        <w:pStyle w:val="Testocommento"/>
      </w:pPr>
      <w:r>
        <w:rPr>
          <w:rStyle w:val="Rimandocommento"/>
        </w:rPr>
        <w:annotationRef/>
      </w:r>
      <w:r>
        <w:t>is in place</w:t>
      </w:r>
    </w:p>
  </w:comment>
  <w:comment w:id="9" w:author="Nadia Mignolli" w:date="2016-07-20T14:47:00Z" w:initials="N.M.">
    <w:p w:rsidR="00CD3400" w:rsidRDefault="00CD3400">
      <w:pPr>
        <w:pStyle w:val="Testocommento"/>
      </w:pPr>
      <w:r>
        <w:rPr>
          <w:rStyle w:val="Rimandocommento"/>
        </w:rPr>
        <w:annotationRef/>
      </w:r>
      <w:r>
        <w:t>It is better to refer also to metadata.</w:t>
      </w:r>
    </w:p>
  </w:comment>
  <w:comment w:id="10" w:author="Laura Peci" w:date="2016-07-19T15:41:00Z" w:initials="LP">
    <w:p w:rsidR="00CD3400" w:rsidRDefault="00CD3400">
      <w:pPr>
        <w:pStyle w:val="Testocommento"/>
      </w:pPr>
      <w:r>
        <w:rPr>
          <w:rStyle w:val="Rimandocommento"/>
        </w:rPr>
        <w:annotationRef/>
      </w:r>
      <w:r>
        <w:t>managed</w:t>
      </w:r>
    </w:p>
  </w:comment>
  <w:comment w:id="11" w:author="Laura Peci" w:date="2016-07-19T15:43:00Z" w:initials="LP">
    <w:p w:rsidR="00CD3400" w:rsidRDefault="00CD3400">
      <w:pPr>
        <w:pStyle w:val="Testocommento"/>
      </w:pPr>
      <w:r>
        <w:rPr>
          <w:rStyle w:val="Rimandocommento"/>
        </w:rPr>
        <w:annotationRef/>
      </w:r>
      <w:r>
        <w:t>add</w:t>
      </w:r>
    </w:p>
  </w:comment>
  <w:comment w:id="12" w:author="Nadia Mignolli" w:date="2016-07-20T14:59:00Z" w:initials="N.M.">
    <w:p w:rsidR="00CD3400" w:rsidRDefault="00CD3400">
      <w:pPr>
        <w:pStyle w:val="Testocommento"/>
      </w:pPr>
      <w:r>
        <w:rPr>
          <w:rStyle w:val="Rimandocommento"/>
        </w:rPr>
        <w:annotationRef/>
      </w:r>
      <w:r>
        <w:t>add</w:t>
      </w:r>
    </w:p>
  </w:comment>
  <w:comment w:id="13" w:author="Nadia Mignolli" w:date="2016-07-20T14:59:00Z" w:initials="N.M.">
    <w:p w:rsidR="00CD3400" w:rsidRDefault="00CD3400">
      <w:pPr>
        <w:pStyle w:val="Testocommento"/>
      </w:pPr>
      <w:r>
        <w:rPr>
          <w:rStyle w:val="Rimandocommento"/>
        </w:rPr>
        <w:annotationRef/>
      </w:r>
      <w:r>
        <w:t>add</w:t>
      </w:r>
    </w:p>
  </w:comment>
  <w:comment w:id="14" w:author="Nadia Mignolli" w:date="2016-07-20T14:58:00Z" w:initials="N.M.">
    <w:p w:rsidR="00CD3400" w:rsidRDefault="00CD3400">
      <w:pPr>
        <w:pStyle w:val="Testocommento"/>
      </w:pPr>
      <w:r>
        <w:rPr>
          <w:rStyle w:val="Rimandocommento"/>
        </w:rPr>
        <w:annotationRef/>
      </w:r>
      <w:r>
        <w:t>add</w:t>
      </w:r>
    </w:p>
  </w:comment>
  <w:comment w:id="15" w:author="Laura Peci" w:date="2016-07-20T14:59:00Z" w:initials="LP">
    <w:p w:rsidR="00CD3400" w:rsidRDefault="00CD3400">
      <w:pPr>
        <w:pStyle w:val="Testocommento"/>
      </w:pPr>
      <w:r>
        <w:rPr>
          <w:rStyle w:val="Rimandocommento"/>
        </w:rPr>
        <w:annotationRef/>
      </w:r>
      <w:r>
        <w:t>harmonise with previous boxes (it was management)</w:t>
      </w:r>
    </w:p>
  </w:comment>
  <w:comment w:id="16" w:author="Laura Peci" w:date="2016-07-19T15:21:00Z" w:initials="LP">
    <w:p w:rsidR="00CD3400" w:rsidRDefault="00CD3400">
      <w:pPr>
        <w:pStyle w:val="Testocommento"/>
      </w:pPr>
      <w:r>
        <w:rPr>
          <w:rStyle w:val="Rimandocommento"/>
        </w:rPr>
        <w:annotationRef/>
      </w:r>
      <w:r>
        <w:t>infinite form</w:t>
      </w:r>
    </w:p>
  </w:comment>
  <w:comment w:id="17" w:author="Laura Peci" w:date="2016-07-20T09:59:00Z" w:initials="LP">
    <w:p w:rsidR="00CD3400" w:rsidRDefault="00CD3400">
      <w:pPr>
        <w:pStyle w:val="Testocommento"/>
      </w:pPr>
      <w:r>
        <w:rPr>
          <w:rStyle w:val="Rimandocommento"/>
        </w:rPr>
        <w:annotationRef/>
      </w:r>
      <w:r>
        <w:t>add</w:t>
      </w:r>
    </w:p>
  </w:comment>
  <w:comment w:id="18" w:author="Laura Peci" w:date="2016-07-20T10:01:00Z" w:initials="LP">
    <w:p w:rsidR="00CD3400" w:rsidRDefault="00CD3400">
      <w:pPr>
        <w:pStyle w:val="Testocommento"/>
      </w:pPr>
      <w:r>
        <w:rPr>
          <w:rStyle w:val="Rimandocommento"/>
        </w:rPr>
        <w:annotationRef/>
      </w:r>
      <w:r>
        <w:t>eliminate</w:t>
      </w:r>
    </w:p>
  </w:comment>
  <w:comment w:id="19" w:author="Laura Peci" w:date="2016-07-20T15:52:00Z" w:initials="LP">
    <w:p w:rsidR="00CD3400" w:rsidRDefault="00CD3400">
      <w:pPr>
        <w:pStyle w:val="Testocommento"/>
      </w:pPr>
      <w:r>
        <w:rPr>
          <w:rStyle w:val="Rimandocommento"/>
        </w:rPr>
        <w:annotationRef/>
      </w:r>
      <w:r>
        <w:t>should be added here as well</w:t>
      </w:r>
    </w:p>
  </w:comment>
  <w:comment w:id="20" w:author="Laura Peci" w:date="2016-07-20T15:54:00Z" w:initials="LP">
    <w:p w:rsidR="00CD3400" w:rsidRDefault="00CD3400">
      <w:pPr>
        <w:pStyle w:val="Testocommento"/>
      </w:pPr>
      <w:r>
        <w:rPr>
          <w:rStyle w:val="Rimandocommento"/>
        </w:rPr>
        <w:annotationRef/>
      </w:r>
      <w:r>
        <w:t>substitute</w:t>
      </w:r>
    </w:p>
  </w:comment>
  <w:comment w:id="21" w:author="Nadia Mignolli" w:date="2016-07-20T15:52:00Z" w:initials="N.M.">
    <w:p w:rsidR="00CD3400" w:rsidRDefault="00CD3400">
      <w:pPr>
        <w:pStyle w:val="Testocommento"/>
      </w:pPr>
      <w:r>
        <w:rPr>
          <w:rStyle w:val="Rimandocommento"/>
        </w:rPr>
        <w:annotationRef/>
      </w:r>
      <w:r>
        <w:t>add</w:t>
      </w:r>
    </w:p>
  </w:comment>
  <w:comment w:id="22" w:author="Laura Peci" w:date="2016-07-20T09:35:00Z" w:initials="LP">
    <w:p w:rsidR="00CD3400" w:rsidRDefault="00CD3400">
      <w:pPr>
        <w:pStyle w:val="Testocommento"/>
      </w:pPr>
      <w:r>
        <w:rPr>
          <w:rStyle w:val="Rimandocommento"/>
        </w:rPr>
        <w:annotationRef/>
      </w:r>
      <w:r>
        <w:t>Add article</w:t>
      </w:r>
    </w:p>
  </w:comment>
  <w:comment w:id="23" w:author="Laura Peci" w:date="2016-07-20T10:05:00Z" w:initials="LP">
    <w:p w:rsidR="00CD3400" w:rsidRDefault="00CD3400">
      <w:pPr>
        <w:pStyle w:val="Testocommento"/>
      </w:pPr>
      <w:r>
        <w:rPr>
          <w:rStyle w:val="Rimandocommento"/>
        </w:rPr>
        <w:annotationRef/>
      </w:r>
      <w:r>
        <w:t>It was exists</w:t>
      </w:r>
    </w:p>
  </w:comment>
  <w:comment w:id="24" w:author="Laura Peci" w:date="2016-07-20T10:06:00Z" w:initials="LP">
    <w:p w:rsidR="00CD3400" w:rsidRDefault="00CD3400">
      <w:pPr>
        <w:pStyle w:val="Testocommento"/>
      </w:pPr>
      <w:r>
        <w:rPr>
          <w:rStyle w:val="Rimandocommento"/>
        </w:rPr>
        <w:annotationRef/>
      </w:r>
      <w:r>
        <w:t>wording</w:t>
      </w:r>
    </w:p>
  </w:comment>
  <w:comment w:id="25" w:author="Laura Peci" w:date="2016-07-20T09:37:00Z" w:initials="LP">
    <w:p w:rsidR="00CD3400" w:rsidRDefault="00CD3400">
      <w:pPr>
        <w:pStyle w:val="Testocommento"/>
      </w:pPr>
      <w:r>
        <w:rPr>
          <w:rStyle w:val="Rimandocommento"/>
        </w:rPr>
        <w:annotationRef/>
      </w:r>
      <w:r>
        <w:t>add</w:t>
      </w:r>
    </w:p>
  </w:comment>
  <w:comment w:id="26" w:author="Laura Peci" w:date="2016-07-20T09:38:00Z" w:initials="LP">
    <w:p w:rsidR="00CD3400" w:rsidRDefault="00CD3400">
      <w:pPr>
        <w:pStyle w:val="Testocommento"/>
      </w:pPr>
      <w:r>
        <w:rPr>
          <w:rStyle w:val="Rimandocommento"/>
        </w:rPr>
        <w:annotationRef/>
      </w:r>
      <w:r>
        <w:t>add</w:t>
      </w:r>
    </w:p>
  </w:comment>
  <w:comment w:id="29" w:author="Laura Peci" w:date="2016-07-20T10:09:00Z" w:initials="LP">
    <w:p w:rsidR="00CD3400" w:rsidRDefault="00CD3400">
      <w:pPr>
        <w:pStyle w:val="Testocommento"/>
      </w:pPr>
      <w:r>
        <w:rPr>
          <w:rStyle w:val="Rimandocommento"/>
        </w:rPr>
        <w:annotationRef/>
      </w:r>
      <w:r>
        <w:t>it was located</w:t>
      </w:r>
    </w:p>
  </w:comment>
  <w:comment w:id="30" w:author="Laura Peci" w:date="2016-07-20T09:39:00Z" w:initials="LP">
    <w:p w:rsidR="00CD3400" w:rsidRDefault="00CD3400">
      <w:pPr>
        <w:pStyle w:val="Testocommento"/>
      </w:pPr>
      <w:r>
        <w:rPr>
          <w:rStyle w:val="Rimandocommento"/>
        </w:rPr>
        <w:annotationRef/>
      </w:r>
      <w:r>
        <w:t>reformulate</w:t>
      </w:r>
    </w:p>
  </w:comment>
  <w:comment w:id="31" w:author="Laura Peci" w:date="2016-07-20T10:09:00Z" w:initials="LP">
    <w:p w:rsidR="00CD3400" w:rsidRDefault="00CD3400">
      <w:pPr>
        <w:pStyle w:val="Testocommento"/>
      </w:pPr>
      <w:r>
        <w:rPr>
          <w:rStyle w:val="Rimandocommento"/>
        </w:rPr>
        <w:annotationRef/>
      </w:r>
      <w:r>
        <w:t>it was located</w:t>
      </w:r>
    </w:p>
  </w:comment>
  <w:comment w:id="32" w:author="Laura Peci" w:date="2016-07-20T10:11:00Z" w:initials="LP">
    <w:p w:rsidR="00CD3400" w:rsidRDefault="00CD3400">
      <w:pPr>
        <w:pStyle w:val="Testocommento"/>
      </w:pPr>
      <w:r>
        <w:rPr>
          <w:rStyle w:val="Rimandocommento"/>
        </w:rPr>
        <w:annotationRef/>
      </w:r>
      <w:r>
        <w:t>reformulated</w:t>
      </w:r>
    </w:p>
  </w:comment>
  <w:comment w:id="33" w:author="Laura Peci" w:date="2016-07-20T09:40:00Z" w:initials="LP">
    <w:p w:rsidR="00CD3400" w:rsidRDefault="00CD3400">
      <w:pPr>
        <w:pStyle w:val="Testocommento"/>
      </w:pPr>
      <w:r>
        <w:rPr>
          <w:rStyle w:val="Rimandocommento"/>
        </w:rPr>
        <w:annotationRef/>
      </w:r>
      <w:r>
        <w:t>eliminate S (adjective form)</w:t>
      </w:r>
    </w:p>
  </w:comment>
  <w:comment w:id="34" w:author="Laura Peci" w:date="2016-07-20T09:40:00Z" w:initials="LP">
    <w:p w:rsidR="00CD3400" w:rsidRDefault="00CD3400">
      <w:pPr>
        <w:pStyle w:val="Testocommento"/>
      </w:pPr>
      <w:r>
        <w:rPr>
          <w:rStyle w:val="Rimandocommento"/>
        </w:rPr>
        <w:annotationRef/>
      </w:r>
      <w:r>
        <w:t>see above</w:t>
      </w:r>
    </w:p>
  </w:comment>
  <w:comment w:id="35" w:author="Laura Peci" w:date="2016-07-20T10:12:00Z" w:initials="LP">
    <w:p w:rsidR="00CD3400" w:rsidRDefault="00CD3400">
      <w:pPr>
        <w:pStyle w:val="Testocommento"/>
      </w:pPr>
      <w:r>
        <w:rPr>
          <w:rStyle w:val="Rimandocommento"/>
        </w:rPr>
        <w:annotationRef/>
      </w:r>
      <w:r>
        <w:t>based on</w:t>
      </w:r>
    </w:p>
  </w:comment>
  <w:comment w:id="36" w:author="Laura Peci" w:date="2016-07-20T09:41:00Z" w:initials="LP">
    <w:p w:rsidR="00CD3400" w:rsidRDefault="00CD3400">
      <w:pPr>
        <w:pStyle w:val="Testocommento"/>
      </w:pPr>
      <w:r>
        <w:rPr>
          <w:rStyle w:val="Rimandocommento"/>
        </w:rPr>
        <w:annotationRef/>
      </w:r>
      <w:r>
        <w:t>eliminate, redundancy</w:t>
      </w:r>
    </w:p>
  </w:comment>
  <w:comment w:id="37" w:author="Laura Peci" w:date="2016-07-20T09:42:00Z" w:initials="LP">
    <w:p w:rsidR="00CD3400" w:rsidRDefault="00CD3400">
      <w:pPr>
        <w:pStyle w:val="Testocommento"/>
      </w:pPr>
      <w:r>
        <w:rPr>
          <w:rStyle w:val="Rimandocommento"/>
        </w:rPr>
        <w:annotationRef/>
      </w:r>
      <w:r>
        <w:t>eliminate S (plural)</w:t>
      </w:r>
    </w:p>
  </w:comment>
  <w:comment w:id="38" w:author="Laura Peci" w:date="2016-07-20T10:10:00Z" w:initials="LP">
    <w:p w:rsidR="00CD3400" w:rsidRDefault="00CD3400">
      <w:pPr>
        <w:pStyle w:val="Testocommento"/>
      </w:pPr>
      <w:r>
        <w:rPr>
          <w:rStyle w:val="Rimandocommento"/>
        </w:rPr>
        <w:annotationRef/>
      </w:r>
      <w:r>
        <w:t>add</w:t>
      </w:r>
    </w:p>
  </w:comment>
  <w:comment w:id="39" w:author="Laura Peci" w:date="2016-07-20T10:10:00Z" w:initials="LP">
    <w:p w:rsidR="00CD3400" w:rsidRDefault="00CD3400">
      <w:pPr>
        <w:pStyle w:val="Testocommento"/>
      </w:pPr>
      <w:r>
        <w:rPr>
          <w:rStyle w:val="Rimandocommento"/>
        </w:rPr>
        <w:annotationRef/>
      </w:r>
      <w:r>
        <w:t>eliminate</w:t>
      </w:r>
    </w:p>
  </w:comment>
  <w:comment w:id="40" w:author="Laura Peci" w:date="2016-07-20T09:47:00Z" w:initials="LP">
    <w:p w:rsidR="00CD3400" w:rsidRDefault="00CD3400">
      <w:pPr>
        <w:pStyle w:val="Testocommento"/>
      </w:pPr>
      <w:r>
        <w:rPr>
          <w:rStyle w:val="Rimandocommento"/>
        </w:rPr>
        <w:annotationRef/>
      </w:r>
      <w:r>
        <w:t>see above</w:t>
      </w:r>
    </w:p>
  </w:comment>
  <w:comment w:id="41" w:author="Laura Peci" w:date="2016-07-19T15:36:00Z" w:initials="LP">
    <w:p w:rsidR="00CD3400" w:rsidRDefault="00CD3400">
      <w:pPr>
        <w:pStyle w:val="Testocommento"/>
      </w:pPr>
      <w:r>
        <w:rPr>
          <w:rStyle w:val="Rimandocommento"/>
        </w:rPr>
        <w:annotationRef/>
      </w:r>
      <w:r>
        <w:t>plural</w:t>
      </w:r>
    </w:p>
  </w:comment>
  <w:comment w:id="42" w:author="Laura Peci" w:date="2016-07-19T15:34:00Z" w:initials="LP">
    <w:p w:rsidR="00CD3400" w:rsidRDefault="00CD3400">
      <w:pPr>
        <w:pStyle w:val="Testocommento"/>
      </w:pPr>
      <w:r>
        <w:rPr>
          <w:rStyle w:val="Rimandocommento"/>
        </w:rPr>
        <w:annotationRef/>
      </w:r>
      <w:r>
        <w:t>adjective</w:t>
      </w:r>
    </w:p>
  </w:comment>
  <w:comment w:id="43" w:author="Laura Peci" w:date="2016-07-19T15:35:00Z" w:initials="LP">
    <w:p w:rsidR="00CD3400" w:rsidRDefault="00CD3400">
      <w:pPr>
        <w:pStyle w:val="Testocommento"/>
      </w:pPr>
      <w:r>
        <w:rPr>
          <w:rStyle w:val="Rimandocommento"/>
        </w:rPr>
        <w:annotationRef/>
      </w:r>
      <w:r>
        <w:t>not by</w:t>
      </w:r>
    </w:p>
  </w:comment>
  <w:comment w:id="44" w:author="Laura Peci" w:date="2016-07-19T15:35:00Z" w:initials="LP">
    <w:p w:rsidR="00CD3400" w:rsidRDefault="00CD3400">
      <w:pPr>
        <w:pStyle w:val="Testocommento"/>
      </w:pPr>
      <w:r>
        <w:rPr>
          <w:rStyle w:val="Rimandocommento"/>
        </w:rPr>
        <w:annotationRef/>
      </w:r>
      <w:r>
        <w:t>ranges</w:t>
      </w:r>
    </w:p>
  </w:comment>
  <w:comment w:id="45" w:author="Laura Peci" w:date="2016-07-20T09:49:00Z" w:initials="LP">
    <w:p w:rsidR="00CD3400" w:rsidRDefault="00CD3400">
      <w:pPr>
        <w:pStyle w:val="Testocommento"/>
      </w:pPr>
      <w:r>
        <w:rPr>
          <w:rStyle w:val="Rimandocommento"/>
        </w:rPr>
        <w:annotationRef/>
      </w:r>
      <w:r>
        <w:t>add</w:t>
      </w:r>
    </w:p>
  </w:comment>
  <w:comment w:id="46" w:author="Laura Peci" w:date="2016-07-19T15:37:00Z" w:initials="LP">
    <w:p w:rsidR="00CD3400" w:rsidRDefault="00CD3400">
      <w:pPr>
        <w:pStyle w:val="Testocommento"/>
      </w:pPr>
      <w:r>
        <w:rPr>
          <w:rStyle w:val="Rimandocommento"/>
        </w:rPr>
        <w:annotationRef/>
      </w:r>
      <w:r>
        <w:t>reuse</w:t>
      </w:r>
    </w:p>
  </w:comment>
  <w:comment w:id="47" w:author="Laura Peci" w:date="2016-07-19T15:37:00Z" w:initials="LP">
    <w:p w:rsidR="00CD3400" w:rsidRDefault="00CD3400">
      <w:pPr>
        <w:pStyle w:val="Testocommento"/>
      </w:pPr>
      <w:r>
        <w:rPr>
          <w:rStyle w:val="Rimandocommento"/>
        </w:rPr>
        <w:annotationRef/>
      </w:r>
      <w:r>
        <w:t>their</w:t>
      </w:r>
    </w:p>
  </w:comment>
  <w:comment w:id="50" w:author="Laura Peci" w:date="2016-07-19T13:29:00Z" w:initials="LP">
    <w:p w:rsidR="00CD3400" w:rsidRDefault="00CD3400">
      <w:pPr>
        <w:pStyle w:val="Testocommento"/>
      </w:pPr>
      <w:r>
        <w:rPr>
          <w:rStyle w:val="Rimandocommento"/>
        </w:rPr>
        <w:annotationRef/>
      </w:r>
      <w:r>
        <w:t>add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15F" w:rsidRDefault="00B7515F" w:rsidP="00C46144">
      <w:pPr>
        <w:spacing w:after="0" w:line="240" w:lineRule="auto"/>
      </w:pPr>
      <w:r>
        <w:separator/>
      </w:r>
    </w:p>
  </w:endnote>
  <w:endnote w:type="continuationSeparator" w:id="0">
    <w:p w:rsidR="00B7515F" w:rsidRDefault="00B7515F"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15F" w:rsidRDefault="00B7515F" w:rsidP="00C46144">
      <w:pPr>
        <w:spacing w:after="0" w:line="240" w:lineRule="auto"/>
      </w:pPr>
      <w:r>
        <w:separator/>
      </w:r>
    </w:p>
  </w:footnote>
  <w:footnote w:type="continuationSeparator" w:id="0">
    <w:p w:rsidR="00B7515F" w:rsidRDefault="00B7515F" w:rsidP="00C46144">
      <w:pPr>
        <w:spacing w:after="0" w:line="240" w:lineRule="auto"/>
      </w:pPr>
      <w:r>
        <w:continuationSeparator/>
      </w:r>
    </w:p>
  </w:footnote>
  <w:footnote w:id="1">
    <w:p w:rsidR="00CD3400" w:rsidRPr="00C46144" w:rsidRDefault="00CD3400" w:rsidP="0076558E">
      <w:pPr>
        <w:pStyle w:val="Testonotaapidipagina"/>
        <w:jc w:val="both"/>
        <w:rPr>
          <w:lang w:val="en-US"/>
        </w:rPr>
      </w:pPr>
      <w:r>
        <w:rPr>
          <w:rStyle w:val="Rimandonotaapidipagina"/>
        </w:rPr>
        <w:footnoteRef/>
      </w:r>
      <w:r>
        <w:t xml:space="preserve"> </w:t>
      </w:r>
      <w:r>
        <w:rPr>
          <w:color w:val="1F497D"/>
        </w:rPr>
        <w:t>Applications are software components or programmes which provide specific functionality for end users. Web browsers, email programmes,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9C0"/>
    <w:multiLevelType w:val="hybridMultilevel"/>
    <w:tmpl w:val="6AA25E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273E9B"/>
    <w:multiLevelType w:val="hybridMultilevel"/>
    <w:tmpl w:val="0B202E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B695B75"/>
    <w:multiLevelType w:val="hybridMultilevel"/>
    <w:tmpl w:val="522244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FF532D"/>
    <w:multiLevelType w:val="hybridMultilevel"/>
    <w:tmpl w:val="0B202E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252306C"/>
    <w:multiLevelType w:val="hybridMultilevel"/>
    <w:tmpl w:val="DDDA761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2FD448B"/>
    <w:multiLevelType w:val="hybridMultilevel"/>
    <w:tmpl w:val="BABE923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6541BE"/>
    <w:multiLevelType w:val="hybridMultilevel"/>
    <w:tmpl w:val="74E84F56"/>
    <w:lvl w:ilvl="0" w:tplc="0410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8861E7C"/>
    <w:multiLevelType w:val="hybridMultilevel"/>
    <w:tmpl w:val="1D48C4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2FE44A1"/>
    <w:multiLevelType w:val="hybridMultilevel"/>
    <w:tmpl w:val="B7C6AA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41D5406"/>
    <w:multiLevelType w:val="hybridMultilevel"/>
    <w:tmpl w:val="6628907E"/>
    <w:lvl w:ilvl="0" w:tplc="B3B83A1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4B234DD6"/>
    <w:multiLevelType w:val="hybridMultilevel"/>
    <w:tmpl w:val="0B202E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6EB39E1"/>
    <w:multiLevelType w:val="hybridMultilevel"/>
    <w:tmpl w:val="D03AD08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BAC1A7C"/>
    <w:multiLevelType w:val="hybridMultilevel"/>
    <w:tmpl w:val="7B166DA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E1C32A5"/>
    <w:multiLevelType w:val="hybridMultilevel"/>
    <w:tmpl w:val="D8106D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F2B0FBF"/>
    <w:multiLevelType w:val="hybridMultilevel"/>
    <w:tmpl w:val="8D383C64"/>
    <w:lvl w:ilvl="0" w:tplc="B03A4DD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751E4CAB"/>
    <w:multiLevelType w:val="hybridMultilevel"/>
    <w:tmpl w:val="18FA99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9CF5FFF"/>
    <w:multiLevelType w:val="hybridMultilevel"/>
    <w:tmpl w:val="9F96E5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FC90B25"/>
    <w:multiLevelType w:val="hybridMultilevel"/>
    <w:tmpl w:val="0B202E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3"/>
  </w:num>
  <w:num w:numId="3">
    <w:abstractNumId w:val="11"/>
  </w:num>
  <w:num w:numId="4">
    <w:abstractNumId w:val="1"/>
  </w:num>
  <w:num w:numId="5">
    <w:abstractNumId w:val="19"/>
  </w:num>
  <w:num w:numId="6">
    <w:abstractNumId w:val="4"/>
  </w:num>
  <w:num w:numId="7">
    <w:abstractNumId w:val="5"/>
  </w:num>
  <w:num w:numId="8">
    <w:abstractNumId w:val="13"/>
  </w:num>
  <w:num w:numId="9">
    <w:abstractNumId w:val="18"/>
  </w:num>
  <w:num w:numId="10">
    <w:abstractNumId w:val="2"/>
  </w:num>
  <w:num w:numId="11">
    <w:abstractNumId w:val="17"/>
  </w:num>
  <w:num w:numId="12">
    <w:abstractNumId w:val="14"/>
  </w:num>
  <w:num w:numId="13">
    <w:abstractNumId w:val="12"/>
  </w:num>
  <w:num w:numId="14">
    <w:abstractNumId w:val="8"/>
  </w:num>
  <w:num w:numId="15">
    <w:abstractNumId w:val="0"/>
  </w:num>
  <w:num w:numId="16">
    <w:abstractNumId w:val="9"/>
  </w:num>
  <w:num w:numId="17">
    <w:abstractNumId w:val="10"/>
  </w:num>
  <w:num w:numId="18">
    <w:abstractNumId w:val="16"/>
  </w:num>
  <w:num w:numId="19">
    <w:abstractNumId w:val="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1E2"/>
    <w:rsid w:val="0000353A"/>
    <w:rsid w:val="0003031D"/>
    <w:rsid w:val="000322B2"/>
    <w:rsid w:val="00046723"/>
    <w:rsid w:val="00050B26"/>
    <w:rsid w:val="00051D54"/>
    <w:rsid w:val="0006671F"/>
    <w:rsid w:val="0009447D"/>
    <w:rsid w:val="000B67DB"/>
    <w:rsid w:val="000B7F8C"/>
    <w:rsid w:val="000C5878"/>
    <w:rsid w:val="000D4AA8"/>
    <w:rsid w:val="000D7AED"/>
    <w:rsid w:val="00102FD9"/>
    <w:rsid w:val="00116C30"/>
    <w:rsid w:val="00133456"/>
    <w:rsid w:val="00145C03"/>
    <w:rsid w:val="00146F0F"/>
    <w:rsid w:val="001556E8"/>
    <w:rsid w:val="0015693A"/>
    <w:rsid w:val="00167BDC"/>
    <w:rsid w:val="00171825"/>
    <w:rsid w:val="00174463"/>
    <w:rsid w:val="00180408"/>
    <w:rsid w:val="00195A76"/>
    <w:rsid w:val="001A1522"/>
    <w:rsid w:val="001A3991"/>
    <w:rsid w:val="001C6776"/>
    <w:rsid w:val="001D14B0"/>
    <w:rsid w:val="001D2514"/>
    <w:rsid w:val="001D6B84"/>
    <w:rsid w:val="001E0CA2"/>
    <w:rsid w:val="00201A7C"/>
    <w:rsid w:val="00204138"/>
    <w:rsid w:val="002152B1"/>
    <w:rsid w:val="00225780"/>
    <w:rsid w:val="00243A17"/>
    <w:rsid w:val="0025188F"/>
    <w:rsid w:val="002736A7"/>
    <w:rsid w:val="00282D5B"/>
    <w:rsid w:val="0029630A"/>
    <w:rsid w:val="002B083B"/>
    <w:rsid w:val="002B436A"/>
    <w:rsid w:val="002C4C65"/>
    <w:rsid w:val="002C7752"/>
    <w:rsid w:val="002D4C7D"/>
    <w:rsid w:val="002D7077"/>
    <w:rsid w:val="002D74BF"/>
    <w:rsid w:val="002E0020"/>
    <w:rsid w:val="002F3E76"/>
    <w:rsid w:val="003114E6"/>
    <w:rsid w:val="003173CB"/>
    <w:rsid w:val="00320E53"/>
    <w:rsid w:val="003220EC"/>
    <w:rsid w:val="003237CE"/>
    <w:rsid w:val="00334E6E"/>
    <w:rsid w:val="00336904"/>
    <w:rsid w:val="00344E75"/>
    <w:rsid w:val="003646CF"/>
    <w:rsid w:val="00364771"/>
    <w:rsid w:val="00365081"/>
    <w:rsid w:val="003723DB"/>
    <w:rsid w:val="0037279A"/>
    <w:rsid w:val="00372CBB"/>
    <w:rsid w:val="0039221A"/>
    <w:rsid w:val="003B5A14"/>
    <w:rsid w:val="003E2A83"/>
    <w:rsid w:val="003F1467"/>
    <w:rsid w:val="00403CE7"/>
    <w:rsid w:val="00415F42"/>
    <w:rsid w:val="00433DB6"/>
    <w:rsid w:val="00433E7A"/>
    <w:rsid w:val="00437B15"/>
    <w:rsid w:val="0044419C"/>
    <w:rsid w:val="004453B8"/>
    <w:rsid w:val="0046141E"/>
    <w:rsid w:val="00466CFB"/>
    <w:rsid w:val="004915A2"/>
    <w:rsid w:val="00495863"/>
    <w:rsid w:val="004A4A89"/>
    <w:rsid w:val="004C19DF"/>
    <w:rsid w:val="004C72CC"/>
    <w:rsid w:val="004E55C2"/>
    <w:rsid w:val="00514515"/>
    <w:rsid w:val="0053044E"/>
    <w:rsid w:val="0053608E"/>
    <w:rsid w:val="00543BC6"/>
    <w:rsid w:val="005670FF"/>
    <w:rsid w:val="005726C0"/>
    <w:rsid w:val="00581C96"/>
    <w:rsid w:val="00593227"/>
    <w:rsid w:val="00595FA1"/>
    <w:rsid w:val="005963AF"/>
    <w:rsid w:val="005B5A77"/>
    <w:rsid w:val="005C175C"/>
    <w:rsid w:val="005D0EE4"/>
    <w:rsid w:val="005D6B44"/>
    <w:rsid w:val="005E0738"/>
    <w:rsid w:val="005E6941"/>
    <w:rsid w:val="0062235C"/>
    <w:rsid w:val="0064342E"/>
    <w:rsid w:val="00646FE1"/>
    <w:rsid w:val="00652C91"/>
    <w:rsid w:val="00653B84"/>
    <w:rsid w:val="00670098"/>
    <w:rsid w:val="00671C34"/>
    <w:rsid w:val="00675626"/>
    <w:rsid w:val="0069548C"/>
    <w:rsid w:val="006A3E14"/>
    <w:rsid w:val="006A7CC7"/>
    <w:rsid w:val="006B1564"/>
    <w:rsid w:val="006B17EF"/>
    <w:rsid w:val="006B2443"/>
    <w:rsid w:val="006B66E9"/>
    <w:rsid w:val="006D0AE6"/>
    <w:rsid w:val="006D4850"/>
    <w:rsid w:val="006E1546"/>
    <w:rsid w:val="006E17DB"/>
    <w:rsid w:val="006E5A89"/>
    <w:rsid w:val="007017A9"/>
    <w:rsid w:val="00703EEC"/>
    <w:rsid w:val="007128B5"/>
    <w:rsid w:val="00722759"/>
    <w:rsid w:val="00725F88"/>
    <w:rsid w:val="00733A1F"/>
    <w:rsid w:val="00736194"/>
    <w:rsid w:val="00744023"/>
    <w:rsid w:val="00762393"/>
    <w:rsid w:val="0076558E"/>
    <w:rsid w:val="007735E6"/>
    <w:rsid w:val="007865F4"/>
    <w:rsid w:val="00787CBF"/>
    <w:rsid w:val="00793D20"/>
    <w:rsid w:val="00797F60"/>
    <w:rsid w:val="007B40CA"/>
    <w:rsid w:val="007C7FDF"/>
    <w:rsid w:val="007E1A8D"/>
    <w:rsid w:val="007E4007"/>
    <w:rsid w:val="007F0591"/>
    <w:rsid w:val="00802BE7"/>
    <w:rsid w:val="008121FF"/>
    <w:rsid w:val="00814723"/>
    <w:rsid w:val="008216A7"/>
    <w:rsid w:val="00826B28"/>
    <w:rsid w:val="008345FD"/>
    <w:rsid w:val="00840561"/>
    <w:rsid w:val="0086762C"/>
    <w:rsid w:val="008676F0"/>
    <w:rsid w:val="008802E4"/>
    <w:rsid w:val="00893DF4"/>
    <w:rsid w:val="008A0091"/>
    <w:rsid w:val="008A1AA0"/>
    <w:rsid w:val="008D232F"/>
    <w:rsid w:val="008D2770"/>
    <w:rsid w:val="008D5F8A"/>
    <w:rsid w:val="008E3BF9"/>
    <w:rsid w:val="008E425A"/>
    <w:rsid w:val="008E5F6B"/>
    <w:rsid w:val="008E651D"/>
    <w:rsid w:val="008E7026"/>
    <w:rsid w:val="008E7A53"/>
    <w:rsid w:val="008F122F"/>
    <w:rsid w:val="008F521F"/>
    <w:rsid w:val="0090313C"/>
    <w:rsid w:val="00922A76"/>
    <w:rsid w:val="00942D1E"/>
    <w:rsid w:val="00943372"/>
    <w:rsid w:val="009463CF"/>
    <w:rsid w:val="0095624E"/>
    <w:rsid w:val="00956332"/>
    <w:rsid w:val="00957E6D"/>
    <w:rsid w:val="00972FE3"/>
    <w:rsid w:val="009764F2"/>
    <w:rsid w:val="0098450A"/>
    <w:rsid w:val="009855E3"/>
    <w:rsid w:val="009D5E05"/>
    <w:rsid w:val="009E63D8"/>
    <w:rsid w:val="009E7829"/>
    <w:rsid w:val="009F147A"/>
    <w:rsid w:val="009F4D56"/>
    <w:rsid w:val="00A032E5"/>
    <w:rsid w:val="00A2074A"/>
    <w:rsid w:val="00A21D07"/>
    <w:rsid w:val="00A32FED"/>
    <w:rsid w:val="00A41BD3"/>
    <w:rsid w:val="00A42574"/>
    <w:rsid w:val="00A47D25"/>
    <w:rsid w:val="00A51993"/>
    <w:rsid w:val="00A534EF"/>
    <w:rsid w:val="00A73F33"/>
    <w:rsid w:val="00A755F2"/>
    <w:rsid w:val="00A853E2"/>
    <w:rsid w:val="00A85AEC"/>
    <w:rsid w:val="00A944DB"/>
    <w:rsid w:val="00AA462A"/>
    <w:rsid w:val="00AA74B2"/>
    <w:rsid w:val="00AB7D88"/>
    <w:rsid w:val="00AE2671"/>
    <w:rsid w:val="00AF71F5"/>
    <w:rsid w:val="00B1639F"/>
    <w:rsid w:val="00B16EEE"/>
    <w:rsid w:val="00B20241"/>
    <w:rsid w:val="00B3032D"/>
    <w:rsid w:val="00B3264C"/>
    <w:rsid w:val="00B4757B"/>
    <w:rsid w:val="00B64460"/>
    <w:rsid w:val="00B74449"/>
    <w:rsid w:val="00B7515F"/>
    <w:rsid w:val="00BB7271"/>
    <w:rsid w:val="00BF2ECC"/>
    <w:rsid w:val="00BF75A3"/>
    <w:rsid w:val="00C4528B"/>
    <w:rsid w:val="00C46144"/>
    <w:rsid w:val="00C60CCC"/>
    <w:rsid w:val="00C832F2"/>
    <w:rsid w:val="00C9033A"/>
    <w:rsid w:val="00CA1EE0"/>
    <w:rsid w:val="00CB21BB"/>
    <w:rsid w:val="00CB7B1D"/>
    <w:rsid w:val="00CC1EFC"/>
    <w:rsid w:val="00CC278E"/>
    <w:rsid w:val="00CD3400"/>
    <w:rsid w:val="00CD6A23"/>
    <w:rsid w:val="00CE69C1"/>
    <w:rsid w:val="00CF4790"/>
    <w:rsid w:val="00D1058A"/>
    <w:rsid w:val="00D21742"/>
    <w:rsid w:val="00D43996"/>
    <w:rsid w:val="00D96605"/>
    <w:rsid w:val="00D97E15"/>
    <w:rsid w:val="00DB208F"/>
    <w:rsid w:val="00DB33B6"/>
    <w:rsid w:val="00DB55D5"/>
    <w:rsid w:val="00DD017D"/>
    <w:rsid w:val="00DD6D42"/>
    <w:rsid w:val="00DF34D8"/>
    <w:rsid w:val="00DF3701"/>
    <w:rsid w:val="00E152D7"/>
    <w:rsid w:val="00E21628"/>
    <w:rsid w:val="00E3130B"/>
    <w:rsid w:val="00E34F05"/>
    <w:rsid w:val="00E56A8F"/>
    <w:rsid w:val="00E7382C"/>
    <w:rsid w:val="00E80751"/>
    <w:rsid w:val="00E92006"/>
    <w:rsid w:val="00EB5DF1"/>
    <w:rsid w:val="00ED5A09"/>
    <w:rsid w:val="00F01EC0"/>
    <w:rsid w:val="00F10378"/>
    <w:rsid w:val="00F16595"/>
    <w:rsid w:val="00F2456D"/>
    <w:rsid w:val="00F279CC"/>
    <w:rsid w:val="00F36DB3"/>
    <w:rsid w:val="00F85979"/>
    <w:rsid w:val="00F926FB"/>
    <w:rsid w:val="00FB35E0"/>
    <w:rsid w:val="00FD06E2"/>
    <w:rsid w:val="00FD0E6C"/>
    <w:rsid w:val="00FD2A4C"/>
    <w:rsid w:val="00FD6186"/>
    <w:rsid w:val="00FF19FE"/>
    <w:rsid w:val="00FF3598"/>
    <w:rsid w:val="00FF747C"/>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6904"/>
  </w:style>
  <w:style w:type="paragraph" w:styleId="Titolo1">
    <w:name w:val="heading 1"/>
    <w:basedOn w:val="Normale"/>
    <w:next w:val="Normale"/>
    <w:link w:val="Titolo1Carattere"/>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670FF"/>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5670FF"/>
    <w:pPr>
      <w:ind w:left="720"/>
      <w:contextualSpacing/>
    </w:pPr>
  </w:style>
  <w:style w:type="character" w:customStyle="1" w:styleId="Titolo2Carattere">
    <w:name w:val="Titolo 2 Carattere"/>
    <w:basedOn w:val="Carpredefinitoparagrafo"/>
    <w:link w:val="Titolo2"/>
    <w:uiPriority w:val="9"/>
    <w:rsid w:val="009F147A"/>
    <w:rPr>
      <w:rFonts w:asciiTheme="majorHAnsi" w:eastAsiaTheme="majorEastAsia" w:hAnsiTheme="majorHAnsi" w:cstheme="majorBidi"/>
      <w:b/>
      <w:bCs/>
      <w:color w:val="4F81BD" w:themeColor="accent1"/>
      <w:sz w:val="26"/>
      <w:szCs w:val="26"/>
    </w:rPr>
  </w:style>
  <w:style w:type="table" w:styleId="Grigliatabella">
    <w:name w:val="Table Grid"/>
    <w:basedOn w:val="Tabellanormale"/>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93DF4"/>
    <w:rPr>
      <w:sz w:val="16"/>
      <w:szCs w:val="16"/>
    </w:rPr>
  </w:style>
  <w:style w:type="paragraph" w:styleId="Testocommento">
    <w:name w:val="annotation text"/>
    <w:basedOn w:val="Normale"/>
    <w:link w:val="TestocommentoCarattere"/>
    <w:uiPriority w:val="99"/>
    <w:semiHidden/>
    <w:unhideWhenUsed/>
    <w:rsid w:val="00893DF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93DF4"/>
    <w:rPr>
      <w:sz w:val="20"/>
      <w:szCs w:val="20"/>
    </w:rPr>
  </w:style>
  <w:style w:type="paragraph" w:styleId="Soggettocommento">
    <w:name w:val="annotation subject"/>
    <w:basedOn w:val="Testocommento"/>
    <w:next w:val="Testocommento"/>
    <w:link w:val="SoggettocommentoCarattere"/>
    <w:uiPriority w:val="99"/>
    <w:semiHidden/>
    <w:unhideWhenUsed/>
    <w:rsid w:val="00893DF4"/>
    <w:rPr>
      <w:b/>
      <w:bCs/>
    </w:rPr>
  </w:style>
  <w:style w:type="character" w:customStyle="1" w:styleId="SoggettocommentoCarattere">
    <w:name w:val="Soggetto commento Carattere"/>
    <w:basedOn w:val="TestocommentoCarattere"/>
    <w:link w:val="Soggettocommento"/>
    <w:uiPriority w:val="99"/>
    <w:semiHidden/>
    <w:rsid w:val="00893DF4"/>
    <w:rPr>
      <w:b/>
      <w:bCs/>
      <w:sz w:val="20"/>
      <w:szCs w:val="20"/>
    </w:rPr>
  </w:style>
  <w:style w:type="paragraph" w:styleId="Testofumetto">
    <w:name w:val="Balloon Text"/>
    <w:basedOn w:val="Normale"/>
    <w:link w:val="TestofumettoCarattere"/>
    <w:uiPriority w:val="99"/>
    <w:semiHidden/>
    <w:unhideWhenUsed/>
    <w:rsid w:val="00893D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93DF4"/>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C4614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46144"/>
    <w:rPr>
      <w:sz w:val="20"/>
      <w:szCs w:val="20"/>
    </w:rPr>
  </w:style>
  <w:style w:type="character" w:styleId="Rimandonotaapidipagina">
    <w:name w:val="footnote reference"/>
    <w:basedOn w:val="Carpredefinitoparagrafo"/>
    <w:uiPriority w:val="99"/>
    <w:semiHidden/>
    <w:unhideWhenUsed/>
    <w:rsid w:val="00C46144"/>
    <w:rPr>
      <w:vertAlign w:val="superscript"/>
    </w:rPr>
  </w:style>
  <w:style w:type="character" w:styleId="Collegamentoipertestuale">
    <w:name w:val="Hyperlink"/>
    <w:basedOn w:val="Carpredefinitoparagrafo"/>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6904"/>
  </w:style>
  <w:style w:type="paragraph" w:styleId="Titolo1">
    <w:name w:val="heading 1"/>
    <w:basedOn w:val="Normale"/>
    <w:next w:val="Normale"/>
    <w:link w:val="Titolo1Carattere"/>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670FF"/>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5670FF"/>
    <w:pPr>
      <w:ind w:left="720"/>
      <w:contextualSpacing/>
    </w:pPr>
  </w:style>
  <w:style w:type="character" w:customStyle="1" w:styleId="Titolo2Carattere">
    <w:name w:val="Titolo 2 Carattere"/>
    <w:basedOn w:val="Carpredefinitoparagrafo"/>
    <w:link w:val="Titolo2"/>
    <w:uiPriority w:val="9"/>
    <w:rsid w:val="009F147A"/>
    <w:rPr>
      <w:rFonts w:asciiTheme="majorHAnsi" w:eastAsiaTheme="majorEastAsia" w:hAnsiTheme="majorHAnsi" w:cstheme="majorBidi"/>
      <w:b/>
      <w:bCs/>
      <w:color w:val="4F81BD" w:themeColor="accent1"/>
      <w:sz w:val="26"/>
      <w:szCs w:val="26"/>
    </w:rPr>
  </w:style>
  <w:style w:type="table" w:styleId="Grigliatabella">
    <w:name w:val="Table Grid"/>
    <w:basedOn w:val="Tabellanormale"/>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93DF4"/>
    <w:rPr>
      <w:sz w:val="16"/>
      <w:szCs w:val="16"/>
    </w:rPr>
  </w:style>
  <w:style w:type="paragraph" w:styleId="Testocommento">
    <w:name w:val="annotation text"/>
    <w:basedOn w:val="Normale"/>
    <w:link w:val="TestocommentoCarattere"/>
    <w:uiPriority w:val="99"/>
    <w:semiHidden/>
    <w:unhideWhenUsed/>
    <w:rsid w:val="00893DF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93DF4"/>
    <w:rPr>
      <w:sz w:val="20"/>
      <w:szCs w:val="20"/>
    </w:rPr>
  </w:style>
  <w:style w:type="paragraph" w:styleId="Soggettocommento">
    <w:name w:val="annotation subject"/>
    <w:basedOn w:val="Testocommento"/>
    <w:next w:val="Testocommento"/>
    <w:link w:val="SoggettocommentoCarattere"/>
    <w:uiPriority w:val="99"/>
    <w:semiHidden/>
    <w:unhideWhenUsed/>
    <w:rsid w:val="00893DF4"/>
    <w:rPr>
      <w:b/>
      <w:bCs/>
    </w:rPr>
  </w:style>
  <w:style w:type="character" w:customStyle="1" w:styleId="SoggettocommentoCarattere">
    <w:name w:val="Soggetto commento Carattere"/>
    <w:basedOn w:val="TestocommentoCarattere"/>
    <w:link w:val="Soggettocommento"/>
    <w:uiPriority w:val="99"/>
    <w:semiHidden/>
    <w:rsid w:val="00893DF4"/>
    <w:rPr>
      <w:b/>
      <w:bCs/>
      <w:sz w:val="20"/>
      <w:szCs w:val="20"/>
    </w:rPr>
  </w:style>
  <w:style w:type="paragraph" w:styleId="Testofumetto">
    <w:name w:val="Balloon Text"/>
    <w:basedOn w:val="Normale"/>
    <w:link w:val="TestofumettoCarattere"/>
    <w:uiPriority w:val="99"/>
    <w:semiHidden/>
    <w:unhideWhenUsed/>
    <w:rsid w:val="00893DF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93DF4"/>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C4614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46144"/>
    <w:rPr>
      <w:sz w:val="20"/>
      <w:szCs w:val="20"/>
    </w:rPr>
  </w:style>
  <w:style w:type="character" w:styleId="Rimandonotaapidipagina">
    <w:name w:val="footnote reference"/>
    <w:basedOn w:val="Carpredefinitoparagrafo"/>
    <w:uiPriority w:val="99"/>
    <w:semiHidden/>
    <w:unhideWhenUsed/>
    <w:rsid w:val="00C46144"/>
    <w:rPr>
      <w:vertAlign w:val="superscript"/>
    </w:rPr>
  </w:style>
  <w:style w:type="character" w:styleId="Collegamentoipertestuale">
    <w:name w:val="Hyperlink"/>
    <w:basedOn w:val="Carpredefinitoparagrafo"/>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unece.org/stat/platform/display/CSPA/Common+Statistical+Production+Architecture" TargetMode="External"/><Relationship Id="rId18" Type="http://schemas.openxmlformats.org/officeDocument/2006/relationships/hyperlink" Target="mailto:simeoni@istat.it" TargetMode="External"/><Relationship Id="rId3" Type="http://schemas.openxmlformats.org/officeDocument/2006/relationships/styles" Target="styles.xml"/><Relationship Id="rId21" Type="http://schemas.openxmlformats.org/officeDocument/2006/relationships/hyperlink" Target="mailto:scanu@istat.it" TargetMode="External"/><Relationship Id="rId7" Type="http://schemas.openxmlformats.org/officeDocument/2006/relationships/footnotes" Target="footnotes.xml"/><Relationship Id="rId12" Type="http://schemas.openxmlformats.org/officeDocument/2006/relationships/hyperlink" Target="http://www1.unece.org/stat/platform/display/gsim/Generic+Statistical+Information+Model" TargetMode="External"/><Relationship Id="rId17" Type="http://schemas.openxmlformats.org/officeDocument/2006/relationships/hyperlink" Target="mailto:brancato@istat.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apeci@istat.it" TargetMode="External"/><Relationship Id="rId20" Type="http://schemas.openxmlformats.org/officeDocument/2006/relationships/hyperlink" Target="mailto:casagran@istat.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BPM/Generic+Statistical+Business+Process+Mode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mignolli@istat.it" TargetMode="External"/><Relationship Id="rId23" Type="http://schemas.openxmlformats.org/officeDocument/2006/relationships/hyperlink" Target="mailto:scannapi@istat.it" TargetMode="External"/><Relationship Id="rId10" Type="http://schemas.openxmlformats.org/officeDocument/2006/relationships/hyperlink" Target="http://www1.unece.org/stat/platform/display/GAMSO/Generic+Activity+Model+for+Statistical+Organizations" TargetMode="External"/><Relationship Id="rId19" Type="http://schemas.openxmlformats.org/officeDocument/2006/relationships/hyperlink" Target="mailto:ambroset@istat.it"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mailto:barcarol@istat.it" TargetMode="External"/><Relationship Id="rId22" Type="http://schemas.openxmlformats.org/officeDocument/2006/relationships/hyperlink" Target="mailto:mbruno@istat.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C821D-98A7-4DC9-B2AF-E4C213A4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5715</Words>
  <Characters>32578</Characters>
  <Application>Microsoft Office Word</Application>
  <DocSecurity>0</DocSecurity>
  <Lines>271</Lines>
  <Paragraphs>76</Paragraphs>
  <ScaleCrop>false</ScaleCrop>
  <HeadingPairs>
    <vt:vector size="6" baseType="variant">
      <vt:variant>
        <vt:lpstr>Titolo</vt:lpstr>
      </vt:variant>
      <vt:variant>
        <vt:i4>1</vt:i4>
      </vt:variant>
      <vt:variant>
        <vt:lpstr>Tittel</vt:lpstr>
      </vt:variant>
      <vt:variant>
        <vt:i4>1</vt:i4>
      </vt:variant>
      <vt:variant>
        <vt:lpstr>Title</vt:lpstr>
      </vt:variant>
      <vt:variant>
        <vt:i4>1</vt:i4>
      </vt:variant>
    </vt:vector>
  </HeadingPairs>
  <TitlesOfParts>
    <vt:vector size="3" baseType="lpstr">
      <vt:lpstr/>
      <vt:lpstr/>
      <vt:lpstr/>
    </vt:vector>
  </TitlesOfParts>
  <Company>ECE-ISU</Company>
  <LinksUpToDate>false</LinksUpToDate>
  <CharactersWithSpaces>38217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Istat</dc:creator>
  <cp:lastModifiedBy>Marina MS. Signore</cp:lastModifiedBy>
  <cp:revision>149</cp:revision>
  <dcterms:created xsi:type="dcterms:W3CDTF">2016-07-19T10:17:00Z</dcterms:created>
  <dcterms:modified xsi:type="dcterms:W3CDTF">2016-07-27T16:04:00Z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1252980805</vt:i4>
  </property>
  <property fmtid="{D5CDD505-2E9C-101B-9397-08002B2CF9AE}" pid="3" name="_NewReviewCycle">
    <vt:lpwstr/>
  </property>
  <property fmtid="{D5CDD505-2E9C-101B-9397-08002B2CF9AE}" pid="4" name="_EmailSubject">
    <vt:lpwstr>Testing the Modernisation Maturity Model Assessment </vt:lpwstr>
  </property>
  <property fmtid="{D5CDD505-2E9C-101B-9397-08002B2CF9AE}" pid="5" name="_AuthorEmail">
    <vt:lpwstr>jackey.mayda@canada.ca</vt:lpwstr>
  </property>
  <property fmtid="{D5CDD505-2E9C-101B-9397-08002B2CF9AE}" pid="6" name="_AuthorEmailDisplayName">
    <vt:lpwstr>Mayda, Jackey (STATCAN)</vt:lpwstr>
  </property>
  <property fmtid="{D5CDD505-2E9C-101B-9397-08002B2CF9AE}" pid="7" name="_ReviewingToolsShownOnce">
    <vt:lpwstr/>
  </property>
</Properties>
</file>