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Pr="005670FF" w:rsidRDefault="005670FF" w:rsidP="009D5E05">
      <w:pPr>
        <w:pStyle w:val="Heading1"/>
        <w:spacing w:before="0"/>
      </w:pPr>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rsidR="005670FF" w:rsidRDefault="0025502A" w:rsidP="005670FF">
      <w:pPr>
        <w:pStyle w:val="ListParagraph"/>
        <w:numPr>
          <w:ilvl w:val="0"/>
          <w:numId w:val="1"/>
        </w:numPr>
      </w:pPr>
      <w:hyperlink r:id="rId9" w:history="1">
        <w:r w:rsidR="005670FF" w:rsidRPr="00A32FED">
          <w:rPr>
            <w:rStyle w:val="Hyperlink"/>
          </w:rPr>
          <w:t>GAMSO</w:t>
        </w:r>
      </w:hyperlink>
    </w:p>
    <w:p w:rsidR="005670FF" w:rsidRDefault="0025502A" w:rsidP="005670FF">
      <w:pPr>
        <w:pStyle w:val="ListParagraph"/>
        <w:numPr>
          <w:ilvl w:val="0"/>
          <w:numId w:val="1"/>
        </w:numPr>
      </w:pPr>
      <w:hyperlink r:id="rId10" w:history="1">
        <w:r w:rsidR="005670FF" w:rsidRPr="00A85AEC">
          <w:rPr>
            <w:rStyle w:val="Hyperlink"/>
          </w:rPr>
          <w:t>GSBPM</w:t>
        </w:r>
      </w:hyperlink>
    </w:p>
    <w:p w:rsidR="005670FF" w:rsidRDefault="0025502A" w:rsidP="005670FF">
      <w:pPr>
        <w:pStyle w:val="ListParagraph"/>
        <w:numPr>
          <w:ilvl w:val="0"/>
          <w:numId w:val="1"/>
        </w:numPr>
      </w:pPr>
      <w:hyperlink r:id="rId11" w:history="1">
        <w:r w:rsidR="005670FF" w:rsidRPr="00A85AEC">
          <w:rPr>
            <w:rStyle w:val="Hyperlink"/>
          </w:rPr>
          <w:t>GSIM</w:t>
        </w:r>
      </w:hyperlink>
    </w:p>
    <w:p w:rsidR="005670FF" w:rsidRDefault="0025502A" w:rsidP="005670FF">
      <w:pPr>
        <w:pStyle w:val="ListParagraph"/>
        <w:numPr>
          <w:ilvl w:val="0"/>
          <w:numId w:val="1"/>
        </w:numPr>
      </w:pPr>
      <w:hyperlink r:id="rId12" w:history="1">
        <w:r w:rsidR="005670FF" w:rsidRPr="00A85AEC">
          <w:rPr>
            <w:rStyle w:val="Hyperlink"/>
          </w:rPr>
          <w:t>CSPA</w:t>
        </w:r>
      </w:hyperlink>
    </w:p>
    <w:p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proofErr w:type="spellStart"/>
      <w:r w:rsidR="002D74BF" w:rsidRPr="002D74BF">
        <w:rPr>
          <w:lang w:val="en-US"/>
        </w:rPr>
        <w:t>organisation</w:t>
      </w:r>
      <w:proofErr w:type="spellEnd"/>
      <w:r w:rsidR="002D74BF" w:rsidRPr="002D74BF">
        <w:rPr>
          <w:lang w:val="en-US"/>
        </w:rPr>
        <w:t xml:space="preserve">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proofErr w:type="spellStart"/>
      <w:r w:rsidR="002D74BF" w:rsidRPr="002D74BF">
        <w:rPr>
          <w:lang w:val="en-US"/>
        </w:rPr>
        <w:t>organisation</w:t>
      </w:r>
      <w:proofErr w:type="spellEnd"/>
      <w:r w:rsidR="002D74BF" w:rsidRPr="002D74BF">
        <w:rPr>
          <w:lang w:val="en-US"/>
        </w:rPr>
        <w:t xml:space="preserve">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rsidR="00372CBB" w:rsidRDefault="00372CBB" w:rsidP="00372CBB">
      <w:r>
        <w:t xml:space="preserve">Organisation: </w:t>
      </w:r>
    </w:p>
    <w:p w:rsidR="00372CBB" w:rsidRDefault="00372CBB" w:rsidP="00372CBB">
      <w:r>
        <w:t xml:space="preserve">For each </w:t>
      </w:r>
      <w:r w:rsidR="00B64460">
        <w:rPr>
          <w:b/>
        </w:rPr>
        <w:t>T</w:t>
      </w:r>
      <w:r w:rsidR="008345FD">
        <w:rPr>
          <w:b/>
        </w:rPr>
        <w:t xml:space="preserve">ester </w:t>
      </w:r>
      <w:r>
        <w:t>please fill out</w:t>
      </w:r>
    </w:p>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B64460" w:rsidRDefault="00B64460" w:rsidP="00372CBB"/>
    <w:p w:rsidR="00372CBB" w:rsidRDefault="00372CBB" w:rsidP="00372CBB">
      <w:r>
        <w:t xml:space="preserve">HLG-MOS standard(s) </w:t>
      </w:r>
      <w:r w:rsidR="008345FD" w:rsidRPr="008345FD">
        <w:rPr>
          <w:b/>
        </w:rPr>
        <w:t>tested</w:t>
      </w:r>
      <w:r w:rsidRPr="008345FD">
        <w:rPr>
          <w:b/>
        </w:rPr>
        <w:t xml:space="preserve"> </w:t>
      </w:r>
      <w:r>
        <w:t>(GAMSO, GSBPM, GSIM and/or CSPA)</w:t>
      </w:r>
    </w:p>
    <w:p w:rsidR="00372CBB" w:rsidRDefault="00372CBB" w:rsidP="00372CBB"/>
    <w:p w:rsidR="00372CBB" w:rsidRDefault="00372CBB" w:rsidP="00372CBB">
      <w:r>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HLG-MOS standard(s</w:t>
      </w:r>
      <w:r w:rsidRPr="008345FD">
        <w:rPr>
          <w:b/>
        </w:rPr>
        <w:t xml:space="preserve">) </w:t>
      </w:r>
      <w:r w:rsidR="008345FD" w:rsidRPr="008345FD">
        <w:rPr>
          <w:b/>
        </w:rPr>
        <w:t>tested</w:t>
      </w:r>
      <w:r>
        <w:t xml:space="preserve"> (GAMSO, GSBPM, GSIM and/or CSPA)</w:t>
      </w:r>
    </w:p>
    <w:p w:rsidR="00372CBB" w:rsidRDefault="00372CBB" w:rsidP="00372CBB"/>
    <w:p w:rsidR="00F2456D" w:rsidRDefault="00F2456D" w:rsidP="00372CBB"/>
    <w:p w:rsidR="00F2456D" w:rsidRDefault="00F2456D" w:rsidP="00372CBB"/>
    <w:p w:rsidR="00372CBB" w:rsidRDefault="00372CBB" w:rsidP="00372CBB">
      <w:r>
        <w:lastRenderedPageBreak/>
        <w:t>Name:</w:t>
      </w:r>
    </w:p>
    <w:p w:rsidR="00372CBB" w:rsidRDefault="00372CBB" w:rsidP="00372CBB">
      <w:r>
        <w:t xml:space="preserve">Email address: </w:t>
      </w:r>
    </w:p>
    <w:p w:rsidR="00372CBB" w:rsidRDefault="00372CBB" w:rsidP="00372CBB">
      <w:r>
        <w:t>Main area(s) of expertise (Business, Methods, Information, Applications and/or Technology):</w:t>
      </w:r>
    </w:p>
    <w:p w:rsidR="00372CBB" w:rsidRDefault="00372CBB" w:rsidP="00372CBB"/>
    <w:p w:rsidR="00372CBB" w:rsidRDefault="00372CBB" w:rsidP="00372CBB">
      <w:r>
        <w:t xml:space="preserve">HLG-MOS standard(s) </w:t>
      </w:r>
      <w:r w:rsidR="008345FD" w:rsidRPr="008345FD">
        <w:rPr>
          <w:b/>
        </w:rPr>
        <w:t>tested</w:t>
      </w:r>
      <w:r>
        <w:t xml:space="preserve"> (GAMSO, GSBPM, GSIM and/or CSPA)</w:t>
      </w:r>
    </w:p>
    <w:p w:rsidR="00FD06E2" w:rsidRDefault="00FD06E2" w:rsidP="009F147A">
      <w:pPr>
        <w:pStyle w:val="Heading2"/>
      </w:pPr>
    </w:p>
    <w:p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commentRangeStart w:id="0"/>
            <w:r w:rsidR="00FF19FE">
              <w:rPr>
                <w:rFonts w:ascii="Arial" w:eastAsia="Times New Roman" w:hAnsi="Arial" w:cs="Arial"/>
                <w:color w:val="333333"/>
                <w:sz w:val="21"/>
                <w:szCs w:val="21"/>
                <w:lang w:val="en-US" w:eastAsia="nb-NO"/>
              </w:rPr>
              <w:t>exists</w:t>
            </w:r>
            <w:commentRangeEnd w:id="0"/>
            <w:r w:rsidR="0025502A">
              <w:rPr>
                <w:rStyle w:val="CommentReference"/>
              </w:rPr>
              <w:commentReference w:id="0"/>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Pr="008345FD" w:rsidRDefault="005E6941" w:rsidP="005E6941">
      <w:pPr>
        <w:rPr>
          <w:b/>
        </w:rPr>
      </w:pPr>
      <w:r w:rsidRPr="008345FD">
        <w:rPr>
          <w:b/>
        </w:rPr>
        <w:t>Questions for Testers on the Level names and descriptions:</w:t>
      </w:r>
    </w:p>
    <w:p w:rsidR="005E6941" w:rsidRPr="008345FD" w:rsidRDefault="005E6941" w:rsidP="005E6941">
      <w:pPr>
        <w:rPr>
          <w:b/>
        </w:rPr>
      </w:pPr>
      <w:r w:rsidRPr="008345FD">
        <w:rPr>
          <w:b/>
        </w:rPr>
        <w:t xml:space="preserve">Are the descriptions easy to understand?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It includes statistical methodology, quality management,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45131C" w:rsidRDefault="005E6941" w:rsidP="0045131C">
      <w:pPr>
        <w:rPr>
          <w:bCs/>
        </w:rPr>
      </w:pPr>
      <w:r w:rsidRPr="008345FD">
        <w:rPr>
          <w:b/>
        </w:rPr>
        <w:t xml:space="preserve">Are the descriptions easy to understand? </w:t>
      </w:r>
      <w:r w:rsidR="0045131C">
        <w:rPr>
          <w:bCs/>
        </w:rPr>
        <w:t xml:space="preserve">There is something unclear about the relation between </w:t>
      </w:r>
      <w:r w:rsidR="0045131C">
        <w:rPr>
          <w:rFonts w:ascii="Arial" w:eastAsia="Times New Roman" w:hAnsi="Arial" w:cs="Arial"/>
          <w:color w:val="333333"/>
          <w:sz w:val="21"/>
          <w:szCs w:val="21"/>
          <w:lang w:val="en-US" w:eastAsia="nb-NO"/>
        </w:rPr>
        <w:t>"</w:t>
      </w:r>
      <w:r w:rsidR="0045131C" w:rsidRPr="0000353A">
        <w:rPr>
          <w:rFonts w:ascii="Arial" w:eastAsia="Times New Roman" w:hAnsi="Arial" w:cs="Arial"/>
          <w:color w:val="333333"/>
          <w:sz w:val="21"/>
          <w:szCs w:val="21"/>
          <w:lang w:val="en-US" w:eastAsia="nb-NO"/>
        </w:rPr>
        <w:t>practices and policies</w:t>
      </w:r>
      <w:r w:rsidR="0045131C">
        <w:rPr>
          <w:bCs/>
        </w:rPr>
        <w:t xml:space="preserve">" and methods. </w:t>
      </w:r>
      <w:r w:rsidR="0045131C" w:rsidRPr="0045131C">
        <w:rPr>
          <w:bCs/>
        </w:rPr>
        <w:t xml:space="preserve"> </w:t>
      </w:r>
    </w:p>
    <w:p w:rsidR="005E6941" w:rsidRPr="008345FD" w:rsidRDefault="005E6941" w:rsidP="005E6941">
      <w:pPr>
        <w:rPr>
          <w:b/>
        </w:rPr>
      </w:pPr>
    </w:p>
    <w:p w:rsidR="005E6941" w:rsidRPr="008345FD" w:rsidRDefault="005E6941" w:rsidP="005E6941">
      <w:pPr>
        <w:rPr>
          <w:b/>
        </w:rPr>
      </w:pP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Dimensions sufficiently distinct?</w:t>
      </w:r>
    </w:p>
    <w:p w:rsidR="005E6941" w:rsidRDefault="005E6941" w:rsidP="007C7FDF">
      <w:pPr>
        <w:pStyle w:val="Heading2"/>
      </w:pPr>
    </w:p>
    <w:p w:rsidR="005E6941" w:rsidRDefault="005E6941" w:rsidP="005E6941"/>
    <w:p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Heading2"/>
        <w:spacing w:before="0" w:after="120" w:line="240" w:lineRule="auto"/>
      </w:pPr>
      <w:r>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53B84">
        <w:trPr>
          <w:trHeight w:val="11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4F173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ins w:id="1" w:author="Batia Attali" w:date="2016-06-26T08:56:00Z">
              <w:r w:rsidR="004F1734">
                <w:rPr>
                  <w:rFonts w:ascii="Arial" w:eastAsia="Times New Roman" w:hAnsi="Arial" w:cs="Arial"/>
                  <w:sz w:val="20"/>
                  <w:szCs w:val="20"/>
                  <w:lang w:eastAsia="en-GB"/>
                </w:rPr>
                <w:t>"</w:t>
              </w:r>
            </w:ins>
            <w:r w:rsidRPr="0000353A">
              <w:rPr>
                <w:rFonts w:ascii="Arial" w:eastAsia="Times New Roman" w:hAnsi="Arial" w:cs="Arial"/>
                <w:sz w:val="20"/>
                <w:szCs w:val="20"/>
                <w:lang w:eastAsia="en-GB"/>
              </w:rPr>
              <w:t>as needed</w:t>
            </w:r>
            <w:ins w:id="2" w:author="Batia Attali" w:date="2016-06-26T08:56:00Z">
              <w:r w:rsidR="004F1734">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basis for a particular activity area</w:t>
            </w:r>
            <w:del w:id="3" w:author="Batia Attali" w:date="2016-06-26T08:53:00Z">
              <w:r w:rsidRPr="0000353A" w:rsidDel="004F1734">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336904" w:rsidRPr="0000353A" w:rsidRDefault="00336904" w:rsidP="004F173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w:t>
            </w:r>
            <w:commentRangeStart w:id="4"/>
            <w:r w:rsidRPr="0000353A">
              <w:rPr>
                <w:rFonts w:ascii="Arial" w:eastAsia="Times New Roman" w:hAnsi="Arial" w:cs="Arial"/>
                <w:sz w:val="20"/>
                <w:szCs w:val="20"/>
                <w:lang w:eastAsia="en-GB"/>
              </w:rPr>
              <w:t xml:space="preserve">(e.g. statistical methodology and quality) </w:t>
            </w:r>
            <w:commentRangeEnd w:id="4"/>
            <w:r w:rsidR="0045131C">
              <w:rPr>
                <w:rStyle w:val="CommentReference"/>
              </w:rPr>
              <w:commentReference w:id="4"/>
            </w:r>
            <w:r w:rsidRPr="0000353A">
              <w:rPr>
                <w:rFonts w:ascii="Arial" w:eastAsia="Times New Roman" w:hAnsi="Arial" w:cs="Arial"/>
                <w:sz w:val="20"/>
                <w:szCs w:val="20"/>
                <w:lang w:eastAsia="en-GB"/>
              </w:rPr>
              <w:t>are being developed and used in more than one activity</w:t>
            </w:r>
            <w:ins w:id="5" w:author="Batia Attali" w:date="2016-06-26T08:53:00Z">
              <w:r w:rsidR="004F1734">
                <w:rPr>
                  <w:rFonts w:ascii="Arial" w:eastAsia="Times New Roman" w:hAnsi="Arial" w:cs="Arial"/>
                  <w:sz w:val="20"/>
                  <w:szCs w:val="20"/>
                  <w:lang w:eastAsia="en-GB"/>
                </w:rPr>
                <w:br/>
              </w:r>
            </w:ins>
            <w:del w:id="6" w:author="Batia Attali" w:date="2016-06-26T08:53:00Z">
              <w:r w:rsidRPr="0000353A" w:rsidDel="004F1734">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area/</w:t>
            </w:r>
            <w:ins w:id="7" w:author="Batia Attali" w:date="2016-06-26T08:53:00Z">
              <w:r w:rsidR="004F1734">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product/</w:t>
            </w:r>
            <w:ins w:id="8" w:author="Batia Attali" w:date="2016-06-26T08:53:00Z">
              <w:r w:rsidR="004F1734">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process, but consistent implementation is lacking</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corporate strategy for managing Methods </w:t>
            </w:r>
            <w:commentRangeStart w:id="9"/>
            <w:r w:rsidRPr="0000353A">
              <w:rPr>
                <w:rFonts w:ascii="Arial" w:eastAsia="Times New Roman" w:hAnsi="Arial" w:cs="Arial"/>
                <w:sz w:val="20"/>
                <w:szCs w:val="20"/>
                <w:lang w:eastAsia="en-GB"/>
              </w:rPr>
              <w:t xml:space="preserve">(e.g. statistical methodology and quality, IT methods, process methods e.g. data collection methods and any other methods) </w:t>
            </w:r>
            <w:commentRangeEnd w:id="9"/>
            <w:r w:rsidR="0045131C">
              <w:rPr>
                <w:rStyle w:val="CommentReference"/>
              </w:rPr>
              <w:commentReference w:id="9"/>
            </w:r>
            <w:r w:rsidRPr="0000353A">
              <w:rPr>
                <w:rFonts w:ascii="Arial" w:eastAsia="Times New Roman" w:hAnsi="Arial" w:cs="Arial"/>
                <w:sz w:val="20"/>
                <w:szCs w:val="20"/>
                <w:lang w:eastAsia="en-GB"/>
              </w:rPr>
              <w:t>as corporate capability elements </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w:t>
            </w:r>
            <w:ins w:id="10" w:author="Batia Attali" w:date="2016-06-26T08:52:00Z">
              <w:r w:rsidR="004F1734">
                <w:rPr>
                  <w:rFonts w:ascii="Arial" w:eastAsia="Times New Roman" w:hAnsi="Arial" w:cs="Arial"/>
                  <w:sz w:val="20"/>
                  <w:szCs w:val="20"/>
                  <w:lang w:eastAsia="en-GB"/>
                </w:rPr>
                <w:t xml:space="preserve">systematically, </w:t>
              </w:r>
            </w:ins>
            <w:r w:rsidRPr="0000353A">
              <w:rPr>
                <w:rFonts w:ascii="Arial" w:eastAsia="Times New Roman" w:hAnsi="Arial" w:cs="Arial"/>
                <w:sz w:val="20"/>
                <w:szCs w:val="20"/>
                <w:lang w:eastAsia="en-GB"/>
              </w:rPr>
              <w:t>efficiently and effectively, regularly assessed and improved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4F173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del w:id="11" w:author="Batia Attali" w:date="2016-06-26T08:59:00Z">
              <w:r w:rsidRPr="0000353A" w:rsidDel="004F1734">
                <w:rPr>
                  <w:rFonts w:ascii="Arial" w:eastAsia="Times New Roman" w:hAnsi="Arial" w:cs="Arial"/>
                  <w:sz w:val="20"/>
                  <w:szCs w:val="20"/>
                  <w:lang w:eastAsia="en-GB"/>
                </w:rPr>
                <w:delText>created </w:delText>
              </w:r>
            </w:del>
            <w:ins w:id="12" w:author="Batia Attali" w:date="2016-06-26T08:59:00Z">
              <w:r w:rsidR="004F1734">
                <w:rPr>
                  <w:rFonts w:ascii="Arial" w:eastAsia="Times New Roman" w:hAnsi="Arial" w:cs="Arial"/>
                  <w:sz w:val="20"/>
                  <w:szCs w:val="20"/>
                  <w:lang w:eastAsia="en-GB"/>
                </w:rPr>
                <w:t>managed</w:t>
              </w:r>
              <w:r w:rsidR="004F1734" w:rsidRPr="0000353A">
                <w:rPr>
                  <w:rFonts w:ascii="Arial" w:eastAsia="Times New Roman" w:hAnsi="Arial" w:cs="Arial"/>
                  <w:sz w:val="20"/>
                  <w:szCs w:val="20"/>
                  <w:lang w:eastAsia="en-GB"/>
                </w:rPr>
                <w:t> </w:t>
              </w:r>
            </w:ins>
            <w:r w:rsidRPr="0000353A">
              <w:rPr>
                <w:rFonts w:ascii="Arial" w:eastAsia="Times New Roman" w:hAnsi="Arial" w:cs="Arial"/>
                <w:sz w:val="20"/>
                <w:szCs w:val="20"/>
                <w:lang w:eastAsia="en-GB"/>
              </w:rPr>
              <w:t>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planning, developing</w:t>
            </w:r>
            <w:ins w:id="13" w:author="Batia Attali" w:date="2016-06-26T08:59:00Z">
              <w:r w:rsidR="004F1734">
                <w:rPr>
                  <w:rFonts w:ascii="Arial" w:eastAsia="Times New Roman" w:hAnsi="Arial" w:cs="Arial"/>
                  <w:sz w:val="20"/>
                  <w:szCs w:val="20"/>
                  <w:lang w:eastAsia="en-GB"/>
                </w:rPr>
                <w:t>,</w:t>
              </w:r>
            </w:ins>
            <w:del w:id="14" w:author="Batia Attali" w:date="2016-06-26T08:59:00Z">
              <w:r w:rsidRPr="0000353A" w:rsidDel="004F1734">
                <w:rPr>
                  <w:rFonts w:ascii="Arial" w:eastAsia="Times New Roman" w:hAnsi="Arial" w:cs="Arial"/>
                  <w:sz w:val="20"/>
                  <w:szCs w:val="20"/>
                  <w:lang w:eastAsia="en-GB"/>
                </w:rPr>
                <w:delText>.</w:delText>
              </w:r>
            </w:del>
            <w:r w:rsidRPr="0000353A">
              <w:rPr>
                <w:rFonts w:ascii="Arial" w:eastAsia="Times New Roman" w:hAnsi="Arial" w:cs="Arial"/>
                <w:sz w:val="20"/>
                <w:szCs w:val="20"/>
                <w:lang w:eastAsia="en-GB"/>
              </w:rPr>
              <w:t xml:space="preserve"> monitoring and supporting information for more than one activity area, product or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ins w:id="15" w:author="Batia Attali" w:date="2016-06-26T09:00:00Z">
              <w:r w:rsidR="004F1734">
                <w:rPr>
                  <w:rFonts w:ascii="Arial" w:eastAsia="Times New Roman" w:hAnsi="Arial" w:cs="Arial"/>
                  <w:sz w:val="20"/>
                  <w:szCs w:val="20"/>
                  <w:lang w:eastAsia="en-GB"/>
                </w:rPr>
                <w:t>.</w:t>
              </w:r>
            </w:ins>
          </w:p>
        </w:tc>
        <w:tc>
          <w:tcPr>
            <w:tcW w:w="2955" w:type="dxa"/>
            <w:shd w:val="clear" w:color="auto" w:fill="auto"/>
            <w:tcMar>
              <w:left w:w="23" w:type="dxa"/>
              <w:right w:w="23" w:type="dxa"/>
            </w:tcMar>
            <w:hideMark/>
          </w:tcPr>
          <w:p w:rsidR="00336904" w:rsidRPr="0000353A" w:rsidRDefault="00336904" w:rsidP="004F173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information resources to be shared and used in several activity areas/</w:t>
            </w:r>
            <w:ins w:id="16" w:author="Batia Attali" w:date="2016-06-26T08:57:00Z">
              <w:r w:rsidR="004F1734">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products</w:t>
            </w:r>
            <w:del w:id="17" w:author="Batia Attali" w:date="2016-06-26T08:57:00Z">
              <w:r w:rsidRPr="0000353A" w:rsidDel="004F1734">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w:t>
            </w:r>
            <w:ins w:id="18" w:author="Batia Attali" w:date="2016-06-26T08:57:00Z">
              <w:r w:rsidR="004F1734">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product/</w:t>
            </w:r>
            <w:ins w:id="19" w:author="Batia Attali" w:date="2016-06-26T08:57:00Z">
              <w:r w:rsidR="004F1734">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process information as corporate </w:t>
            </w:r>
            <w:ins w:id="20" w:author="Batia Attali" w:date="2016-06-26T09:01:00Z">
              <w:r w:rsidR="004F1734">
                <w:rPr>
                  <w:rFonts w:ascii="Arial" w:eastAsia="Times New Roman" w:hAnsi="Arial" w:cs="Arial"/>
                  <w:sz w:val="20"/>
                  <w:szCs w:val="20"/>
                  <w:lang w:eastAsia="en-GB"/>
                </w:rPr>
                <w:t xml:space="preserve">shared </w:t>
              </w:r>
            </w:ins>
            <w:r w:rsidRPr="0000353A">
              <w:rPr>
                <w:rFonts w:ascii="Arial" w:eastAsia="Times New Roman" w:hAnsi="Arial" w:cs="Arial"/>
                <w:sz w:val="20"/>
                <w:szCs w:val="20"/>
                <w:lang w:eastAsia="en-GB"/>
              </w:rPr>
              <w:t>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corporate support for managing</w:t>
            </w:r>
            <w:ins w:id="21" w:author="Batia Attali" w:date="2016-06-26T09:01:00Z">
              <w:r w:rsidR="00DC5259">
                <w:rPr>
                  <w:rFonts w:ascii="Arial" w:eastAsia="Times New Roman" w:hAnsi="Arial" w:cs="Arial"/>
                  <w:sz w:val="20"/>
                  <w:szCs w:val="20"/>
                  <w:lang w:eastAsia="en-GB"/>
                </w:rPr>
                <w:t xml:space="preserve"> shared</w:t>
              </w:r>
            </w:ins>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product/</w:t>
            </w:r>
            <w:ins w:id="22" w:author="Batia Attali" w:date="2016-06-26T09:00:00Z">
              <w:r w:rsidR="004F1734">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process information.</w:t>
            </w:r>
          </w:p>
        </w:tc>
        <w:tc>
          <w:tcPr>
            <w:tcW w:w="2955" w:type="dxa"/>
            <w:shd w:val="clear" w:color="auto" w:fill="auto"/>
            <w:tcMar>
              <w:left w:w="23" w:type="dxa"/>
              <w:right w:w="23" w:type="dxa"/>
            </w:tcMar>
            <w:hideMark/>
          </w:tcPr>
          <w:p w:rsidR="00336904" w:rsidRPr="0000353A" w:rsidRDefault="00336904" w:rsidP="00DC525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resources are being developed and used </w:t>
            </w:r>
            <w:del w:id="23" w:author="Batia Attali" w:date="2016-06-26T09:02:00Z">
              <w:r w:rsidRPr="0000353A" w:rsidDel="00DC5259">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 xml:space="preserve">in more than one product/ process/ activity,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Pr="0000353A" w:rsidRDefault="00653B84" w:rsidP="004F173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standardised management of information across activity areas/ products</w:t>
            </w:r>
            <w:del w:id="24" w:author="Batia Attali" w:date="2016-06-26T08:57:00Z">
              <w:r w:rsidR="00336904" w:rsidRPr="0000353A" w:rsidDel="004F1734">
                <w:rPr>
                  <w:rFonts w:ascii="Arial" w:eastAsia="Times New Roman" w:hAnsi="Arial" w:cs="Arial"/>
                  <w:sz w:val="20"/>
                  <w:szCs w:val="20"/>
                  <w:lang w:eastAsia="en-GB"/>
                </w:rPr>
                <w:delText xml:space="preserve"> </w:delText>
              </w:r>
            </w:del>
            <w:r w:rsidR="00336904" w:rsidRPr="0000353A">
              <w:rPr>
                <w:rFonts w:ascii="Arial" w:eastAsia="Times New Roman" w:hAnsi="Arial" w:cs="Arial"/>
                <w:sz w:val="20"/>
                <w:szCs w:val="20"/>
                <w:lang w:eastAsia="en-GB"/>
              </w:rPr>
              <w:t>/</w:t>
            </w:r>
            <w:ins w:id="25" w:author="Batia Attali" w:date="2016-06-26T08:57:00Z">
              <w:r w:rsidR="004F1734">
                <w:rPr>
                  <w:rFonts w:ascii="Arial" w:eastAsia="Times New Roman" w:hAnsi="Arial" w:cs="Arial"/>
                  <w:sz w:val="20"/>
                  <w:szCs w:val="20"/>
                  <w:lang w:eastAsia="en-GB"/>
                </w:rPr>
                <w:t xml:space="preserve"> </w:t>
              </w:r>
            </w:ins>
            <w:r w:rsidR="00336904" w:rsidRPr="0000353A">
              <w:rPr>
                <w:rFonts w:ascii="Arial" w:eastAsia="Times New Roman" w:hAnsi="Arial" w:cs="Arial"/>
                <w:sz w:val="20"/>
                <w:szCs w:val="20"/>
                <w:lang w:eastAsia="en-GB"/>
              </w:rPr>
              <w:t>phases.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ins w:id="26" w:author="Batia Attali" w:date="2016-06-26T09:03:00Z">
              <w:r w:rsidR="00DC5259">
                <w:rPr>
                  <w:rFonts w:ascii="Arial" w:eastAsia="Times New Roman" w:hAnsi="Arial" w:cs="Arial"/>
                  <w:sz w:val="20"/>
                  <w:szCs w:val="20"/>
                  <w:lang w:eastAsia="en-GB"/>
                </w:rPr>
                <w:t>systematically</w:t>
              </w:r>
              <w:r w:rsidR="00DC5259">
                <w:rPr>
                  <w:rFonts w:ascii="Arial" w:eastAsia="Times New Roman" w:hAnsi="Arial" w:cs="Arial"/>
                  <w:sz w:val="20"/>
                  <w:szCs w:val="20"/>
                  <w:lang w:eastAsia="en-GB"/>
                </w:rPr>
                <w:t>,</w:t>
              </w:r>
              <w:r w:rsidR="00DC5259"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efficiently and 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DC525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planning, developing</w:t>
            </w:r>
            <w:del w:id="27" w:author="Batia Attali" w:date="2016-06-26T09:04:00Z">
              <w:r w:rsidRPr="0000353A" w:rsidDel="00DC5259">
                <w:rPr>
                  <w:rFonts w:ascii="Arial" w:eastAsia="Times New Roman" w:hAnsi="Arial" w:cs="Arial"/>
                  <w:sz w:val="20"/>
                  <w:szCs w:val="20"/>
                  <w:lang w:eastAsia="en-GB"/>
                </w:rPr>
                <w:delText xml:space="preserve">. </w:delText>
              </w:r>
            </w:del>
            <w:ins w:id="28" w:author="Batia Attali" w:date="2016-06-26T09:04:00Z">
              <w:r w:rsidR="00DC5259">
                <w:rPr>
                  <w:rFonts w:ascii="Arial" w:eastAsia="Times New Roman" w:hAnsi="Arial" w:cs="Arial"/>
                  <w:sz w:val="20"/>
                  <w:szCs w:val="20"/>
                  <w:lang w:eastAsia="en-GB"/>
                </w:rPr>
                <w:t>,</w:t>
              </w:r>
              <w:r w:rsidR="00DC5259"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monitoring and supporting applications </w:t>
            </w:r>
            <w:del w:id="29" w:author="Batia Attali" w:date="2016-06-26T09:05:00Z">
              <w:r w:rsidRPr="0000353A" w:rsidDel="00DC5259">
                <w:rPr>
                  <w:rFonts w:ascii="Arial" w:eastAsia="Times New Roman" w:hAnsi="Arial" w:cs="Arial"/>
                  <w:sz w:val="20"/>
                  <w:szCs w:val="20"/>
                  <w:lang w:eastAsia="en-GB"/>
                </w:rPr>
                <w:delText xml:space="preserve">for </w:delText>
              </w:r>
            </w:del>
            <w:ins w:id="30" w:author="Batia Attali" w:date="2016-06-26T09:05:00Z">
              <w:r w:rsidR="00DC5259">
                <w:rPr>
                  <w:rFonts w:ascii="Arial" w:eastAsia="Times New Roman" w:hAnsi="Arial" w:cs="Arial"/>
                  <w:sz w:val="20"/>
                  <w:szCs w:val="20"/>
                  <w:lang w:eastAsia="en-GB"/>
                </w:rPr>
                <w:t>to be used in</w:t>
              </w:r>
              <w:r w:rsidR="00DC5259"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more than one activity area, product or process.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ins w:id="31" w:author="Batia Attali" w:date="2016-06-26T09:06:00Z">
              <w:r w:rsidR="00DC5259">
                <w:rPr>
                  <w:rFonts w:ascii="Arial" w:eastAsia="Times New Roman" w:hAnsi="Arial" w:cs="Arial"/>
                  <w:sz w:val="20"/>
                  <w:szCs w:val="20"/>
                  <w:lang w:eastAsia="en-GB"/>
                </w:rPr>
                <w:t xml:space="preserve">the use of </w:t>
              </w:r>
            </w:ins>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DC525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w:t>
            </w:r>
            <w:del w:id="32" w:author="Batia Attali" w:date="2016-06-26T09:06:00Z">
              <w:r w:rsidRPr="0000353A" w:rsidDel="00DC5259">
                <w:rPr>
                  <w:rFonts w:ascii="Arial" w:eastAsia="Times New Roman" w:hAnsi="Arial" w:cs="Arial"/>
                  <w:sz w:val="20"/>
                  <w:szCs w:val="20"/>
                  <w:lang w:eastAsia="en-GB"/>
                </w:rPr>
                <w:delText> </w:delText>
              </w:r>
            </w:del>
            <w:r w:rsidRPr="0000353A">
              <w:rPr>
                <w:rFonts w:ascii="Arial" w:eastAsia="Times New Roman" w:hAnsi="Arial" w:cs="Arial"/>
                <w:sz w:val="20"/>
                <w:szCs w:val="20"/>
                <w:lang w:eastAsia="en-GB"/>
              </w:rPr>
              <w:t>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support for managing </w:t>
            </w:r>
            <w:ins w:id="33" w:author="Batia Attali" w:date="2016-06-26T09:07:00Z">
              <w:r w:rsidR="00DC5259">
                <w:rPr>
                  <w:rFonts w:ascii="Arial" w:eastAsia="Times New Roman" w:hAnsi="Arial" w:cs="Arial"/>
                  <w:sz w:val="20"/>
                  <w:szCs w:val="20"/>
                  <w:lang w:eastAsia="en-GB"/>
                </w:rPr>
                <w:t xml:space="preserve">the use of </w:t>
              </w:r>
            </w:ins>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ins w:id="34" w:author="Batia Attali" w:date="2016-06-26T09:07:00Z">
              <w:r w:rsidR="00DC5259" w:rsidRPr="0000353A">
                <w:rPr>
                  <w:rFonts w:ascii="Arial" w:eastAsia="Times New Roman" w:hAnsi="Arial" w:cs="Arial"/>
                  <w:sz w:val="20"/>
                  <w:szCs w:val="20"/>
                  <w:lang w:eastAsia="en-GB"/>
                </w:rPr>
                <w:t xml:space="preserve">managing </w:t>
              </w:r>
              <w:r w:rsidR="00DC5259">
                <w:rPr>
                  <w:rFonts w:ascii="Arial" w:eastAsia="Times New Roman" w:hAnsi="Arial" w:cs="Arial"/>
                  <w:sz w:val="20"/>
                  <w:szCs w:val="20"/>
                  <w:lang w:eastAsia="en-GB"/>
                </w:rPr>
                <w:t>the use</w:t>
              </w:r>
              <w:r w:rsidR="00DC5259">
                <w:rPr>
                  <w:rFonts w:ascii="Arial" w:eastAsia="Times New Roman" w:hAnsi="Arial" w:cs="Arial"/>
                  <w:sz w:val="20"/>
                  <w:szCs w:val="20"/>
                  <w:lang w:eastAsia="en-GB"/>
                </w:rPr>
                <w:t xml:space="preserve"> </w:t>
              </w:r>
            </w:ins>
            <w:del w:id="35" w:author="Batia Attali" w:date="2016-06-26T09:07:00Z">
              <w:r w:rsidRPr="0000353A" w:rsidDel="00DC5259">
                <w:rPr>
                  <w:rFonts w:ascii="Arial" w:eastAsia="Times New Roman" w:hAnsi="Arial" w:cs="Arial"/>
                  <w:sz w:val="20"/>
                  <w:szCs w:val="20"/>
                  <w:lang w:eastAsia="en-GB"/>
                </w:rPr>
                <w:delText xml:space="preserve">the management </w:delText>
              </w:r>
            </w:del>
            <w:r w:rsidRPr="0000353A">
              <w:rPr>
                <w:rFonts w:ascii="Arial" w:eastAsia="Times New Roman" w:hAnsi="Arial" w:cs="Arial"/>
                <w:sz w:val="20"/>
                <w:szCs w:val="20"/>
                <w:lang w:eastAsia="en-GB"/>
              </w:rPr>
              <w:t>of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corporate strategy for  managing </w:t>
            </w:r>
            <w:ins w:id="36" w:author="Batia Attali" w:date="2016-06-26T09:09:00Z">
              <w:r w:rsidR="00DC5259">
                <w:rPr>
                  <w:rFonts w:ascii="Arial" w:eastAsia="Times New Roman" w:hAnsi="Arial" w:cs="Arial"/>
                  <w:sz w:val="20"/>
                  <w:szCs w:val="20"/>
                  <w:lang w:eastAsia="en-GB"/>
                </w:rPr>
                <w:t xml:space="preserve">the use of </w:t>
              </w:r>
            </w:ins>
            <w:r w:rsidRPr="0000353A">
              <w:rPr>
                <w:rFonts w:ascii="Arial" w:eastAsia="Times New Roman" w:hAnsi="Arial" w:cs="Arial"/>
                <w:sz w:val="20"/>
                <w:szCs w:val="20"/>
                <w:lang w:eastAsia="en-GB"/>
              </w:rPr>
              <w:t>applications as corporate capability elements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w:t>
            </w:r>
            <w:ins w:id="37" w:author="Batia Attali" w:date="2016-06-26T09:09:00Z">
              <w:r w:rsidR="00DC5259">
                <w:rPr>
                  <w:rFonts w:ascii="Arial" w:eastAsia="Times New Roman" w:hAnsi="Arial" w:cs="Arial"/>
                  <w:sz w:val="20"/>
                  <w:szCs w:val="20"/>
                  <w:lang w:eastAsia="en-GB"/>
                </w:rPr>
                <w:t>systematically,</w:t>
              </w:r>
              <w:r w:rsidR="00DC5259"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efficiently and effectively, regularly assessed and improved according to the corporate strategy  </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commentRangeStart w:id="38"/>
            <w:r w:rsidRPr="0000353A">
              <w:rPr>
                <w:rFonts w:ascii="Arial" w:eastAsia="Times New Roman" w:hAnsi="Arial" w:cs="Arial"/>
                <w:sz w:val="20"/>
                <w:szCs w:val="20"/>
                <w:lang w:eastAsia="en-GB"/>
              </w:rPr>
              <w:t xml:space="preserve">Some business units </w:t>
            </w:r>
            <w:commentRangeEnd w:id="38"/>
            <w:r w:rsidR="00DC5259">
              <w:rPr>
                <w:rStyle w:val="CommentReference"/>
              </w:rPr>
              <w:commentReference w:id="38"/>
            </w:r>
            <w:r w:rsidRPr="0000353A">
              <w:rPr>
                <w:rFonts w:ascii="Arial" w:eastAsia="Times New Roman" w:hAnsi="Arial" w:cs="Arial"/>
                <w:sz w:val="20"/>
                <w:szCs w:val="20"/>
                <w:lang w:eastAsia="en-GB"/>
              </w:rPr>
              <w:t>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7C7FDF" w:rsidRDefault="007C7FDF" w:rsidP="007C7FDF">
      <w:pPr>
        <w:pStyle w:val="Heading2"/>
      </w:pPr>
      <w:r>
        <w:t>GAMSO Maturity Assessment</w:t>
      </w:r>
    </w:p>
    <w:p w:rsidR="007C7FDF" w:rsidRDefault="007C7FDF" w:rsidP="007C7FDF">
      <w:r>
        <w:t>The current version of GAMSO is version 1.0.</w:t>
      </w:r>
    </w:p>
    <w:p w:rsidR="007C7FDF" w:rsidRDefault="007C7FDF" w:rsidP="007C7FDF">
      <w:pPr>
        <w:rPr>
          <w:b/>
        </w:rPr>
      </w:pPr>
      <w:r>
        <w:t xml:space="preserve">Version Assessed: </w:t>
      </w:r>
      <w:r w:rsidRPr="007C7FDF">
        <w:rPr>
          <w:b/>
        </w:rPr>
        <w:t>1.0</w:t>
      </w:r>
    </w:p>
    <w:p w:rsidR="00002486" w:rsidRDefault="00002486" w:rsidP="007C7FDF"/>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7C7FDF" w:rsidRPr="0000353A" w:rsidTr="007C7FDF">
        <w:trPr>
          <w:trHeight w:val="737"/>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Methods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tcPr>
          <w:p w:rsidR="007C7FDF" w:rsidRPr="0000353A" w:rsidRDefault="007C7FDF" w:rsidP="00002486">
            <w:pPr>
              <w:jc w:val="center"/>
              <w:rPr>
                <w:rFonts w:ascii="Arial" w:hAnsi="Arial" w:cs="Arial"/>
                <w:lang w:val="en-US"/>
              </w:rPr>
            </w:pPr>
          </w:p>
        </w:tc>
        <w:tc>
          <w:tcPr>
            <w:tcW w:w="1701" w:type="dxa"/>
          </w:tcPr>
          <w:p w:rsidR="007C7FDF" w:rsidRPr="0000353A" w:rsidRDefault="007C7FDF" w:rsidP="00002486">
            <w:pPr>
              <w:jc w:val="center"/>
              <w:rPr>
                <w:rFonts w:ascii="Arial" w:hAnsi="Arial" w:cs="Arial"/>
                <w:lang w:val="en-US"/>
              </w:rPr>
            </w:pPr>
          </w:p>
        </w:tc>
        <w:tc>
          <w:tcPr>
            <w:tcW w:w="5670" w:type="dxa"/>
          </w:tcPr>
          <w:p w:rsidR="007C7FDF" w:rsidRPr="0000353A" w:rsidRDefault="007C7FDF" w:rsidP="005B5A77">
            <w:pPr>
              <w:rPr>
                <w:rFonts w:ascii="Arial" w:hAnsi="Arial" w:cs="Arial"/>
                <w:lang w:val="en-US"/>
              </w:rPr>
            </w:pPr>
          </w:p>
        </w:tc>
      </w:tr>
    </w:tbl>
    <w:p w:rsidR="007C7FDF" w:rsidRDefault="007C7FDF" w:rsidP="007C7FDF"/>
    <w:p w:rsidR="00243A17" w:rsidRPr="008345FD" w:rsidRDefault="00171825" w:rsidP="008345FD">
      <w:pPr>
        <w:rPr>
          <w:b/>
        </w:rPr>
      </w:pPr>
      <w:r>
        <w:rPr>
          <w:b/>
        </w:rPr>
        <w:t>For T</w:t>
      </w:r>
      <w:r w:rsidR="008345FD" w:rsidRPr="008345FD">
        <w:rPr>
          <w:b/>
        </w:rPr>
        <w:t>esters</w:t>
      </w:r>
    </w:p>
    <w:p w:rsidR="008345FD" w:rsidRDefault="008345FD" w:rsidP="008345FD">
      <w:pPr>
        <w:rPr>
          <w:b/>
        </w:rPr>
      </w:pPr>
      <w:r>
        <w:rPr>
          <w:b/>
        </w:rPr>
        <w:t>Were there any self-assessment criteria that were particularly difficult to understand?</w:t>
      </w:r>
    </w:p>
    <w:p w:rsidR="008345FD" w:rsidRDefault="008345FD" w:rsidP="008345FD">
      <w:pPr>
        <w:ind w:firstLine="720"/>
        <w:rPr>
          <w:b/>
        </w:rPr>
      </w:pPr>
      <w:r>
        <w:rPr>
          <w:b/>
        </w:rPr>
        <w:t>If yes, please provide the Dimension and Level for those self-assessment criteria:</w:t>
      </w:r>
    </w:p>
    <w:p w:rsidR="008345FD" w:rsidRDefault="008345FD" w:rsidP="008345FD">
      <w:pPr>
        <w:ind w:firstLine="720"/>
        <w:rPr>
          <w:b/>
        </w:rPr>
      </w:pPr>
    </w:p>
    <w:p w:rsidR="00171825" w:rsidRDefault="00171825" w:rsidP="008345FD">
      <w:pPr>
        <w:ind w:firstLine="720"/>
        <w:rPr>
          <w:b/>
        </w:rPr>
      </w:pPr>
    </w:p>
    <w:p w:rsidR="00171825" w:rsidRDefault="00171825" w:rsidP="008345FD">
      <w:pPr>
        <w:ind w:firstLine="720"/>
        <w:rPr>
          <w:b/>
        </w:rPr>
      </w:pPr>
    </w:p>
    <w:p w:rsidR="008345FD" w:rsidRDefault="008345FD" w:rsidP="008345FD">
      <w:pPr>
        <w:rPr>
          <w:b/>
        </w:rPr>
      </w:pPr>
      <w:r>
        <w:rPr>
          <w:b/>
        </w:rPr>
        <w:t>Were the Levels sufficiently distinct per Dimension?</w:t>
      </w:r>
    </w:p>
    <w:p w:rsidR="008345FD" w:rsidRDefault="008345FD" w:rsidP="008345FD">
      <w:pPr>
        <w:rPr>
          <w:b/>
        </w:rPr>
      </w:pPr>
      <w:r>
        <w:rPr>
          <w:b/>
        </w:rPr>
        <w:tab/>
      </w:r>
      <w:r w:rsidR="00171825">
        <w:rPr>
          <w:b/>
        </w:rPr>
        <w:t>If not, please provide the Dimension(s) and Level(s) where you experienced difficulties</w:t>
      </w:r>
    </w:p>
    <w:p w:rsidR="008345FD" w:rsidRDefault="008345FD" w:rsidP="008345FD">
      <w:pPr>
        <w:rPr>
          <w:b/>
        </w:rPr>
      </w:pPr>
    </w:p>
    <w:p w:rsidR="008345FD" w:rsidRDefault="008345FD" w:rsidP="008345FD">
      <w:pPr>
        <w:ind w:firstLine="720"/>
        <w:rPr>
          <w:b/>
        </w:rPr>
      </w:pPr>
    </w:p>
    <w:p w:rsidR="008345FD" w:rsidRPr="008345FD" w:rsidRDefault="008345FD" w:rsidP="008345FD">
      <w:pPr>
        <w:ind w:firstLine="720"/>
        <w:rPr>
          <w:ins w:id="39" w:author="Christopher Jones" w:date="2016-06-01T16:28:00Z"/>
          <w:b/>
        </w:rPr>
        <w:sectPr w:rsidR="008345FD" w:rsidRPr="008345FD" w:rsidSect="00336904">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25502A">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w:t>
            </w:r>
            <w:ins w:id="40" w:author="Batia Attali" w:date="2016-06-26T09:18:00Z">
              <w:r w:rsidR="00D10349">
                <w:rPr>
                  <w:rFonts w:ascii="Arial" w:eastAsia="Times New Roman" w:hAnsi="Arial" w:cs="Arial"/>
                  <w:sz w:val="20"/>
                  <w:szCs w:val="20"/>
                  <w:lang w:eastAsia="en-GB"/>
                </w:rPr>
                <w:t>/ business units</w:t>
              </w:r>
            </w:ins>
            <w:r w:rsidRPr="0000353A">
              <w:rPr>
                <w:rFonts w:ascii="Arial" w:eastAsia="Times New Roman" w:hAnsi="Arial" w:cs="Arial"/>
                <w:sz w:val="20"/>
                <w:szCs w:val="20"/>
                <w:lang w:eastAsia="en-GB"/>
              </w:rPr>
              <w:t xml:space="preserve">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w:t>
            </w:r>
            <w:ins w:id="41" w:author="Batia Attali" w:date="2016-06-26T09:18:00Z">
              <w:r w:rsidR="00D10349">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statistical programs exist in </w:t>
            </w:r>
            <w:proofErr w:type="gramStart"/>
            <w:r w:rsidRPr="0000353A">
              <w:rPr>
                <w:rFonts w:ascii="Arial" w:eastAsia="Times New Roman" w:hAnsi="Arial" w:cs="Arial"/>
                <w:sz w:val="20"/>
                <w:szCs w:val="20"/>
                <w:lang w:eastAsia="en-GB"/>
              </w:rPr>
              <w:t>isolation,</w:t>
            </w:r>
            <w:proofErr w:type="gramEnd"/>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00353A" w:rsidRDefault="00243A17" w:rsidP="009D4B8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w:t>
            </w:r>
            <w:proofErr w:type="gramStart"/>
            <w:r w:rsidRPr="0000353A">
              <w:rPr>
                <w:rFonts w:ascii="Arial" w:eastAsia="Times New Roman" w:hAnsi="Arial" w:cs="Arial"/>
                <w:sz w:val="20"/>
                <w:szCs w:val="20"/>
                <w:lang w:eastAsia="en-GB"/>
              </w:rPr>
              <w:t> </w:t>
            </w:r>
            <w:ins w:id="42" w:author="Batia Attali" w:date="2016-06-26T09:22:00Z">
              <w:r w:rsidR="009D4B8F" w:rsidRPr="0000353A" w:rsidDel="009D4B8F">
                <w:rPr>
                  <w:rFonts w:ascii="Arial" w:eastAsia="Times New Roman" w:hAnsi="Arial" w:cs="Arial"/>
                  <w:sz w:val="20"/>
                  <w:szCs w:val="20"/>
                  <w:lang w:eastAsia="en-GB"/>
                </w:rPr>
                <w:t xml:space="preserve"> </w:t>
              </w:r>
            </w:ins>
            <w:proofErr w:type="gramEnd"/>
            <w:del w:id="43" w:author="Batia Attali" w:date="2016-06-26T09:22:00Z">
              <w:r w:rsidRPr="0000353A" w:rsidDel="009D4B8F">
                <w:rPr>
                  <w:rFonts w:ascii="Arial" w:eastAsia="Times New Roman" w:hAnsi="Arial" w:cs="Arial"/>
                  <w:sz w:val="20"/>
                  <w:szCs w:val="20"/>
                  <w:lang w:eastAsia="en-GB"/>
                </w:rPr>
                <w:delText>the </w:delText>
              </w:r>
            </w:del>
            <w:r w:rsidRPr="0000353A">
              <w:rPr>
                <w:rFonts w:ascii="Arial" w:eastAsia="Times New Roman" w:hAnsi="Arial" w:cs="Arial"/>
                <w:sz w:val="20"/>
                <w:szCs w:val="20"/>
                <w:lang w:eastAsia="en-GB"/>
              </w:rPr>
              <w:t>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commentRangeStart w:id="44"/>
            <w:r w:rsidRPr="0000353A">
              <w:rPr>
                <w:rFonts w:ascii="Arial" w:eastAsia="Times New Roman" w:hAnsi="Arial" w:cs="Arial"/>
                <w:sz w:val="20"/>
                <w:szCs w:val="20"/>
                <w:lang w:eastAsia="en-GB"/>
              </w:rPr>
              <w:t>Dissemination/ communication activities are carried out in some statistical domains to demonstrate the benefits of using the model</w:t>
            </w:r>
            <w:commentRangeEnd w:id="44"/>
            <w:r w:rsidR="00D10349">
              <w:rPr>
                <w:rStyle w:val="CommentReference"/>
              </w:rPr>
              <w:commentReference w:id="44"/>
            </w:r>
            <w:ins w:id="45" w:author="Batia Attali" w:date="2016-06-26T09:31:00Z">
              <w:r w:rsidR="00B704E3">
                <w:rPr>
                  <w:rFonts w:ascii="Arial" w:eastAsia="Times New Roman" w:hAnsi="Arial" w:cs="Arial"/>
                  <w:sz w:val="20"/>
                  <w:szCs w:val="20"/>
                  <w:lang w:eastAsia="en-GB"/>
                </w:rPr>
                <w:t>.</w:t>
              </w:r>
            </w:ins>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w:t>
            </w:r>
            <w:ins w:id="46" w:author="Batia Attali" w:date="2016-06-26T09:23:00Z">
              <w:r w:rsidR="009D4B8F">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strategy for use of GSBPM for managing statistical production processes </w:t>
            </w:r>
            <w:proofErr w:type="gramStart"/>
            <w:r w:rsidRPr="0000353A">
              <w:rPr>
                <w:rFonts w:ascii="Arial" w:eastAsia="Times New Roman" w:hAnsi="Arial" w:cs="Arial"/>
                <w:sz w:val="20"/>
                <w:szCs w:val="20"/>
                <w:lang w:eastAsia="en-GB"/>
              </w:rPr>
              <w:t>is</w:t>
            </w:r>
            <w:proofErr w:type="gramEnd"/>
            <w:r w:rsidRPr="0000353A">
              <w:rPr>
                <w:rFonts w:ascii="Arial" w:eastAsia="Times New Roman" w:hAnsi="Arial" w:cs="Arial"/>
                <w:sz w:val="20"/>
                <w:szCs w:val="20"/>
                <w:lang w:eastAsia="en-GB"/>
              </w:rPr>
              <w:t xml:space="preserve">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ins w:id="47" w:author="Batia Attali" w:date="2016-06-26T09:24:00Z">
              <w:r w:rsidR="009D4B8F">
                <w:rPr>
                  <w:rFonts w:ascii="Arial" w:eastAsia="Times New Roman" w:hAnsi="Arial" w:cs="Arial"/>
                  <w:sz w:val="20"/>
                  <w:szCs w:val="20"/>
                  <w:lang w:eastAsia="en-GB"/>
                </w:rPr>
                <w:t xml:space="preserve"> and </w:t>
              </w:r>
            </w:ins>
            <w:ins w:id="48" w:author="Batia Attali" w:date="2016-06-26T09:25:00Z">
              <w:r w:rsidR="009D4B8F">
                <w:rPr>
                  <w:rFonts w:ascii="Arial" w:eastAsia="Times New Roman" w:hAnsi="Arial" w:cs="Arial"/>
                  <w:sz w:val="20"/>
                  <w:szCs w:val="20"/>
                  <w:lang w:eastAsia="en-GB"/>
                </w:rPr>
                <w:t xml:space="preserve">for </w:t>
              </w:r>
            </w:ins>
            <w:ins w:id="49" w:author="Batia Attali" w:date="2016-06-26T09:24:00Z">
              <w:r w:rsidR="009D4B8F">
                <w:rPr>
                  <w:rFonts w:ascii="Arial" w:eastAsia="Times New Roman" w:hAnsi="Arial" w:cs="Arial"/>
                  <w:sz w:val="20"/>
                  <w:szCs w:val="20"/>
                  <w:lang w:eastAsia="en-GB"/>
                </w:rPr>
                <w:t>standardisation</w:t>
              </w:r>
            </w:ins>
            <w:ins w:id="50" w:author="Batia Attali" w:date="2016-06-26T09:25:00Z">
              <w:r w:rsidR="009D4B8F">
                <w:rPr>
                  <w:rFonts w:ascii="Arial" w:eastAsia="Times New Roman" w:hAnsi="Arial" w:cs="Arial"/>
                  <w:sz w:val="20"/>
                  <w:szCs w:val="20"/>
                  <w:lang w:eastAsia="en-GB"/>
                </w:rPr>
                <w:t xml:space="preserve"> of production processes.</w:t>
              </w:r>
            </w:ins>
          </w:p>
          <w:p w:rsidR="00243A17" w:rsidRPr="0000353A" w:rsidRDefault="009D4B8F" w:rsidP="009D4B8F">
            <w:pPr>
              <w:spacing w:after="120" w:line="240" w:lineRule="auto"/>
              <w:rPr>
                <w:rFonts w:ascii="Arial" w:eastAsia="Times New Roman" w:hAnsi="Arial" w:cs="Arial"/>
                <w:sz w:val="20"/>
                <w:szCs w:val="20"/>
                <w:lang w:eastAsia="en-GB"/>
              </w:rPr>
            </w:pPr>
            <w:ins w:id="51" w:author="Batia Attali" w:date="2016-06-26T09:24:00Z">
              <w:r>
                <w:rPr>
                  <w:rFonts w:ascii="Arial" w:eastAsia="Times New Roman" w:hAnsi="Arial" w:cs="Arial"/>
                  <w:sz w:val="20"/>
                  <w:szCs w:val="20"/>
                  <w:lang w:eastAsia="en-GB"/>
                </w:rPr>
                <w:t>The o</w:t>
              </w:r>
            </w:ins>
            <w:del w:id="52" w:author="Batia Attali" w:date="2016-06-26T09:24:00Z">
              <w:r w:rsidR="00243A17" w:rsidRPr="0000353A" w:rsidDel="009D4B8F">
                <w:rPr>
                  <w:rFonts w:ascii="Arial" w:eastAsia="Times New Roman" w:hAnsi="Arial" w:cs="Arial"/>
                  <w:sz w:val="20"/>
                  <w:szCs w:val="20"/>
                  <w:lang w:eastAsia="en-GB"/>
                </w:rPr>
                <w:delText>O</w:delText>
              </w:r>
            </w:del>
            <w:r w:rsidR="00243A17" w:rsidRPr="0000353A">
              <w:rPr>
                <w:rFonts w:ascii="Arial" w:eastAsia="Times New Roman" w:hAnsi="Arial" w:cs="Arial"/>
                <w:sz w:val="20"/>
                <w:szCs w:val="20"/>
                <w:lang w:eastAsia="en-GB"/>
              </w:rPr>
              <w:t>rganisation standardises and describes procedures for all GSBPM phases and sub-processes in a consistent manner</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systematically and regularly for managing and improving business capabilities and </w:t>
            </w:r>
            <w:commentRangeStart w:id="53"/>
            <w:r w:rsidRPr="0000353A">
              <w:rPr>
                <w:rFonts w:ascii="Arial" w:eastAsia="Times New Roman" w:hAnsi="Arial" w:cs="Arial"/>
                <w:sz w:val="20"/>
                <w:szCs w:val="20"/>
                <w:lang w:eastAsia="en-GB"/>
              </w:rPr>
              <w:t>services</w:t>
            </w:r>
            <w:commentRangeEnd w:id="53"/>
            <w:r w:rsidR="009D4B8F">
              <w:rPr>
                <w:rStyle w:val="CommentReference"/>
              </w:rPr>
              <w:commentReference w:id="53"/>
            </w:r>
            <w:r w:rsidRPr="0000353A">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ins w:id="54" w:author="Batia Attali" w:date="2016-06-26T09:32:00Z">
              <w:r w:rsidR="00B704E3">
                <w:rPr>
                  <w:rFonts w:ascii="Arial" w:eastAsia="Times New Roman" w:hAnsi="Arial" w:cs="Arial"/>
                  <w:sz w:val="20"/>
                  <w:szCs w:val="20"/>
                  <w:lang w:eastAsia="en-GB"/>
                </w:rPr>
                <w:t>.</w:t>
              </w:r>
            </w:ins>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ins w:id="55" w:author="Batia Attali" w:date="2016-06-26T09:32:00Z">
              <w:r w:rsidR="00B704E3">
                <w:rPr>
                  <w:rFonts w:ascii="Arial" w:eastAsia="Times New Roman" w:hAnsi="Arial" w:cs="Arial"/>
                  <w:sz w:val="20"/>
                  <w:szCs w:val="20"/>
                  <w:lang w:eastAsia="en-GB"/>
                </w:rPr>
                <w:t>.</w:t>
              </w:r>
            </w:ins>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w:t>
            </w:r>
            <w:ins w:id="56" w:author="Batia Attali" w:date="2016-06-26T09:32: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documenting methods per GSPBM phase</w:t>
            </w:r>
            <w:ins w:id="57" w:author="Batia Attali" w:date="2016-06-26T09:33:00Z">
              <w:r w:rsidR="00B704E3">
                <w:rPr>
                  <w:rFonts w:ascii="Arial" w:eastAsia="Times New Roman" w:hAnsi="Arial" w:cs="Arial"/>
                  <w:sz w:val="20"/>
                  <w:szCs w:val="20"/>
                  <w:lang w:eastAsia="en-GB"/>
                </w:rPr>
                <w:t>.</w:t>
              </w:r>
            </w:ins>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w:t>
            </w:r>
            <w:proofErr w:type="gramStart"/>
            <w:r w:rsidRPr="0000353A">
              <w:rPr>
                <w:rFonts w:ascii="Arial" w:eastAsia="Times New Roman" w:hAnsi="Arial" w:cs="Arial"/>
                <w:sz w:val="20"/>
                <w:szCs w:val="20"/>
                <w:lang w:eastAsia="en-GB"/>
              </w:rPr>
              <w:t>  mapping</w:t>
            </w:r>
            <w:proofErr w:type="gramEnd"/>
            <w:r w:rsidRPr="0000353A">
              <w:rPr>
                <w:rFonts w:ascii="Arial" w:eastAsia="Times New Roman" w:hAnsi="Arial" w:cs="Arial"/>
                <w:sz w:val="20"/>
                <w:szCs w:val="20"/>
                <w:lang w:eastAsia="en-GB"/>
              </w:rPr>
              <w:t>/ documenting existing methods per GSPBM phase/</w:t>
            </w:r>
            <w:ins w:id="58" w:author="Batia Attali" w:date="2016-06-26T09:33: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sub-process</w:t>
            </w:r>
            <w:ins w:id="59" w:author="Batia Attali" w:date="2016-06-26T09:33:00Z">
              <w:r w:rsidR="00B704E3">
                <w:rPr>
                  <w:rFonts w:ascii="Arial" w:eastAsia="Times New Roman" w:hAnsi="Arial" w:cs="Arial"/>
                  <w:sz w:val="20"/>
                  <w:szCs w:val="20"/>
                  <w:lang w:eastAsia="en-GB"/>
                </w:rPr>
                <w:t>.</w:t>
              </w:r>
            </w:ins>
            <w:r w:rsidRPr="0000353A">
              <w:rPr>
                <w:rFonts w:ascii="Arial" w:eastAsia="Times New Roman" w:hAnsi="Arial" w:cs="Arial"/>
                <w:sz w:val="20"/>
                <w:szCs w:val="20"/>
                <w:lang w:eastAsia="en-GB"/>
              </w:rPr>
              <w:t> </w:t>
            </w:r>
          </w:p>
          <w:p w:rsidR="00243A17" w:rsidRPr="0000353A" w:rsidRDefault="00243A17" w:rsidP="00B704E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value of mapping/ documenting existing methods per GSPBM phase in order to improve coherence and consistency of </w:t>
            </w:r>
            <w:del w:id="60" w:author="Batia Attali" w:date="2016-06-26T09:34:00Z">
              <w:r w:rsidRPr="0000353A" w:rsidDel="00B704E3">
                <w:rPr>
                  <w:rFonts w:ascii="Arial" w:eastAsia="Times New Roman" w:hAnsi="Arial" w:cs="Arial"/>
                  <w:sz w:val="20"/>
                  <w:szCs w:val="20"/>
                  <w:lang w:eastAsia="en-GB"/>
                </w:rPr>
                <w:delText xml:space="preserve">the </w:delText>
              </w:r>
            </w:del>
            <w:r w:rsidRPr="0000353A">
              <w:rPr>
                <w:rFonts w:ascii="Arial" w:eastAsia="Times New Roman" w:hAnsi="Arial" w:cs="Arial"/>
                <w:sz w:val="20"/>
                <w:szCs w:val="20"/>
                <w:lang w:eastAsia="en-GB"/>
              </w:rPr>
              <w:t>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B704E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w:t>
            </w:r>
            <w:del w:id="61" w:author="Batia Attali" w:date="2016-06-26T09:36:00Z">
              <w:r w:rsidRPr="0000353A" w:rsidDel="00B704E3">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mapping/ documenting new and existing methods per GSPBM phase/sub-process, but the practi</w:t>
            </w:r>
            <w:ins w:id="62" w:author="Batia Attali" w:date="2016-06-26T09:34:00Z">
              <w:r w:rsidR="00B704E3">
                <w:rPr>
                  <w:rFonts w:ascii="Arial" w:eastAsia="Times New Roman" w:hAnsi="Arial" w:cs="Arial"/>
                  <w:sz w:val="20"/>
                  <w:szCs w:val="20"/>
                  <w:lang w:eastAsia="en-GB"/>
                </w:rPr>
                <w:t>c</w:t>
              </w:r>
            </w:ins>
            <w:del w:id="63" w:author="Batia Attali" w:date="2016-06-26T09:34:00Z">
              <w:r w:rsidRPr="0000353A" w:rsidDel="00B704E3">
                <w:rPr>
                  <w:rFonts w:ascii="Arial" w:eastAsia="Times New Roman" w:hAnsi="Arial" w:cs="Arial"/>
                  <w:sz w:val="20"/>
                  <w:szCs w:val="20"/>
                  <w:lang w:eastAsia="en-GB"/>
                </w:rPr>
                <w:delText>s</w:delText>
              </w:r>
            </w:del>
            <w:r w:rsidRPr="0000353A">
              <w:rPr>
                <w:rFonts w:ascii="Arial" w:eastAsia="Times New Roman" w:hAnsi="Arial" w:cs="Arial"/>
                <w:sz w:val="20"/>
                <w:szCs w:val="20"/>
                <w:lang w:eastAsia="en-GB"/>
              </w:rPr>
              <w:t>e varies</w:t>
            </w:r>
            <w:del w:id="64" w:author="Batia Attali" w:date="2016-06-26T09:34:00Z">
              <w:r w:rsidRPr="0000353A" w:rsidDel="00B704E3">
                <w:rPr>
                  <w:rFonts w:ascii="Arial" w:eastAsia="Times New Roman" w:hAnsi="Arial" w:cs="Arial"/>
                  <w:sz w:val="20"/>
                  <w:szCs w:val="20"/>
                  <w:lang w:eastAsia="en-GB"/>
                </w:rPr>
                <w:delText>,</w:delText>
              </w:r>
            </w:del>
            <w:ins w:id="65" w:author="Batia Attali" w:date="2016-06-26T09:34:00Z">
              <w:r w:rsidR="00B704E3">
                <w:rPr>
                  <w:rFonts w:ascii="Arial" w:eastAsia="Times New Roman" w:hAnsi="Arial" w:cs="Arial"/>
                  <w:sz w:val="20"/>
                  <w:szCs w:val="20"/>
                  <w:lang w:eastAsia="en-GB"/>
                </w:rPr>
                <w:t>.</w:t>
              </w:r>
            </w:ins>
          </w:p>
          <w:p w:rsidR="00243A17" w:rsidRPr="0000353A" w:rsidRDefault="00243A17" w:rsidP="00B704E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t>
            </w:r>
            <w:ins w:id="66" w:author="Batia Attali" w:date="2016-06-26T09:34:00Z">
              <w:r w:rsidR="00B704E3">
                <w:rPr>
                  <w:rFonts w:ascii="Arial" w:eastAsia="Times New Roman" w:hAnsi="Arial" w:cs="Arial"/>
                  <w:sz w:val="20"/>
                  <w:szCs w:val="20"/>
                  <w:lang w:eastAsia="en-GB"/>
                </w:rPr>
                <w:t>-</w:t>
              </w:r>
            </w:ins>
            <w:del w:id="67" w:author="Batia Attali" w:date="2016-06-26T09:34:00Z">
              <w:r w:rsidRPr="0000353A" w:rsidDel="00B704E3">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 xml:space="preserve">wide strategy </w:t>
            </w:r>
            <w:del w:id="68" w:author="Batia Attali" w:date="2016-06-26T09:34:00Z">
              <w:r w:rsidRPr="0000353A" w:rsidDel="00B704E3">
                <w:rPr>
                  <w:rFonts w:ascii="Arial" w:eastAsia="Times New Roman" w:hAnsi="Arial" w:cs="Arial"/>
                  <w:sz w:val="20"/>
                  <w:szCs w:val="20"/>
                  <w:lang w:eastAsia="en-GB"/>
                </w:rPr>
                <w:delText xml:space="preserve">to </w:delText>
              </w:r>
            </w:del>
            <w:ins w:id="69" w:author="Batia Attali" w:date="2016-06-26T09:34:00Z">
              <w:r w:rsidR="00B704E3">
                <w:rPr>
                  <w:rFonts w:ascii="Arial" w:eastAsia="Times New Roman" w:hAnsi="Arial" w:cs="Arial"/>
                  <w:sz w:val="20"/>
                  <w:szCs w:val="20"/>
                  <w:lang w:eastAsia="en-GB"/>
                </w:rPr>
                <w:t>for the</w:t>
              </w:r>
              <w:r w:rsidR="00B704E3"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use</w:t>
            </w:r>
            <w:ins w:id="70" w:author="Batia Attali" w:date="2016-06-26T09:34:00Z">
              <w:r w:rsidR="00B704E3">
                <w:rPr>
                  <w:rFonts w:ascii="Arial" w:eastAsia="Times New Roman" w:hAnsi="Arial" w:cs="Arial"/>
                  <w:sz w:val="20"/>
                  <w:szCs w:val="20"/>
                  <w:lang w:eastAsia="en-GB"/>
                </w:rPr>
                <w:t xml:space="preserve"> of</w:t>
              </w:r>
            </w:ins>
            <w:r w:rsidRPr="0000353A">
              <w:rPr>
                <w:rFonts w:ascii="Arial" w:eastAsia="Times New Roman" w:hAnsi="Arial" w:cs="Arial"/>
                <w:sz w:val="20"/>
                <w:szCs w:val="20"/>
                <w:lang w:eastAsia="en-GB"/>
              </w:rPr>
              <w:t xml:space="preserve"> GSBPM to map/</w:t>
            </w:r>
            <w:ins w:id="71" w:author="Batia Attali" w:date="2016-06-26T09:35: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document methods per phase/</w:t>
            </w:r>
            <w:ins w:id="72" w:author="Batia Attali" w:date="2016-06-26T09:35: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sub-process is not </w:t>
            </w:r>
            <w:ins w:id="73" w:author="Batia Attali" w:date="2016-06-26T09:35:00Z">
              <w:r w:rsidR="00B704E3">
                <w:rPr>
                  <w:rFonts w:ascii="Arial" w:eastAsia="Times New Roman" w:hAnsi="Arial" w:cs="Arial"/>
                  <w:sz w:val="20"/>
                  <w:szCs w:val="20"/>
                  <w:lang w:eastAsia="en-GB"/>
                </w:rPr>
                <w:t xml:space="preserve">yet </w:t>
              </w:r>
            </w:ins>
            <w:r w:rsidRPr="0000353A">
              <w:rPr>
                <w:rFonts w:ascii="Arial" w:eastAsia="Times New Roman" w:hAnsi="Arial" w:cs="Arial"/>
                <w:sz w:val="20"/>
                <w:szCs w:val="20"/>
                <w:lang w:eastAsia="en-GB"/>
              </w:rPr>
              <w:t>in place</w:t>
            </w:r>
            <w:ins w:id="74" w:author="Batia Attali" w:date="2016-06-26T09:35:00Z">
              <w:r w:rsidR="00B704E3">
                <w:rPr>
                  <w:rFonts w:ascii="Arial" w:eastAsia="Times New Roman" w:hAnsi="Arial" w:cs="Arial"/>
                  <w:sz w:val="20"/>
                  <w:szCs w:val="20"/>
                  <w:lang w:eastAsia="en-GB"/>
                </w:rPr>
                <w:t>.</w:t>
              </w:r>
            </w:ins>
          </w:p>
        </w:tc>
        <w:tc>
          <w:tcPr>
            <w:tcW w:w="2784" w:type="dxa"/>
            <w:shd w:val="clear" w:color="auto" w:fill="auto"/>
            <w:tcMar>
              <w:left w:w="23" w:type="dxa"/>
              <w:right w:w="23" w:type="dxa"/>
            </w:tcMar>
            <w:hideMark/>
          </w:tcPr>
          <w:p w:rsidR="00B704E3" w:rsidRDefault="00B704E3" w:rsidP="00B704E3">
            <w:pPr>
              <w:spacing w:after="120" w:line="240" w:lineRule="auto"/>
              <w:rPr>
                <w:ins w:id="75" w:author="Batia Attali" w:date="2016-06-26T09:36:00Z"/>
                <w:rFonts w:ascii="Arial" w:eastAsia="Times New Roman" w:hAnsi="Arial" w:cs="Arial"/>
                <w:sz w:val="20"/>
                <w:szCs w:val="20"/>
                <w:lang w:eastAsia="en-GB"/>
              </w:rPr>
            </w:pPr>
            <w:commentRangeStart w:id="76"/>
            <w:ins w:id="77" w:author="Batia Attali" w:date="2016-06-26T09:36:00Z">
              <w:r w:rsidRPr="0000353A">
                <w:rPr>
                  <w:rFonts w:ascii="Arial" w:eastAsia="Times New Roman" w:hAnsi="Arial" w:cs="Arial"/>
                  <w:sz w:val="20"/>
                  <w:szCs w:val="20"/>
                  <w:lang w:eastAsia="en-GB"/>
                </w:rPr>
                <w:t>A corporate</w:t>
              </w:r>
              <w:r>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wide strategy </w:t>
              </w:r>
              <w:r>
                <w:rPr>
                  <w:rFonts w:ascii="Arial" w:eastAsia="Times New Roman" w:hAnsi="Arial" w:cs="Arial"/>
                  <w:sz w:val="20"/>
                  <w:szCs w:val="20"/>
                  <w:lang w:eastAsia="en-GB"/>
                </w:rPr>
                <w:t>for the</w:t>
              </w:r>
              <w:r w:rsidRPr="0000353A">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use</w:t>
              </w:r>
              <w:r>
                <w:rPr>
                  <w:rFonts w:ascii="Arial" w:eastAsia="Times New Roman" w:hAnsi="Arial" w:cs="Arial"/>
                  <w:sz w:val="20"/>
                  <w:szCs w:val="20"/>
                  <w:lang w:eastAsia="en-GB"/>
                </w:rPr>
                <w:t xml:space="preserve"> of</w:t>
              </w:r>
              <w:r w:rsidRPr="0000353A">
                <w:rPr>
                  <w:rFonts w:ascii="Arial" w:eastAsia="Times New Roman" w:hAnsi="Arial" w:cs="Arial"/>
                  <w:sz w:val="20"/>
                  <w:szCs w:val="20"/>
                  <w:lang w:eastAsia="en-GB"/>
                </w:rPr>
                <w:t xml:space="preserve"> GSBPM to map/</w:t>
              </w:r>
              <w:r>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document methods per phase/</w:t>
              </w:r>
              <w:r>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sub-process is in place</w:t>
              </w:r>
              <w:r>
                <w:rPr>
                  <w:rFonts w:ascii="Arial" w:eastAsia="Times New Roman" w:hAnsi="Arial" w:cs="Arial"/>
                  <w:sz w:val="20"/>
                  <w:szCs w:val="20"/>
                  <w:lang w:eastAsia="en-GB"/>
                </w:rPr>
                <w:t>.</w:t>
              </w:r>
            </w:ins>
            <w:commentRangeEnd w:id="76"/>
            <w:ins w:id="78" w:author="Batia Attali" w:date="2016-06-26T09:37:00Z">
              <w:r>
                <w:rPr>
                  <w:rStyle w:val="CommentReference"/>
                </w:rPr>
                <w:commentReference w:id="76"/>
              </w:r>
            </w:ins>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w:t>
            </w:r>
            <w:ins w:id="79" w:author="Batia Attali" w:date="2016-06-26T09:35: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w:t>
            </w:r>
            <w:ins w:id="80" w:author="Batia Attali" w:date="2016-06-26T09:40: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document methods per phase/</w:t>
            </w:r>
            <w:ins w:id="81" w:author="Batia Attali" w:date="2016-06-26T09:40: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process is an important part of methods management and delivers value by identifying duplication and potential for reuse</w:t>
            </w:r>
            <w:ins w:id="82" w:author="Batia Attali" w:date="2016-06-26T09:40:00Z">
              <w:r w:rsidR="00B704E3">
                <w:rPr>
                  <w:rFonts w:ascii="Arial" w:eastAsia="Times New Roman" w:hAnsi="Arial" w:cs="Arial"/>
                  <w:sz w:val="20"/>
                  <w:szCs w:val="20"/>
                  <w:lang w:eastAsia="en-GB"/>
                </w:rPr>
                <w:t>.</w:t>
              </w:r>
            </w:ins>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w:t>
            </w:r>
            <w:ins w:id="83" w:author="Batia Attali" w:date="2016-06-26T09:40: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documenting methods to GSBPM phases/</w:t>
            </w:r>
            <w:ins w:id="84" w:author="Batia Attali" w:date="2016-06-26T09:40:00Z">
              <w:r w:rsidR="00B704E3">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sub-processes is well understood and applied in a consistent manner</w:t>
            </w:r>
            <w:ins w:id="85" w:author="Batia Attali" w:date="2016-06-26T09:40:00Z">
              <w:r w:rsidR="00B704E3">
                <w:rPr>
                  <w:rFonts w:ascii="Arial" w:eastAsia="Times New Roman" w:hAnsi="Arial" w:cs="Arial"/>
                  <w:sz w:val="20"/>
                  <w:szCs w:val="20"/>
                  <w:lang w:eastAsia="en-GB"/>
                </w:rPr>
                <w:t>.</w:t>
              </w:r>
            </w:ins>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ins w:id="86" w:author="Batia Attali" w:date="2016-06-26T09:42:00Z">
              <w:r w:rsidR="00D96371">
                <w:rPr>
                  <w:rFonts w:ascii="Arial" w:eastAsia="Times New Roman" w:hAnsi="Arial" w:cs="Arial"/>
                  <w:sz w:val="20"/>
                  <w:szCs w:val="20"/>
                  <w:lang w:eastAsia="en-GB"/>
                </w:rPr>
                <w:t>.</w:t>
              </w:r>
            </w:ins>
          </w:p>
        </w:tc>
        <w:tc>
          <w:tcPr>
            <w:tcW w:w="2741" w:type="dxa"/>
            <w:shd w:val="clear" w:color="auto" w:fill="auto"/>
            <w:tcMar>
              <w:left w:w="23" w:type="dxa"/>
              <w:right w:w="23" w:type="dxa"/>
            </w:tcMar>
            <w:hideMark/>
          </w:tcPr>
          <w:p w:rsidR="00725F88" w:rsidRPr="0000353A" w:rsidRDefault="00725F88" w:rsidP="00D963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w:t>
            </w:r>
            <w:proofErr w:type="gramStart"/>
            <w:r w:rsidRPr="0000353A">
              <w:rPr>
                <w:rFonts w:ascii="Arial" w:eastAsia="Times New Roman" w:hAnsi="Arial" w:cs="Arial"/>
                <w:sz w:val="20"/>
                <w:szCs w:val="20"/>
                <w:lang w:eastAsia="en-GB"/>
              </w:rPr>
              <w:t>  information</w:t>
            </w:r>
            <w:proofErr w:type="gramEnd"/>
            <w:r w:rsidRPr="0000353A">
              <w:rPr>
                <w:rFonts w:ascii="Arial" w:eastAsia="Times New Roman" w:hAnsi="Arial" w:cs="Arial"/>
                <w:sz w:val="20"/>
                <w:szCs w:val="20"/>
                <w:lang w:eastAsia="en-GB"/>
              </w:rPr>
              <w:t xml:space="preserve"> objects by GSBPM phase carried out for one or two statistical </w:t>
            </w:r>
            <w:ins w:id="87" w:author="Batia Attali" w:date="2016-06-26T09:43:00Z">
              <w:r w:rsidR="00D96371">
                <w:rPr>
                  <w:rFonts w:ascii="Arial" w:eastAsia="Times New Roman" w:hAnsi="Arial" w:cs="Arial"/>
                  <w:sz w:val="20"/>
                  <w:szCs w:val="20"/>
                  <w:lang w:eastAsia="en-GB"/>
                </w:rPr>
                <w:t xml:space="preserve">processes/ </w:t>
              </w:r>
            </w:ins>
            <w:r w:rsidRPr="0000353A">
              <w:rPr>
                <w:rFonts w:ascii="Arial" w:eastAsia="Times New Roman" w:hAnsi="Arial" w:cs="Arial"/>
                <w:sz w:val="20"/>
                <w:szCs w:val="20"/>
                <w:lang w:eastAsia="en-GB"/>
              </w:rPr>
              <w:t>domains</w:t>
            </w:r>
            <w:ins w:id="88" w:author="Batia Attali" w:date="2016-06-26T09:43:00Z">
              <w:r w:rsidR="00D96371">
                <w:rPr>
                  <w:rFonts w:ascii="Arial" w:eastAsia="Times New Roman" w:hAnsi="Arial" w:cs="Arial"/>
                  <w:sz w:val="20"/>
                  <w:szCs w:val="20"/>
                  <w:lang w:eastAsia="en-GB"/>
                </w:rPr>
                <w:t xml:space="preserve">. </w:t>
              </w:r>
            </w:ins>
            <w:del w:id="89" w:author="Batia Attali" w:date="2016-06-26T09:44:00Z">
              <w:r w:rsidRPr="0000353A" w:rsidDel="00D96371">
                <w:rPr>
                  <w:rFonts w:ascii="Arial" w:eastAsia="Times New Roman" w:hAnsi="Arial" w:cs="Arial"/>
                  <w:sz w:val="20"/>
                  <w:szCs w:val="20"/>
                  <w:lang w:eastAsia="en-GB"/>
                </w:rPr>
                <w:delText xml:space="preserve"> in order to improve</w:delText>
              </w:r>
            </w:del>
            <w:r w:rsidRPr="0000353A">
              <w:rPr>
                <w:rFonts w:ascii="Arial" w:eastAsia="Times New Roman" w:hAnsi="Arial" w:cs="Arial"/>
                <w:sz w:val="20"/>
                <w:szCs w:val="20"/>
                <w:lang w:eastAsia="en-GB"/>
              </w:rPr>
              <w:t xml:space="preserve"> </w:t>
            </w:r>
            <w:del w:id="90" w:author="Batia Attali" w:date="2016-06-26T09:44:00Z">
              <w:r w:rsidRPr="0000353A" w:rsidDel="00D96371">
                <w:rPr>
                  <w:rFonts w:ascii="Arial" w:eastAsia="Times New Roman" w:hAnsi="Arial" w:cs="Arial"/>
                  <w:sz w:val="20"/>
                  <w:szCs w:val="20"/>
                  <w:lang w:eastAsia="en-GB"/>
                </w:rPr>
                <w:delText>consistency in i</w:delText>
              </w:r>
            </w:del>
            <w:ins w:id="91" w:author="Batia Attali" w:date="2016-06-26T09:44:00Z">
              <w:r w:rsidR="00D96371">
                <w:rPr>
                  <w:rFonts w:ascii="Arial" w:eastAsia="Times New Roman" w:hAnsi="Arial" w:cs="Arial"/>
                  <w:sz w:val="20"/>
                  <w:szCs w:val="20"/>
                  <w:lang w:eastAsia="en-GB"/>
                </w:rPr>
                <w:t>I</w:t>
              </w:r>
            </w:ins>
            <w:r w:rsidRPr="0000353A">
              <w:rPr>
                <w:rFonts w:ascii="Arial" w:eastAsia="Times New Roman" w:hAnsi="Arial" w:cs="Arial"/>
                <w:sz w:val="20"/>
                <w:szCs w:val="20"/>
                <w:lang w:eastAsia="en-GB"/>
              </w:rPr>
              <w:t xml:space="preserve">nformation objects </w:t>
            </w:r>
            <w:del w:id="92" w:author="Batia Attali" w:date="2016-06-26T09:45:00Z">
              <w:r w:rsidRPr="0000353A" w:rsidDel="00D96371">
                <w:rPr>
                  <w:rFonts w:ascii="Arial" w:eastAsia="Times New Roman" w:hAnsi="Arial" w:cs="Arial"/>
                  <w:sz w:val="20"/>
                  <w:szCs w:val="20"/>
                  <w:lang w:eastAsia="en-GB"/>
                </w:rPr>
                <w:delText xml:space="preserve">being </w:delText>
              </w:r>
            </w:del>
            <w:del w:id="93" w:author="Batia Attali" w:date="2016-06-26T09:46:00Z">
              <w:r w:rsidRPr="0000353A" w:rsidDel="00D96371">
                <w:rPr>
                  <w:rFonts w:ascii="Arial" w:eastAsia="Times New Roman" w:hAnsi="Arial" w:cs="Arial"/>
                  <w:sz w:val="20"/>
                  <w:szCs w:val="20"/>
                  <w:lang w:eastAsia="en-GB"/>
                </w:rPr>
                <w:delText xml:space="preserve">used/referred to </w:delText>
              </w:r>
            </w:del>
            <w:r w:rsidRPr="0000353A">
              <w:rPr>
                <w:rFonts w:ascii="Arial" w:eastAsia="Times New Roman" w:hAnsi="Arial" w:cs="Arial"/>
                <w:sz w:val="20"/>
                <w:szCs w:val="20"/>
                <w:lang w:eastAsia="en-GB"/>
              </w:rPr>
              <w:t>in the different sub-processes</w:t>
            </w:r>
            <w:ins w:id="94" w:author="Batia Attali" w:date="2016-06-26T09:45:00Z">
              <w:r w:rsidR="00D96371">
                <w:rPr>
                  <w:rFonts w:ascii="Arial" w:eastAsia="Times New Roman" w:hAnsi="Arial" w:cs="Arial"/>
                  <w:sz w:val="20"/>
                  <w:szCs w:val="20"/>
                  <w:lang w:eastAsia="en-GB"/>
                </w:rPr>
                <w:t xml:space="preserve"> are </w:t>
              </w:r>
              <w:proofErr w:type="gramStart"/>
              <w:r w:rsidR="00D96371" w:rsidRPr="0000353A">
                <w:rPr>
                  <w:rFonts w:ascii="Arial" w:eastAsia="Times New Roman" w:hAnsi="Arial" w:cs="Arial"/>
                  <w:sz w:val="20"/>
                  <w:szCs w:val="20"/>
                  <w:lang w:eastAsia="en-GB"/>
                </w:rPr>
                <w:t>used/referred</w:t>
              </w:r>
              <w:proofErr w:type="gramEnd"/>
              <w:r w:rsidR="00D96371" w:rsidRPr="0000353A">
                <w:rPr>
                  <w:rFonts w:ascii="Arial" w:eastAsia="Times New Roman" w:hAnsi="Arial" w:cs="Arial"/>
                  <w:sz w:val="20"/>
                  <w:szCs w:val="20"/>
                  <w:lang w:eastAsia="en-GB"/>
                </w:rPr>
                <w:t xml:space="preserve"> to</w:t>
              </w:r>
              <w:r w:rsidR="00D96371">
                <w:rPr>
                  <w:rFonts w:ascii="Arial" w:eastAsia="Times New Roman" w:hAnsi="Arial" w:cs="Arial"/>
                  <w:sz w:val="20"/>
                  <w:szCs w:val="20"/>
                  <w:lang w:eastAsia="en-GB"/>
                </w:rPr>
                <w:t xml:space="preserve"> in a consistent way.</w:t>
              </w:r>
            </w:ins>
          </w:p>
        </w:tc>
        <w:tc>
          <w:tcPr>
            <w:tcW w:w="2741" w:type="dxa"/>
            <w:shd w:val="clear" w:color="auto" w:fill="auto"/>
            <w:tcMar>
              <w:left w:w="23" w:type="dxa"/>
              <w:right w:w="23" w:type="dxa"/>
            </w:tcMar>
            <w:hideMark/>
          </w:tcPr>
          <w:p w:rsidR="00725F88" w:rsidRPr="0000353A" w:rsidRDefault="00725F88" w:rsidP="00D963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New projects adopt standard methods </w:t>
            </w:r>
            <w:del w:id="95" w:author="Batia Attali" w:date="2016-06-26T09:48:00Z">
              <w:r w:rsidRPr="0000353A" w:rsidDel="00D96371">
                <w:rPr>
                  <w:rFonts w:ascii="Arial" w:eastAsia="Times New Roman" w:hAnsi="Arial" w:cs="Arial"/>
                  <w:sz w:val="20"/>
                  <w:szCs w:val="20"/>
                  <w:lang w:eastAsia="en-GB"/>
                </w:rPr>
                <w:delText xml:space="preserve">of </w:delText>
              </w:r>
            </w:del>
            <w:ins w:id="96" w:author="Batia Attali" w:date="2016-06-26T09:48:00Z">
              <w:r w:rsidR="00D96371">
                <w:rPr>
                  <w:rFonts w:ascii="Arial" w:eastAsia="Times New Roman" w:hAnsi="Arial" w:cs="Arial"/>
                  <w:sz w:val="20"/>
                  <w:szCs w:val="20"/>
                  <w:lang w:eastAsia="en-GB"/>
                </w:rPr>
                <w:t>for</w:t>
              </w:r>
              <w:r w:rsidR="00D96371"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classifying information object </w:t>
            </w:r>
            <w:ins w:id="97" w:author="Batia Attali" w:date="2016-06-26T09:48:00Z">
              <w:r w:rsidR="00D96371" w:rsidRPr="0000353A">
                <w:rPr>
                  <w:rFonts w:ascii="Arial" w:eastAsia="Times New Roman" w:hAnsi="Arial" w:cs="Arial"/>
                  <w:sz w:val="20"/>
                  <w:szCs w:val="20"/>
                  <w:lang w:eastAsia="en-GB"/>
                </w:rPr>
                <w:t>by GSBPM phase and sub-process</w:t>
              </w:r>
            </w:ins>
            <w:ins w:id="98" w:author="Batia Attali" w:date="2016-06-26T09:49:00Z">
              <w:r w:rsidR="00D96371">
                <w:rPr>
                  <w:rFonts w:ascii="Arial" w:eastAsia="Times New Roman" w:hAnsi="Arial" w:cs="Arial"/>
                  <w:sz w:val="20"/>
                  <w:szCs w:val="20"/>
                  <w:lang w:eastAsia="en-GB"/>
                </w:rPr>
                <w:t xml:space="preserve">, </w:t>
              </w:r>
            </w:ins>
            <w:ins w:id="99" w:author="Batia Attali" w:date="2016-06-26T09:50:00Z">
              <w:r w:rsidR="00D96371">
                <w:rPr>
                  <w:rFonts w:ascii="Arial" w:eastAsia="Times New Roman" w:hAnsi="Arial" w:cs="Arial"/>
                  <w:sz w:val="20"/>
                  <w:szCs w:val="20"/>
                  <w:lang w:eastAsia="en-GB"/>
                </w:rPr>
                <w:t xml:space="preserve">with respect to their </w:t>
              </w:r>
            </w:ins>
            <w:del w:id="100" w:author="Batia Attali" w:date="2016-06-26T09:50:00Z">
              <w:r w:rsidRPr="0000353A" w:rsidDel="00D96371">
                <w:rPr>
                  <w:rFonts w:ascii="Arial" w:eastAsia="Times New Roman" w:hAnsi="Arial" w:cs="Arial"/>
                  <w:sz w:val="20"/>
                  <w:szCs w:val="20"/>
                  <w:lang w:eastAsia="en-GB"/>
                </w:rPr>
                <w:delText xml:space="preserve">use and </w:delText>
              </w:r>
            </w:del>
            <w:r w:rsidRPr="0000353A">
              <w:rPr>
                <w:rFonts w:ascii="Arial" w:eastAsia="Times New Roman" w:hAnsi="Arial" w:cs="Arial"/>
                <w:sz w:val="20"/>
                <w:szCs w:val="20"/>
                <w:lang w:eastAsia="en-GB"/>
              </w:rPr>
              <w:t xml:space="preserve">terminology </w:t>
            </w:r>
            <w:ins w:id="101" w:author="Batia Attali" w:date="2016-06-26T09:50:00Z">
              <w:r w:rsidR="00D96371">
                <w:rPr>
                  <w:rFonts w:ascii="Arial" w:eastAsia="Times New Roman" w:hAnsi="Arial" w:cs="Arial"/>
                  <w:sz w:val="20"/>
                  <w:szCs w:val="20"/>
                  <w:lang w:eastAsia="en-GB"/>
                </w:rPr>
                <w:t xml:space="preserve">and use. </w:t>
              </w:r>
            </w:ins>
            <w:del w:id="102" w:author="Batia Attali" w:date="2016-06-26T09:48:00Z">
              <w:r w:rsidRPr="0000353A" w:rsidDel="00D96371">
                <w:rPr>
                  <w:rFonts w:ascii="Arial" w:eastAsia="Times New Roman" w:hAnsi="Arial" w:cs="Arial"/>
                  <w:sz w:val="20"/>
                  <w:szCs w:val="20"/>
                  <w:lang w:eastAsia="en-GB"/>
                </w:rPr>
                <w:delText>by GSBPM phase and sub-process</w:delText>
              </w:r>
            </w:del>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w:t>
            </w:r>
            <w:ins w:id="103" w:author="Batia Attali" w:date="2016-06-26T09:51:00Z">
              <w:r w:rsidR="00D96371">
                <w:rPr>
                  <w:rFonts w:ascii="Arial" w:eastAsia="Times New Roman" w:hAnsi="Arial" w:cs="Arial"/>
                  <w:sz w:val="20"/>
                  <w:szCs w:val="20"/>
                  <w:lang w:eastAsia="en-GB"/>
                </w:rPr>
                <w:t>c</w:t>
              </w:r>
            </w:ins>
            <w:del w:id="104" w:author="Batia Attali" w:date="2016-06-26T09:51:00Z">
              <w:r w:rsidRPr="0000353A" w:rsidDel="00D96371">
                <w:rPr>
                  <w:rFonts w:ascii="Arial" w:eastAsia="Times New Roman" w:hAnsi="Arial" w:cs="Arial"/>
                  <w:sz w:val="20"/>
                  <w:szCs w:val="20"/>
                  <w:lang w:eastAsia="en-GB"/>
                </w:rPr>
                <w:delText>s</w:delText>
              </w:r>
            </w:del>
            <w:r w:rsidRPr="0000353A">
              <w:rPr>
                <w:rFonts w:ascii="Arial" w:eastAsia="Times New Roman" w:hAnsi="Arial" w:cs="Arial"/>
                <w:sz w:val="20"/>
                <w:szCs w:val="20"/>
                <w:lang w:eastAsia="en-GB"/>
              </w:rPr>
              <w:t>e</w:t>
            </w:r>
            <w:ins w:id="105" w:author="Batia Attali" w:date="2016-06-26T09:51:00Z">
              <w:r w:rsidR="00D96371">
                <w:rPr>
                  <w:rFonts w:ascii="Arial" w:eastAsia="Times New Roman" w:hAnsi="Arial" w:cs="Arial"/>
                  <w:sz w:val="20"/>
                  <w:szCs w:val="20"/>
                  <w:lang w:eastAsia="en-GB"/>
                </w:rPr>
                <w:t>s</w:t>
              </w:r>
            </w:ins>
            <w:r w:rsidRPr="0000353A">
              <w:rPr>
                <w:rFonts w:ascii="Arial" w:eastAsia="Times New Roman" w:hAnsi="Arial" w:cs="Arial"/>
                <w:sz w:val="20"/>
                <w:szCs w:val="20"/>
                <w:lang w:eastAsia="en-GB"/>
              </w:rPr>
              <w:t xml:space="preserve"> regarding mapping of information objects by GSBPM phase and sub-process</w:t>
            </w:r>
            <w:ins w:id="106" w:author="Batia Attali" w:date="2016-06-26T09:51:00Z">
              <w:r w:rsidR="00D96371">
                <w:rPr>
                  <w:rFonts w:ascii="Arial" w:eastAsia="Times New Roman" w:hAnsi="Arial" w:cs="Arial"/>
                  <w:sz w:val="20"/>
                  <w:szCs w:val="20"/>
                  <w:lang w:eastAsia="en-GB"/>
                </w:rPr>
                <w:t>.</w:t>
              </w:r>
            </w:ins>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ins w:id="107" w:author="Batia Attali" w:date="2016-06-26T09:51:00Z">
              <w:r w:rsidR="00D96371">
                <w:rPr>
                  <w:rFonts w:ascii="Arial" w:eastAsia="Times New Roman" w:hAnsi="Arial" w:cs="Arial"/>
                  <w:sz w:val="20"/>
                  <w:szCs w:val="20"/>
                  <w:lang w:eastAsia="en-GB"/>
                </w:rPr>
                <w:t>.</w:t>
              </w:r>
            </w:ins>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w:t>
            </w:r>
            <w:ins w:id="108" w:author="Batia Attali" w:date="2016-06-26T09:51:00Z">
              <w:r w:rsidR="00FB2299">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standardised</w:t>
            </w:r>
            <w:proofErr w:type="gramStart"/>
            <w:r w:rsidRPr="0000353A">
              <w:rPr>
                <w:rFonts w:ascii="Arial" w:eastAsia="Times New Roman" w:hAnsi="Arial" w:cs="Arial"/>
                <w:sz w:val="20"/>
                <w:szCs w:val="20"/>
                <w:lang w:eastAsia="en-GB"/>
              </w:rPr>
              <w:t>  across</w:t>
            </w:r>
            <w:proofErr w:type="gramEnd"/>
            <w:r w:rsidRPr="0000353A">
              <w:rPr>
                <w:rFonts w:ascii="Arial" w:eastAsia="Times New Roman" w:hAnsi="Arial" w:cs="Arial"/>
                <w:sz w:val="20"/>
                <w:szCs w:val="20"/>
                <w:lang w:eastAsia="en-GB"/>
              </w:rPr>
              <w:t xml:space="preserve"> the organisation, with GSIM </w:t>
            </w:r>
            <w:commentRangeStart w:id="109"/>
            <w:r w:rsidRPr="0000353A">
              <w:rPr>
                <w:rFonts w:ascii="Arial" w:eastAsia="Times New Roman" w:hAnsi="Arial" w:cs="Arial"/>
                <w:sz w:val="20"/>
                <w:szCs w:val="20"/>
                <w:lang w:eastAsia="en-GB"/>
              </w:rPr>
              <w:t xml:space="preserve">in routine </w:t>
            </w:r>
            <w:commentRangeEnd w:id="109"/>
            <w:r w:rsidR="00FB2299">
              <w:rPr>
                <w:rStyle w:val="CommentReference"/>
              </w:rPr>
              <w:commentReference w:id="109"/>
            </w:r>
            <w:r w:rsidRPr="0000353A">
              <w:rPr>
                <w:rFonts w:ascii="Arial" w:eastAsia="Times New Roman" w:hAnsi="Arial" w:cs="Arial"/>
                <w:sz w:val="20"/>
                <w:szCs w:val="20"/>
                <w:lang w:eastAsia="en-GB"/>
              </w:rPr>
              <w:t>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ins w:id="110" w:author="Batia Attali" w:date="2016-06-26T10:33:00Z">
              <w:r w:rsidR="008F47D0">
                <w:rPr>
                  <w:rFonts w:ascii="Arial" w:eastAsia="Times New Roman" w:hAnsi="Arial" w:cs="Arial"/>
                  <w:sz w:val="20"/>
                  <w:szCs w:val="20"/>
                  <w:lang w:eastAsia="en-GB"/>
                </w:rPr>
                <w:t>.</w:t>
              </w:r>
            </w:ins>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Every statistical </w:t>
            </w:r>
            <w:commentRangeStart w:id="111"/>
            <w:r w:rsidRPr="0000353A">
              <w:rPr>
                <w:rFonts w:ascii="Arial" w:eastAsia="Times New Roman" w:hAnsi="Arial" w:cs="Arial"/>
                <w:sz w:val="20"/>
                <w:szCs w:val="20"/>
                <w:lang w:eastAsia="en-GB"/>
              </w:rPr>
              <w:t xml:space="preserve">program </w:t>
            </w:r>
            <w:commentRangeEnd w:id="111"/>
            <w:r w:rsidR="008F47D0">
              <w:rPr>
                <w:rStyle w:val="CommentReference"/>
              </w:rPr>
              <w:commentReference w:id="111"/>
            </w:r>
            <w:r w:rsidRPr="0000353A">
              <w:rPr>
                <w:rFonts w:ascii="Arial" w:eastAsia="Times New Roman" w:hAnsi="Arial" w:cs="Arial"/>
                <w:sz w:val="20"/>
                <w:szCs w:val="20"/>
                <w:lang w:eastAsia="en-GB"/>
              </w:rPr>
              <w:t>has its own production system, with little coordination between the programs</w:t>
            </w:r>
            <w:ins w:id="112" w:author="Batia Attali" w:date="2016-06-26T10:33:00Z">
              <w:r w:rsidR="008F47D0">
                <w:rPr>
                  <w:rFonts w:ascii="Arial" w:eastAsia="Times New Roman" w:hAnsi="Arial" w:cs="Arial"/>
                  <w:sz w:val="20"/>
                  <w:szCs w:val="20"/>
                  <w:lang w:eastAsia="en-GB"/>
                </w:rPr>
                <w:t>.</w:t>
              </w:r>
            </w:ins>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725F88" w:rsidRPr="0000353A" w:rsidRDefault="00725F88" w:rsidP="008F47D0">
            <w:pPr>
              <w:spacing w:after="120" w:line="240" w:lineRule="auto"/>
              <w:rPr>
                <w:rFonts w:ascii="Arial" w:eastAsia="Times New Roman" w:hAnsi="Arial" w:cs="Arial"/>
                <w:sz w:val="20"/>
                <w:szCs w:val="20"/>
                <w:lang w:eastAsia="en-GB"/>
              </w:rPr>
            </w:pPr>
            <w:del w:id="113" w:author="Batia Attali" w:date="2016-06-26T10:36:00Z">
              <w:r w:rsidRPr="0000353A" w:rsidDel="008F47D0">
                <w:rPr>
                  <w:rFonts w:ascii="Arial" w:eastAsia="Times New Roman" w:hAnsi="Arial" w:cs="Arial"/>
                  <w:sz w:val="20"/>
                  <w:szCs w:val="20"/>
                  <w:lang w:eastAsia="en-GB"/>
                </w:rPr>
                <w:delText xml:space="preserve">Examination </w:delText>
              </w:r>
            </w:del>
            <w:ins w:id="114" w:author="Batia Attali" w:date="2016-06-26T10:36:00Z">
              <w:r w:rsidR="008F47D0">
                <w:rPr>
                  <w:rFonts w:ascii="Arial" w:eastAsia="Times New Roman" w:hAnsi="Arial" w:cs="Arial"/>
                  <w:sz w:val="20"/>
                  <w:szCs w:val="20"/>
                  <w:lang w:eastAsia="en-GB"/>
                </w:rPr>
                <w:t>Mapping</w:t>
              </w:r>
              <w:r w:rsidR="008F47D0"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of existing applications </w:t>
            </w:r>
            <w:del w:id="115" w:author="Batia Attali" w:date="2016-06-26T10:36:00Z">
              <w:r w:rsidRPr="0000353A" w:rsidDel="008F47D0">
                <w:rPr>
                  <w:rFonts w:ascii="Arial" w:eastAsia="Times New Roman" w:hAnsi="Arial" w:cs="Arial"/>
                  <w:sz w:val="20"/>
                  <w:szCs w:val="20"/>
                  <w:lang w:eastAsia="en-GB"/>
                </w:rPr>
                <w:delText xml:space="preserve">where they  map </w:delText>
              </w:r>
            </w:del>
            <w:r w:rsidRPr="0000353A">
              <w:rPr>
                <w:rFonts w:ascii="Arial" w:eastAsia="Times New Roman" w:hAnsi="Arial" w:cs="Arial"/>
                <w:sz w:val="20"/>
                <w:szCs w:val="20"/>
                <w:lang w:eastAsia="en-GB"/>
              </w:rPr>
              <w:t xml:space="preserve">to GSBPM phases, </w:t>
            </w:r>
            <w:commentRangeStart w:id="116"/>
            <w:r w:rsidRPr="0000353A">
              <w:rPr>
                <w:rFonts w:ascii="Arial" w:eastAsia="Times New Roman" w:hAnsi="Arial" w:cs="Arial"/>
                <w:sz w:val="20"/>
                <w:szCs w:val="20"/>
                <w:lang w:eastAsia="en-GB"/>
              </w:rPr>
              <w:t xml:space="preserve">in order to facilitate </w:t>
            </w:r>
            <w:commentRangeEnd w:id="116"/>
            <w:r w:rsidR="008F47D0">
              <w:rPr>
                <w:rStyle w:val="CommentReference"/>
              </w:rPr>
              <w:commentReference w:id="116"/>
            </w:r>
            <w:r w:rsidRPr="0000353A">
              <w:rPr>
                <w:rFonts w:ascii="Arial" w:eastAsia="Times New Roman" w:hAnsi="Arial" w:cs="Arial"/>
                <w:sz w:val="20"/>
                <w:szCs w:val="20"/>
                <w:lang w:eastAsia="en-GB"/>
              </w:rPr>
              <w:t>a higher degree of standardisation</w:t>
            </w:r>
            <w:ins w:id="117" w:author="Batia Attali" w:date="2016-06-26T10:37:00Z">
              <w:r w:rsidR="008F47D0">
                <w:rPr>
                  <w:rFonts w:ascii="Arial" w:eastAsia="Times New Roman" w:hAnsi="Arial" w:cs="Arial"/>
                  <w:sz w:val="20"/>
                  <w:szCs w:val="20"/>
                  <w:lang w:eastAsia="en-GB"/>
                </w:rPr>
                <w:t>.</w:t>
              </w:r>
            </w:ins>
          </w:p>
          <w:p w:rsidR="00725F88" w:rsidRDefault="00725F88" w:rsidP="00725F88">
            <w:pPr>
              <w:spacing w:after="120" w:line="240" w:lineRule="auto"/>
              <w:rPr>
                <w:ins w:id="118" w:author="Batia Attali" w:date="2016-06-26T10:44:00Z"/>
                <w:rFonts w:ascii="Arial" w:eastAsia="Times New Roman" w:hAnsi="Arial" w:cs="Arial"/>
                <w:sz w:val="20"/>
                <w:szCs w:val="20"/>
                <w:lang w:eastAsia="en-GB"/>
              </w:rPr>
            </w:pPr>
            <w:commentRangeStart w:id="119"/>
            <w:r w:rsidRPr="0000353A">
              <w:rPr>
                <w:rFonts w:ascii="Arial" w:eastAsia="Times New Roman" w:hAnsi="Arial" w:cs="Arial"/>
                <w:sz w:val="20"/>
                <w:szCs w:val="20"/>
                <w:lang w:eastAsia="en-GB"/>
              </w:rPr>
              <w:t>Applications are mapped within one or more GSBPM phases</w:t>
            </w:r>
            <w:ins w:id="120" w:author="Batia Attali" w:date="2016-06-26T10:37:00Z">
              <w:r w:rsidR="008F47D0">
                <w:rPr>
                  <w:rFonts w:ascii="Arial" w:eastAsia="Times New Roman" w:hAnsi="Arial" w:cs="Arial"/>
                  <w:sz w:val="20"/>
                  <w:szCs w:val="20"/>
                  <w:lang w:eastAsia="en-GB"/>
                </w:rPr>
                <w:t>.</w:t>
              </w:r>
              <w:commentRangeEnd w:id="119"/>
              <w:r w:rsidR="008F47D0">
                <w:rPr>
                  <w:rStyle w:val="CommentReference"/>
                </w:rPr>
                <w:commentReference w:id="119"/>
              </w:r>
            </w:ins>
          </w:p>
          <w:p w:rsidR="007945DD" w:rsidRDefault="007945DD" w:rsidP="00725F88">
            <w:pPr>
              <w:spacing w:after="120" w:line="240" w:lineRule="auto"/>
              <w:rPr>
                <w:ins w:id="121" w:author="Batia Attali" w:date="2016-06-26T10:44:00Z"/>
                <w:rFonts w:ascii="Arial" w:eastAsia="Times New Roman" w:hAnsi="Arial" w:cs="Arial"/>
                <w:sz w:val="20"/>
                <w:szCs w:val="20"/>
                <w:lang w:eastAsia="en-GB"/>
              </w:rPr>
            </w:pPr>
          </w:p>
          <w:p w:rsidR="007945DD" w:rsidRPr="0000353A" w:rsidRDefault="007945DD" w:rsidP="007945DD">
            <w:pPr>
              <w:spacing w:after="120" w:line="240" w:lineRule="auto"/>
              <w:rPr>
                <w:rFonts w:ascii="Arial" w:eastAsia="Times New Roman" w:hAnsi="Arial" w:cs="Arial"/>
                <w:sz w:val="20"/>
                <w:szCs w:val="20"/>
                <w:lang w:eastAsia="en-GB"/>
              </w:rPr>
            </w:pPr>
            <w:commentRangeStart w:id="122"/>
            <w:ins w:id="123" w:author="Batia Attali" w:date="2016-06-26T10:47:00Z">
              <w:r>
                <w:rPr>
                  <w:rFonts w:ascii="Arial" w:eastAsia="Times New Roman" w:hAnsi="Arial" w:cs="Arial"/>
                  <w:sz w:val="20"/>
                  <w:szCs w:val="20"/>
                  <w:lang w:eastAsia="en-GB"/>
                </w:rPr>
                <w:t>A</w:t>
              </w:r>
              <w:r>
                <w:rPr>
                  <w:rFonts w:ascii="Arial" w:eastAsia="Times New Roman" w:hAnsi="Arial" w:cs="Arial"/>
                  <w:sz w:val="20"/>
                  <w:szCs w:val="20"/>
                  <w:lang w:eastAsia="en-GB"/>
                </w:rPr>
                <w:t>s a first step toward standardisation</w:t>
              </w:r>
              <w:r>
                <w:rPr>
                  <w:rFonts w:ascii="Arial" w:eastAsia="Times New Roman" w:hAnsi="Arial" w:cs="Arial"/>
                  <w:sz w:val="20"/>
                  <w:szCs w:val="20"/>
                  <w:lang w:eastAsia="en-GB"/>
                </w:rPr>
                <w:t>, e</w:t>
              </w:r>
            </w:ins>
            <w:ins w:id="124" w:author="Batia Attali" w:date="2016-06-26T10:44:00Z">
              <w:r>
                <w:rPr>
                  <w:rFonts w:ascii="Arial" w:eastAsia="Times New Roman" w:hAnsi="Arial" w:cs="Arial"/>
                  <w:sz w:val="20"/>
                  <w:szCs w:val="20"/>
                  <w:lang w:eastAsia="en-GB"/>
                </w:rPr>
                <w:t>xisting applications are roughly mapped to GSBPM phases (</w:t>
              </w:r>
            </w:ins>
            <w:ins w:id="125" w:author="Batia Attali" w:date="2016-06-26T10:45:00Z">
              <w:r>
                <w:rPr>
                  <w:rFonts w:ascii="Arial" w:eastAsia="Times New Roman" w:hAnsi="Arial" w:cs="Arial"/>
                  <w:sz w:val="20"/>
                  <w:szCs w:val="20"/>
                  <w:lang w:eastAsia="en-GB"/>
                </w:rPr>
                <w:t xml:space="preserve">to </w:t>
              </w:r>
            </w:ins>
            <w:ins w:id="126" w:author="Batia Attali" w:date="2016-06-26T10:44:00Z">
              <w:r>
                <w:rPr>
                  <w:rFonts w:ascii="Arial" w:eastAsia="Times New Roman" w:hAnsi="Arial" w:cs="Arial"/>
                  <w:sz w:val="20"/>
                  <w:szCs w:val="20"/>
                  <w:lang w:eastAsia="en-GB"/>
                </w:rPr>
                <w:t>one or more phases)</w:t>
              </w:r>
            </w:ins>
            <w:ins w:id="127" w:author="Batia Attali" w:date="2016-06-26T10:45:00Z">
              <w:r>
                <w:rPr>
                  <w:rFonts w:ascii="Arial" w:eastAsia="Times New Roman" w:hAnsi="Arial" w:cs="Arial"/>
                  <w:sz w:val="20"/>
                  <w:szCs w:val="20"/>
                  <w:lang w:eastAsia="en-GB"/>
                </w:rPr>
                <w:t xml:space="preserve">. The mapping is generally not </w:t>
              </w:r>
            </w:ins>
            <w:ins w:id="128" w:author="Batia Attali" w:date="2016-06-26T10:47:00Z">
              <w:r>
                <w:rPr>
                  <w:rFonts w:ascii="Arial" w:eastAsia="Times New Roman" w:hAnsi="Arial" w:cs="Arial"/>
                  <w:sz w:val="20"/>
                  <w:szCs w:val="20"/>
                  <w:lang w:eastAsia="en-GB"/>
                </w:rPr>
                <w:t>applicable</w:t>
              </w:r>
            </w:ins>
            <w:ins w:id="129" w:author="Batia Attali" w:date="2016-06-26T10:46:00Z">
              <w:r>
                <w:rPr>
                  <w:rFonts w:ascii="Arial" w:eastAsia="Times New Roman" w:hAnsi="Arial" w:cs="Arial"/>
                  <w:sz w:val="20"/>
                  <w:szCs w:val="20"/>
                  <w:lang w:eastAsia="en-GB"/>
                </w:rPr>
                <w:t xml:space="preserve"> to GSBPM sub-processes.</w:t>
              </w:r>
            </w:ins>
            <w:ins w:id="130" w:author="Batia Attali" w:date="2016-06-26T10:45:00Z">
              <w:r>
                <w:rPr>
                  <w:rFonts w:ascii="Arial" w:eastAsia="Times New Roman" w:hAnsi="Arial" w:cs="Arial"/>
                  <w:sz w:val="20"/>
                  <w:szCs w:val="20"/>
                  <w:lang w:eastAsia="en-GB"/>
                </w:rPr>
                <w:t xml:space="preserve"> </w:t>
              </w:r>
            </w:ins>
            <w:commentRangeEnd w:id="122"/>
            <w:ins w:id="131" w:author="Batia Attali" w:date="2016-06-26T14:05:00Z">
              <w:r w:rsidR="00C36F4F">
                <w:rPr>
                  <w:rStyle w:val="CommentReference"/>
                </w:rPr>
                <w:commentReference w:id="122"/>
              </w:r>
            </w:ins>
          </w:p>
        </w:tc>
        <w:tc>
          <w:tcPr>
            <w:tcW w:w="2741" w:type="dxa"/>
            <w:shd w:val="clear" w:color="auto" w:fill="auto"/>
            <w:tcMar>
              <w:left w:w="23" w:type="dxa"/>
              <w:right w:w="23" w:type="dxa"/>
            </w:tcMar>
            <w:hideMark/>
          </w:tcPr>
          <w:p w:rsidR="00725F88" w:rsidRPr="0000353A" w:rsidRDefault="00725F88" w:rsidP="007945D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Specifications </w:t>
            </w:r>
            <w:ins w:id="132" w:author="Batia Attali" w:date="2016-06-26T10:48:00Z">
              <w:r w:rsidR="007945DD">
                <w:rPr>
                  <w:rFonts w:ascii="Arial" w:eastAsia="Times New Roman" w:hAnsi="Arial" w:cs="Arial"/>
                  <w:sz w:val="20"/>
                  <w:szCs w:val="20"/>
                  <w:lang w:eastAsia="en-GB"/>
                </w:rPr>
                <w:t xml:space="preserve">of scopes </w:t>
              </w:r>
            </w:ins>
            <w:r w:rsidRPr="0000353A">
              <w:rPr>
                <w:rFonts w:ascii="Arial" w:eastAsia="Times New Roman" w:hAnsi="Arial" w:cs="Arial"/>
                <w:sz w:val="20"/>
                <w:szCs w:val="20"/>
                <w:lang w:eastAsia="en-GB"/>
              </w:rPr>
              <w:t>for new application</w:t>
            </w:r>
            <w:ins w:id="133" w:author="Batia Attali" w:date="2016-06-26T10:48:00Z">
              <w:r w:rsidR="007945DD">
                <w:rPr>
                  <w:rFonts w:ascii="Arial" w:eastAsia="Times New Roman" w:hAnsi="Arial" w:cs="Arial"/>
                  <w:sz w:val="20"/>
                  <w:szCs w:val="20"/>
                  <w:lang w:eastAsia="en-GB"/>
                </w:rPr>
                <w:t>s</w:t>
              </w:r>
            </w:ins>
            <w:del w:id="134" w:author="Batia Attali" w:date="2016-06-26T10:48:00Z">
              <w:r w:rsidRPr="0000353A" w:rsidDel="007945DD">
                <w:rPr>
                  <w:rFonts w:ascii="Arial" w:eastAsia="Times New Roman" w:hAnsi="Arial" w:cs="Arial"/>
                  <w:sz w:val="20"/>
                  <w:szCs w:val="20"/>
                  <w:lang w:eastAsia="en-GB"/>
                </w:rPr>
                <w:delText xml:space="preserve"> scope</w:delText>
              </w:r>
            </w:del>
            <w:r w:rsidRPr="0000353A">
              <w:rPr>
                <w:rFonts w:ascii="Arial" w:eastAsia="Times New Roman" w:hAnsi="Arial" w:cs="Arial"/>
                <w:sz w:val="20"/>
                <w:szCs w:val="20"/>
                <w:lang w:eastAsia="en-GB"/>
              </w:rPr>
              <w:t xml:space="preserve"> start to be defined by GSBPM phases or </w:t>
            </w:r>
            <w:ins w:id="135" w:author="Batia Attali" w:date="2016-06-26T10:40:00Z">
              <w:r w:rsidR="008F47D0">
                <w:rPr>
                  <w:rFonts w:ascii="Arial" w:eastAsia="Times New Roman" w:hAnsi="Arial" w:cs="Arial"/>
                  <w:sz w:val="20"/>
                  <w:szCs w:val="20"/>
                  <w:lang w:eastAsia="en-GB"/>
                </w:rPr>
                <w:t>sub-</w:t>
              </w:r>
            </w:ins>
            <w:r w:rsidRPr="0000353A">
              <w:rPr>
                <w:rFonts w:ascii="Arial" w:eastAsia="Times New Roman" w:hAnsi="Arial" w:cs="Arial"/>
                <w:sz w:val="20"/>
                <w:szCs w:val="20"/>
                <w:lang w:eastAsia="en-GB"/>
              </w:rPr>
              <w:t>processes</w:t>
            </w:r>
          </w:p>
          <w:p w:rsidR="00725F88" w:rsidRPr="0000353A" w:rsidRDefault="00725F88" w:rsidP="00D017A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Adoption of </w:t>
            </w:r>
            <w:ins w:id="136" w:author="Batia Attali" w:date="2016-06-26T12:10:00Z">
              <w:r w:rsidR="00D017A5">
                <w:rPr>
                  <w:rFonts w:ascii="Arial" w:eastAsia="Times New Roman" w:hAnsi="Arial" w:cs="Arial"/>
                  <w:sz w:val="20"/>
                  <w:szCs w:val="20"/>
                  <w:lang w:eastAsia="en-GB"/>
                </w:rPr>
                <w:t xml:space="preserve">an overarching </w:t>
              </w:r>
            </w:ins>
            <w:r w:rsidRPr="0000353A">
              <w:rPr>
                <w:rFonts w:ascii="Arial" w:eastAsia="Times New Roman" w:hAnsi="Arial" w:cs="Arial"/>
                <w:sz w:val="20"/>
                <w:szCs w:val="20"/>
                <w:lang w:eastAsia="en-GB"/>
              </w:rPr>
              <w:t xml:space="preserve">plan </w:t>
            </w:r>
            <w:del w:id="137" w:author="Batia Attali" w:date="2016-06-26T12:10:00Z">
              <w:r w:rsidRPr="0000353A" w:rsidDel="00D017A5">
                <w:rPr>
                  <w:rFonts w:ascii="Arial" w:eastAsia="Times New Roman" w:hAnsi="Arial" w:cs="Arial"/>
                  <w:sz w:val="20"/>
                  <w:szCs w:val="20"/>
                  <w:lang w:eastAsia="en-GB"/>
                </w:rPr>
                <w:delText xml:space="preserve">for the implementation of GSBPM, </w:delText>
              </w:r>
            </w:del>
            <w:r w:rsidRPr="0000353A">
              <w:rPr>
                <w:rFonts w:ascii="Arial" w:eastAsia="Times New Roman" w:hAnsi="Arial" w:cs="Arial"/>
                <w:sz w:val="20"/>
                <w:szCs w:val="20"/>
                <w:lang w:eastAsia="en-GB"/>
              </w:rPr>
              <w:t>setting the priorities for the improvement</w:t>
            </w:r>
            <w:ins w:id="138" w:author="Batia Attali" w:date="2016-06-26T12:09:00Z">
              <w:r w:rsidR="00D017A5">
                <w:rPr>
                  <w:rFonts w:ascii="Arial" w:eastAsia="Times New Roman" w:hAnsi="Arial" w:cs="Arial"/>
                  <w:sz w:val="20"/>
                  <w:szCs w:val="20"/>
                  <w:lang w:eastAsia="en-GB"/>
                </w:rPr>
                <w:t>, standardization</w:t>
              </w:r>
            </w:ins>
            <w:r w:rsidRPr="0000353A">
              <w:rPr>
                <w:rFonts w:ascii="Arial" w:eastAsia="Times New Roman" w:hAnsi="Arial" w:cs="Arial"/>
                <w:sz w:val="20"/>
                <w:szCs w:val="20"/>
                <w:lang w:eastAsia="en-GB"/>
              </w:rPr>
              <w:t xml:space="preserve"> and development of </w:t>
            </w:r>
            <w:del w:id="139" w:author="Batia Attali" w:date="2016-06-26T12:08:00Z">
              <w:r w:rsidRPr="0000353A" w:rsidDel="00D017A5">
                <w:rPr>
                  <w:rFonts w:ascii="Arial" w:eastAsia="Times New Roman" w:hAnsi="Arial" w:cs="Arial"/>
                  <w:sz w:val="20"/>
                  <w:szCs w:val="20"/>
                  <w:lang w:eastAsia="en-GB"/>
                </w:rPr>
                <w:delText>activities</w:delText>
              </w:r>
            </w:del>
            <w:ins w:id="140" w:author="Batia Attali" w:date="2016-06-26T12:08:00Z">
              <w:r w:rsidR="00D017A5">
                <w:rPr>
                  <w:rFonts w:ascii="Arial" w:eastAsia="Times New Roman" w:hAnsi="Arial" w:cs="Arial"/>
                  <w:sz w:val="20"/>
                  <w:szCs w:val="20"/>
                  <w:lang w:eastAsia="en-GB"/>
                </w:rPr>
                <w:t>applications.</w:t>
              </w:r>
            </w:ins>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D017A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w:t>
            </w:r>
            <w:ins w:id="141" w:author="Batia Attali" w:date="2016-06-26T12:15:00Z">
              <w:r w:rsidR="00D017A5">
                <w:rPr>
                  <w:rFonts w:ascii="Arial" w:eastAsia="Times New Roman" w:hAnsi="Arial" w:cs="Arial"/>
                  <w:sz w:val="20"/>
                  <w:szCs w:val="20"/>
                  <w:lang w:eastAsia="en-GB"/>
                </w:rPr>
                <w:t>s</w:t>
              </w:r>
            </w:ins>
            <w:r w:rsidRPr="0000353A">
              <w:rPr>
                <w:rFonts w:ascii="Arial" w:eastAsia="Times New Roman" w:hAnsi="Arial" w:cs="Arial"/>
                <w:sz w:val="20"/>
                <w:szCs w:val="20"/>
                <w:lang w:eastAsia="en-GB"/>
              </w:rPr>
              <w:t xml:space="preserve"> and system development</w:t>
            </w:r>
            <w:ins w:id="142" w:author="Batia Attali" w:date="2016-06-26T12:15:00Z">
              <w:r w:rsidR="00D017A5">
                <w:rPr>
                  <w:rFonts w:ascii="Arial" w:eastAsia="Times New Roman" w:hAnsi="Arial" w:cs="Arial"/>
                  <w:sz w:val="20"/>
                  <w:szCs w:val="20"/>
                  <w:lang w:eastAsia="en-GB"/>
                </w:rPr>
                <w:t>s</w:t>
              </w:r>
            </w:ins>
            <w:r w:rsidRPr="0000353A">
              <w:rPr>
                <w:rFonts w:ascii="Arial" w:eastAsia="Times New Roman" w:hAnsi="Arial" w:cs="Arial"/>
                <w:sz w:val="20"/>
                <w:szCs w:val="20"/>
                <w:lang w:eastAsia="en-GB"/>
              </w:rPr>
              <w:t xml:space="preserve"> </w:t>
            </w:r>
            <w:del w:id="143" w:author="Batia Attali" w:date="2016-06-26T12:15:00Z">
              <w:r w:rsidRPr="0000353A" w:rsidDel="00D017A5">
                <w:rPr>
                  <w:rFonts w:ascii="Arial" w:eastAsia="Times New Roman" w:hAnsi="Arial" w:cs="Arial"/>
                  <w:sz w:val="20"/>
                  <w:szCs w:val="20"/>
                  <w:lang w:eastAsia="en-GB"/>
                </w:rPr>
                <w:delText xml:space="preserve">mapping </w:delText>
              </w:r>
            </w:del>
            <w:r w:rsidRPr="0000353A">
              <w:rPr>
                <w:rFonts w:ascii="Arial" w:eastAsia="Times New Roman" w:hAnsi="Arial" w:cs="Arial"/>
                <w:sz w:val="20"/>
                <w:szCs w:val="20"/>
                <w:lang w:eastAsia="en-GB"/>
              </w:rPr>
              <w:t xml:space="preserve">for all existing applications, and as a basis for </w:t>
            </w:r>
            <w:ins w:id="144" w:author="Batia Attali" w:date="2016-06-26T12:16:00Z">
              <w:r w:rsidR="00D017A5">
                <w:rPr>
                  <w:rFonts w:ascii="Arial" w:eastAsia="Times New Roman" w:hAnsi="Arial" w:cs="Arial"/>
                  <w:sz w:val="20"/>
                  <w:szCs w:val="20"/>
                  <w:lang w:eastAsia="en-GB"/>
                </w:rPr>
                <w:t xml:space="preserve">developing </w:t>
              </w:r>
            </w:ins>
            <w:r w:rsidRPr="0000353A">
              <w:rPr>
                <w:rFonts w:ascii="Arial" w:eastAsia="Times New Roman" w:hAnsi="Arial" w:cs="Arial"/>
                <w:sz w:val="20"/>
                <w:szCs w:val="20"/>
                <w:lang w:eastAsia="en-GB"/>
              </w:rPr>
              <w:t>all new application</w:t>
            </w:r>
            <w:ins w:id="145" w:author="Batia Attali" w:date="2016-06-26T12:18:00Z">
              <w:r w:rsidR="00D017A5">
                <w:rPr>
                  <w:rFonts w:ascii="Arial" w:eastAsia="Times New Roman" w:hAnsi="Arial" w:cs="Arial"/>
                  <w:sz w:val="20"/>
                  <w:szCs w:val="20"/>
                  <w:lang w:eastAsia="en-GB"/>
                </w:rPr>
                <w:t>s</w:t>
              </w:r>
            </w:ins>
            <w:del w:id="146" w:author="Batia Attali" w:date="2016-06-26T12:16:00Z">
              <w:r w:rsidRPr="0000353A" w:rsidDel="00D017A5">
                <w:rPr>
                  <w:rFonts w:ascii="Arial" w:eastAsia="Times New Roman" w:hAnsi="Arial" w:cs="Arial"/>
                  <w:sz w:val="20"/>
                  <w:szCs w:val="20"/>
                  <w:lang w:eastAsia="en-GB"/>
                </w:rPr>
                <w:delText xml:space="preserve"> development</w:delText>
              </w:r>
            </w:del>
            <w:r w:rsidRPr="0000353A">
              <w:rPr>
                <w:rFonts w:ascii="Arial" w:eastAsia="Times New Roman" w:hAnsi="Arial" w:cs="Arial"/>
                <w:sz w:val="20"/>
                <w:szCs w:val="20"/>
                <w:lang w:eastAsia="en-GB"/>
              </w:rPr>
              <w:t>.</w:t>
            </w:r>
          </w:p>
          <w:p w:rsidR="00725F88" w:rsidRPr="0000353A" w:rsidRDefault="00725F88" w:rsidP="00D017A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Monitoring and coordination of the </w:t>
            </w:r>
            <w:ins w:id="147" w:author="Batia Attali" w:date="2016-06-26T12:12:00Z">
              <w:r w:rsidR="00D017A5">
                <w:rPr>
                  <w:rFonts w:ascii="Arial" w:eastAsia="Times New Roman" w:hAnsi="Arial" w:cs="Arial"/>
                  <w:sz w:val="20"/>
                  <w:szCs w:val="20"/>
                  <w:lang w:eastAsia="en-GB"/>
                </w:rPr>
                <w:t xml:space="preserve">GSBPM </w:t>
              </w:r>
            </w:ins>
            <w:r w:rsidRPr="0000353A">
              <w:rPr>
                <w:rFonts w:ascii="Arial" w:eastAsia="Times New Roman" w:hAnsi="Arial" w:cs="Arial"/>
                <w:sz w:val="20"/>
                <w:szCs w:val="20"/>
                <w:lang w:eastAsia="en-GB"/>
              </w:rPr>
              <w:t xml:space="preserve">implementation plan </w:t>
            </w:r>
            <w:del w:id="148" w:author="Batia Attali" w:date="2016-06-26T12:12:00Z">
              <w:r w:rsidRPr="0000353A" w:rsidDel="00D017A5">
                <w:rPr>
                  <w:rFonts w:ascii="Arial" w:eastAsia="Times New Roman" w:hAnsi="Arial" w:cs="Arial"/>
                  <w:sz w:val="20"/>
                  <w:szCs w:val="20"/>
                  <w:lang w:eastAsia="en-GB"/>
                </w:rPr>
                <w:delText>of GSBPM</w:delText>
              </w:r>
            </w:del>
            <w:ins w:id="149" w:author="Batia Attali" w:date="2016-06-26T12:12:00Z">
              <w:r w:rsidR="00D017A5">
                <w:rPr>
                  <w:rFonts w:ascii="Arial" w:eastAsia="Times New Roman" w:hAnsi="Arial" w:cs="Arial"/>
                  <w:sz w:val="20"/>
                  <w:szCs w:val="20"/>
                  <w:lang w:eastAsia="en-GB"/>
                </w:rPr>
                <w:t xml:space="preserve"> for applications</w:t>
              </w:r>
            </w:ins>
            <w:ins w:id="150" w:author="Batia Attali" w:date="2016-06-26T12:17:00Z">
              <w:r w:rsidR="00D017A5">
                <w:rPr>
                  <w:rFonts w:ascii="Arial" w:eastAsia="Times New Roman" w:hAnsi="Arial" w:cs="Arial"/>
                  <w:sz w:val="20"/>
                  <w:szCs w:val="20"/>
                  <w:lang w:eastAsia="en-GB"/>
                </w:rPr>
                <w:t>.</w:t>
              </w:r>
            </w:ins>
          </w:p>
          <w:p w:rsidR="00725F88" w:rsidRPr="0000353A" w:rsidRDefault="00725F88" w:rsidP="00D017A5">
            <w:pPr>
              <w:spacing w:after="120" w:line="240" w:lineRule="auto"/>
              <w:rPr>
                <w:rFonts w:ascii="Arial" w:eastAsia="Times New Roman" w:hAnsi="Arial" w:cs="Arial"/>
                <w:sz w:val="20"/>
                <w:szCs w:val="20"/>
                <w:lang w:eastAsia="en-GB"/>
              </w:rPr>
            </w:pPr>
            <w:del w:id="151" w:author="Batia Attali" w:date="2016-06-26T12:13:00Z">
              <w:r w:rsidRPr="0000353A" w:rsidDel="00D017A5">
                <w:rPr>
                  <w:rFonts w:ascii="Arial" w:eastAsia="Times New Roman" w:hAnsi="Arial" w:cs="Arial"/>
                  <w:sz w:val="20"/>
                  <w:szCs w:val="20"/>
                  <w:lang w:eastAsia="en-GB"/>
                </w:rPr>
                <w:delText>Use of a</w:delText>
              </w:r>
            </w:del>
            <w:ins w:id="152" w:author="Batia Attali" w:date="2016-06-26T12:13:00Z">
              <w:r w:rsidR="00D017A5">
                <w:rPr>
                  <w:rFonts w:ascii="Arial" w:eastAsia="Times New Roman" w:hAnsi="Arial" w:cs="Arial"/>
                  <w:sz w:val="20"/>
                  <w:szCs w:val="20"/>
                  <w:lang w:eastAsia="en-GB"/>
                </w:rPr>
                <w:t>A</w:t>
              </w:r>
            </w:ins>
            <w:r w:rsidRPr="0000353A">
              <w:rPr>
                <w:rFonts w:ascii="Arial" w:eastAsia="Times New Roman" w:hAnsi="Arial" w:cs="Arial"/>
                <w:sz w:val="20"/>
                <w:szCs w:val="20"/>
                <w:lang w:eastAsia="en-GB"/>
              </w:rPr>
              <w:t xml:space="preserve"> Service Catalogue </w:t>
            </w:r>
            <w:ins w:id="153" w:author="Batia Attali" w:date="2016-06-26T12:13:00Z">
              <w:r w:rsidR="00D017A5">
                <w:rPr>
                  <w:rFonts w:ascii="Arial" w:eastAsia="Times New Roman" w:hAnsi="Arial" w:cs="Arial"/>
                  <w:sz w:val="20"/>
                  <w:szCs w:val="20"/>
                  <w:lang w:eastAsia="en-GB"/>
                </w:rPr>
                <w:t xml:space="preserve">is in place </w:t>
              </w:r>
            </w:ins>
            <w:r w:rsidRPr="0000353A">
              <w:rPr>
                <w:rFonts w:ascii="Arial" w:eastAsia="Times New Roman" w:hAnsi="Arial" w:cs="Arial"/>
                <w:sz w:val="20"/>
                <w:szCs w:val="20"/>
                <w:lang w:eastAsia="en-GB"/>
              </w:rPr>
              <w:t xml:space="preserve">to manage </w:t>
            </w:r>
            <w:ins w:id="154" w:author="Batia Attali" w:date="2016-06-26T12:14:00Z">
              <w:r w:rsidR="00D017A5">
                <w:rPr>
                  <w:rFonts w:ascii="Arial" w:eastAsia="Times New Roman" w:hAnsi="Arial" w:cs="Arial"/>
                  <w:sz w:val="20"/>
                  <w:szCs w:val="20"/>
                  <w:lang w:eastAsia="en-GB"/>
                </w:rPr>
                <w:t xml:space="preserve">the use of </w:t>
              </w:r>
            </w:ins>
            <w:del w:id="155" w:author="Batia Attali" w:date="2016-06-26T12:14:00Z">
              <w:r w:rsidRPr="0000353A" w:rsidDel="00D017A5">
                <w:rPr>
                  <w:rFonts w:ascii="Arial" w:eastAsia="Times New Roman" w:hAnsi="Arial" w:cs="Arial"/>
                  <w:sz w:val="20"/>
                  <w:szCs w:val="20"/>
                  <w:lang w:eastAsia="en-GB"/>
                </w:rPr>
                <w:delText xml:space="preserve">service </w:delText>
              </w:r>
            </w:del>
            <w:ins w:id="156" w:author="Batia Attali" w:date="2016-06-26T12:14:00Z">
              <w:r w:rsidR="00D017A5" w:rsidRPr="0000353A">
                <w:rPr>
                  <w:rFonts w:ascii="Arial" w:eastAsia="Times New Roman" w:hAnsi="Arial" w:cs="Arial"/>
                  <w:sz w:val="20"/>
                  <w:szCs w:val="20"/>
                  <w:lang w:eastAsia="en-GB"/>
                </w:rPr>
                <w:t>service</w:t>
              </w:r>
              <w:r w:rsidR="00D017A5">
                <w:rPr>
                  <w:rFonts w:ascii="Arial" w:eastAsia="Times New Roman" w:hAnsi="Arial" w:cs="Arial"/>
                  <w:sz w:val="20"/>
                  <w:szCs w:val="20"/>
                  <w:lang w:eastAsia="en-GB"/>
                </w:rPr>
                <w:t xml:space="preserve">s. </w:t>
              </w:r>
            </w:ins>
            <w:del w:id="157" w:author="Batia Attali" w:date="2016-06-26T12:14:00Z">
              <w:r w:rsidRPr="0000353A" w:rsidDel="00D017A5">
                <w:rPr>
                  <w:rFonts w:ascii="Arial" w:eastAsia="Times New Roman" w:hAnsi="Arial" w:cs="Arial"/>
                  <w:sz w:val="20"/>
                  <w:szCs w:val="20"/>
                  <w:lang w:eastAsia="en-GB"/>
                </w:rPr>
                <w:delText>components</w:delText>
              </w:r>
            </w:del>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rsidR="00725F88" w:rsidRPr="0000353A" w:rsidRDefault="00725F88" w:rsidP="00CF489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Service Catalogue is used across the </w:t>
            </w:r>
            <w:del w:id="158" w:author="Batia Attali" w:date="2016-06-26T12:19:00Z">
              <w:r w:rsidRPr="0000353A" w:rsidDel="00CF489E">
                <w:rPr>
                  <w:rFonts w:ascii="Arial" w:eastAsia="Times New Roman" w:hAnsi="Arial" w:cs="Arial"/>
                  <w:sz w:val="20"/>
                  <w:szCs w:val="20"/>
                  <w:lang w:eastAsia="en-GB"/>
                </w:rPr>
                <w:delText xml:space="preserve">piece </w:delText>
              </w:r>
            </w:del>
            <w:ins w:id="159" w:author="Batia Attali" w:date="2016-06-26T12:19:00Z">
              <w:r w:rsidR="00CF489E">
                <w:rPr>
                  <w:rFonts w:ascii="Arial" w:eastAsia="Times New Roman" w:hAnsi="Arial" w:cs="Arial"/>
                  <w:sz w:val="20"/>
                  <w:szCs w:val="20"/>
                  <w:lang w:eastAsia="en-GB"/>
                </w:rPr>
                <w:t>organi</w:t>
              </w:r>
            </w:ins>
            <w:ins w:id="160" w:author="Batia Attali" w:date="2016-06-26T12:20:00Z">
              <w:r w:rsidR="00CF489E">
                <w:rPr>
                  <w:rFonts w:ascii="Arial" w:eastAsia="Times New Roman" w:hAnsi="Arial" w:cs="Arial"/>
                  <w:sz w:val="20"/>
                  <w:szCs w:val="20"/>
                  <w:lang w:eastAsia="en-GB"/>
                </w:rPr>
                <w:t>s</w:t>
              </w:r>
            </w:ins>
            <w:ins w:id="161" w:author="Batia Attali" w:date="2016-06-26T12:19:00Z">
              <w:r w:rsidR="00CF489E">
                <w:rPr>
                  <w:rFonts w:ascii="Arial" w:eastAsia="Times New Roman" w:hAnsi="Arial" w:cs="Arial"/>
                  <w:sz w:val="20"/>
                  <w:szCs w:val="20"/>
                  <w:lang w:eastAsia="en-GB"/>
                </w:rPr>
                <w:t>ation</w:t>
              </w:r>
              <w:r w:rsidR="00CF489E"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to monitor/</w:t>
            </w:r>
            <w:ins w:id="162" w:author="Batia Attali" w:date="2016-06-26T12:20:00Z">
              <w:r w:rsidR="00CF489E">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maintain all the components of the </w:t>
            </w:r>
            <w:del w:id="163" w:author="Batia Attali" w:date="2016-06-26T12:20:00Z">
              <w:r w:rsidRPr="0000353A" w:rsidDel="00CF489E">
                <w:rPr>
                  <w:rFonts w:ascii="Arial" w:eastAsia="Times New Roman" w:hAnsi="Arial" w:cs="Arial"/>
                  <w:sz w:val="20"/>
                  <w:szCs w:val="20"/>
                  <w:lang w:eastAsia="en-GB"/>
                </w:rPr>
                <w:delText>organisation's</w:delText>
              </w:r>
            </w:del>
            <w:r w:rsidRPr="0000353A">
              <w:rPr>
                <w:rFonts w:ascii="Arial" w:eastAsia="Times New Roman" w:hAnsi="Arial" w:cs="Arial"/>
                <w:sz w:val="20"/>
                <w:szCs w:val="20"/>
                <w:lang w:eastAsia="en-GB"/>
              </w:rPr>
              <w:t xml:space="preserve">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Heading2"/>
      </w:pPr>
      <w:r>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p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80408" w:rsidRDefault="00180408" w:rsidP="00171825">
      <w:pPr>
        <w:rPr>
          <w:b/>
        </w:rPr>
      </w:pPr>
    </w:p>
    <w:p w:rsidR="00180408" w:rsidRDefault="00180408" w:rsidP="00180408">
      <w:pPr>
        <w:rPr>
          <w:ins w:id="164" w:author="Batia Attali" w:date="2016-06-26T12:21:00Z"/>
          <w:b/>
        </w:rPr>
      </w:pPr>
      <w:r>
        <w:rPr>
          <w:b/>
        </w:rPr>
        <w:t>Do you think we should have had a Technology Dimension for GSBPM?</w:t>
      </w:r>
    </w:p>
    <w:p w:rsidR="00CF489E" w:rsidDel="00CF489E" w:rsidRDefault="00CF489E" w:rsidP="00CF489E">
      <w:pPr>
        <w:rPr>
          <w:del w:id="165" w:author="Batia Attali" w:date="2016-06-26T12:22:00Z"/>
          <w:b/>
        </w:rPr>
      </w:pPr>
    </w:p>
    <w:p w:rsidR="00171825" w:rsidRDefault="00171825" w:rsidP="00171825">
      <w:pPr>
        <w:ind w:firstLine="720"/>
        <w:rPr>
          <w:b/>
        </w:rPr>
      </w:pPr>
    </w:p>
    <w:p w:rsidR="00171825" w:rsidRPr="00171825" w:rsidRDefault="00171825" w:rsidP="00171825">
      <w:pPr>
        <w:rPr>
          <w:ins w:id="166" w:author="Christopher Jones" w:date="2016-06-01T16:32: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commentRangeStart w:id="167"/>
      <w:r>
        <w:t xml:space="preserve">GSIM </w:t>
      </w:r>
      <w:commentRangeEnd w:id="167"/>
      <w:r w:rsidR="004C22D9">
        <w:rPr>
          <w:rStyle w:val="CommentReference"/>
          <w:rFonts w:asciiTheme="minorHAnsi" w:eastAsiaTheme="minorHAnsi" w:hAnsiTheme="minorHAnsi" w:cstheme="minorBidi"/>
          <w:b w:val="0"/>
          <w:bCs w:val="0"/>
          <w:color w:val="auto"/>
        </w:rPr>
        <w:commentReference w:id="167"/>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25502A">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4C22D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 </w:t>
            </w:r>
            <w:ins w:id="168" w:author="Batia Attali" w:date="2016-06-26T12:33:00Z">
              <w:r w:rsidR="004C22D9">
                <w:rPr>
                  <w:rFonts w:ascii="Arial" w:eastAsia="Times New Roman" w:hAnsi="Arial" w:cs="Arial"/>
                  <w:sz w:val="20"/>
                  <w:szCs w:val="20"/>
                  <w:lang w:eastAsia="en-GB"/>
                </w:rPr>
                <w:t>is in place</w:t>
              </w:r>
            </w:ins>
            <w:del w:id="169" w:author="Batia Attali" w:date="2016-06-26T12:33:00Z">
              <w:r w:rsidRPr="0000353A" w:rsidDel="004C22D9">
                <w:rPr>
                  <w:rFonts w:ascii="Arial" w:eastAsia="Times New Roman" w:hAnsi="Arial" w:cs="Arial"/>
                  <w:sz w:val="20"/>
                  <w:szCs w:val="20"/>
                  <w:lang w:eastAsia="en-GB"/>
                </w:rPr>
                <w:delText xml:space="preserve"> exists</w:delText>
              </w:r>
            </w:del>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harmonized methods, but practi</w:t>
            </w:r>
            <w:ins w:id="170" w:author="Batia Attali" w:date="2016-06-26T12:34:00Z">
              <w:r w:rsidR="004C22D9">
                <w:rPr>
                  <w:rFonts w:ascii="Arial" w:eastAsia="Times New Roman" w:hAnsi="Arial" w:cs="Arial"/>
                  <w:sz w:val="20"/>
                  <w:szCs w:val="20"/>
                  <w:lang w:eastAsia="en-GB"/>
                </w:rPr>
                <w:t>c</w:t>
              </w:r>
            </w:ins>
            <w:del w:id="171" w:author="Batia Attali" w:date="2016-06-26T12:34:00Z">
              <w:r w:rsidRPr="0000353A" w:rsidDel="004C22D9">
                <w:rPr>
                  <w:rFonts w:ascii="Arial" w:eastAsia="Times New Roman" w:hAnsi="Arial" w:cs="Arial"/>
                  <w:sz w:val="20"/>
                  <w:szCs w:val="20"/>
                  <w:lang w:eastAsia="en-GB"/>
                </w:rPr>
                <w:delText>s</w:delText>
              </w:r>
            </w:del>
            <w:r w:rsidRPr="0000353A">
              <w:rPr>
                <w:rFonts w:ascii="Arial" w:eastAsia="Times New Roman" w:hAnsi="Arial" w:cs="Arial"/>
                <w:sz w:val="20"/>
                <w:szCs w:val="20"/>
                <w:lang w:eastAsia="en-GB"/>
              </w:rPr>
              <w:t>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tc>
        <w:tc>
          <w:tcPr>
            <w:tcW w:w="2826" w:type="dxa"/>
            <w:shd w:val="clear" w:color="auto" w:fill="auto"/>
            <w:tcMar>
              <w:left w:w="23" w:type="dxa"/>
              <w:right w:w="23" w:type="dxa"/>
            </w:tcMar>
            <w:hideMark/>
          </w:tcPr>
          <w:p w:rsidR="00725F88" w:rsidRPr="0000353A" w:rsidRDefault="00725F88" w:rsidP="00133456">
            <w:pPr>
              <w:spacing w:after="120" w:line="240" w:lineRule="auto"/>
              <w:jc w:val="both"/>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exists a catalogue of GSIM information objects, e.g. unit type, </w:t>
            </w:r>
            <w:commentRangeStart w:id="172"/>
            <w:r w:rsidRPr="0000353A">
              <w:rPr>
                <w:rFonts w:ascii="Arial" w:eastAsia="Times New Roman" w:hAnsi="Arial" w:cs="Arial"/>
                <w:sz w:val="20"/>
                <w:szCs w:val="20"/>
                <w:lang w:eastAsia="en-GB"/>
              </w:rPr>
              <w:t xml:space="preserve">that has been agreed on at the international level </w:t>
            </w:r>
            <w:commentRangeEnd w:id="172"/>
            <w:r w:rsidR="004C22D9">
              <w:rPr>
                <w:rStyle w:val="CommentReference"/>
              </w:rPr>
              <w:commentReference w:id="172"/>
            </w:r>
            <w:r w:rsidRPr="0000353A">
              <w:rPr>
                <w:rFonts w:ascii="Arial" w:eastAsia="Times New Roman" w:hAnsi="Arial" w:cs="Arial"/>
                <w:sz w:val="20"/>
                <w:szCs w:val="20"/>
                <w:lang w:eastAsia="en-GB"/>
              </w:rPr>
              <w:t>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w:t>
            </w:r>
            <w:ins w:id="173" w:author="Batia Attali" w:date="2016-06-26T12:38:00Z">
              <w:r w:rsidR="00133B78">
                <w:rPr>
                  <w:rFonts w:ascii="Arial" w:eastAsia="Times New Roman" w:hAnsi="Arial" w:cs="Arial"/>
                  <w:sz w:val="20"/>
                  <w:szCs w:val="20"/>
                  <w:lang w:eastAsia="en-GB"/>
                </w:rPr>
                <w:t xml:space="preserve">or CSPA LIM </w:t>
              </w:r>
            </w:ins>
            <w:r w:rsidRPr="0000353A">
              <w:rPr>
                <w:rFonts w:ascii="Arial" w:eastAsia="Times New Roman" w:hAnsi="Arial" w:cs="Arial"/>
                <w:sz w:val="20"/>
                <w:szCs w:val="20"/>
                <w:lang w:eastAsia="en-GB"/>
              </w:rPr>
              <w:t>as the conceptual model in 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to describe at the conceptual level 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174"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Heading2"/>
      </w:pPr>
      <w:r>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rPr>
          <w:b/>
        </w:rPr>
      </w:pPr>
    </w:p>
    <w:p w:rsidR="00171825" w:rsidRDefault="00171825" w:rsidP="00171825">
      <w:pPr>
        <w:rPr>
          <w:b/>
        </w:rPr>
      </w:pPr>
    </w:p>
    <w:p w:rsidR="00171825" w:rsidRDefault="00171825" w:rsidP="00171825">
      <w:pPr>
        <w:rPr>
          <w:b/>
        </w:rPr>
      </w:pPr>
      <w:r>
        <w:rPr>
          <w:b/>
        </w:rPr>
        <w:t>Do you think we should have had a Technology Dimension for GSIM?</w:t>
      </w:r>
    </w:p>
    <w:p w:rsidR="00171825" w:rsidRDefault="00171825" w:rsidP="00171825">
      <w:pPr>
        <w:rPr>
          <w:b/>
        </w:rPr>
      </w:pPr>
    </w:p>
    <w:p w:rsidR="00171825" w:rsidRDefault="00171825" w:rsidP="00171825">
      <w:pPr>
        <w:ind w:firstLine="720"/>
        <w:rPr>
          <w:b/>
        </w:rPr>
      </w:pPr>
    </w:p>
    <w:p w:rsidR="00171825" w:rsidRPr="00171825" w:rsidRDefault="00171825" w:rsidP="00171825">
      <w:pPr>
        <w:rPr>
          <w:ins w:id="175" w:author="Christopher Jones" w:date="2016-06-01T16:35: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25502A">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Pr="0000353A" w:rsidRDefault="00243A17" w:rsidP="00133B7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Each </w:t>
            </w:r>
            <w:commentRangeStart w:id="176"/>
            <w:del w:id="177" w:author="Batia Attali" w:date="2016-06-26T12:40:00Z">
              <w:r w:rsidRPr="0000353A" w:rsidDel="00133B78">
                <w:rPr>
                  <w:rFonts w:ascii="Arial" w:eastAsia="Times New Roman" w:hAnsi="Arial" w:cs="Arial"/>
                  <w:sz w:val="20"/>
                  <w:szCs w:val="20"/>
                  <w:lang w:eastAsia="en-GB"/>
                </w:rPr>
                <w:delText xml:space="preserve">area </w:delText>
              </w:r>
            </w:del>
            <w:commentRangeEnd w:id="176"/>
            <w:r w:rsidR="00133B78">
              <w:rPr>
                <w:rStyle w:val="CommentReference"/>
              </w:rPr>
              <w:commentReference w:id="176"/>
            </w:r>
            <w:ins w:id="178" w:author="Batia Attali" w:date="2016-06-26T12:40:00Z">
              <w:r w:rsidR="00133B78">
                <w:rPr>
                  <w:rFonts w:ascii="Arial" w:eastAsia="Times New Roman" w:hAnsi="Arial" w:cs="Arial"/>
                  <w:sz w:val="20"/>
                  <w:szCs w:val="20"/>
                  <w:lang w:eastAsia="en-GB"/>
                </w:rPr>
                <w:t xml:space="preserve">statistical </w:t>
              </w:r>
              <w:proofErr w:type="gramStart"/>
              <w:r w:rsidR="00133B78">
                <w:rPr>
                  <w:rFonts w:ascii="Arial" w:eastAsia="Times New Roman" w:hAnsi="Arial" w:cs="Arial"/>
                  <w:sz w:val="20"/>
                  <w:szCs w:val="20"/>
                  <w:lang w:eastAsia="en-GB"/>
                </w:rPr>
                <w:t xml:space="preserve">domain </w:t>
              </w:r>
              <w:r w:rsidR="00133B78"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designs</w:t>
            </w:r>
            <w:proofErr w:type="gramEnd"/>
            <w:r w:rsidRPr="0000353A">
              <w:rPr>
                <w:rFonts w:ascii="Arial" w:eastAsia="Times New Roman" w:hAnsi="Arial" w:cs="Arial"/>
                <w:sz w:val="20"/>
                <w:szCs w:val="20"/>
                <w:lang w:eastAsia="en-GB"/>
              </w:rPr>
              <w:t xml:space="preserve"> and develops its own solutions. Budget and staff is </w:t>
            </w:r>
            <w:ins w:id="179" w:author="Batia Attali" w:date="2016-06-26T12:40:00Z">
              <w:r w:rsidR="00133B78">
                <w:rPr>
                  <w:rFonts w:ascii="Arial" w:eastAsia="Times New Roman" w:hAnsi="Arial" w:cs="Arial"/>
                  <w:sz w:val="20"/>
                  <w:szCs w:val="20"/>
                  <w:lang w:eastAsia="en-GB"/>
                </w:rPr>
                <w:t>al</w:t>
              </w:r>
            </w:ins>
            <w:r w:rsidRPr="0000353A">
              <w:rPr>
                <w:rFonts w:ascii="Arial" w:eastAsia="Times New Roman" w:hAnsi="Arial" w:cs="Arial"/>
                <w:sz w:val="20"/>
                <w:szCs w:val="20"/>
                <w:lang w:eastAsia="en-GB"/>
              </w:rPr>
              <w:t xml:space="preserve">located </w:t>
            </w:r>
            <w:ins w:id="180" w:author="Batia Attali" w:date="2016-06-26T12:41:00Z">
              <w:r w:rsidR="00133B78">
                <w:rPr>
                  <w:rFonts w:ascii="Arial" w:eastAsia="Times New Roman" w:hAnsi="Arial" w:cs="Arial"/>
                  <w:sz w:val="20"/>
                  <w:szCs w:val="20"/>
                  <w:lang w:eastAsia="en-GB"/>
                </w:rPr>
                <w:t>separately to</w:t>
              </w:r>
            </w:ins>
            <w:del w:id="181" w:author="Batia Attali" w:date="2016-06-26T12:41:00Z">
              <w:r w:rsidRPr="0000353A" w:rsidDel="00133B78">
                <w:rPr>
                  <w:rFonts w:ascii="Arial" w:eastAsia="Times New Roman" w:hAnsi="Arial" w:cs="Arial"/>
                  <w:sz w:val="20"/>
                  <w:szCs w:val="20"/>
                  <w:lang w:eastAsia="en-GB"/>
                </w:rPr>
                <w:delText>at</w:delText>
              </w:r>
            </w:del>
            <w:r w:rsidRPr="0000353A">
              <w:rPr>
                <w:rFonts w:ascii="Arial" w:eastAsia="Times New Roman" w:hAnsi="Arial" w:cs="Arial"/>
                <w:sz w:val="20"/>
                <w:szCs w:val="20"/>
                <w:lang w:eastAsia="en-GB"/>
              </w:rPr>
              <w:t xml:space="preserve"> each </w:t>
            </w:r>
            <w:del w:id="182" w:author="Batia Attali" w:date="2016-06-26T12:41:00Z">
              <w:r w:rsidRPr="0000353A" w:rsidDel="00133B78">
                <w:rPr>
                  <w:rFonts w:ascii="Arial" w:eastAsia="Times New Roman" w:hAnsi="Arial" w:cs="Arial"/>
                  <w:sz w:val="20"/>
                  <w:szCs w:val="20"/>
                  <w:lang w:eastAsia="en-GB"/>
                </w:rPr>
                <w:delText>area</w:delText>
              </w:r>
            </w:del>
            <w:ins w:id="183" w:author="Batia Attali" w:date="2016-06-26T12:41:00Z">
              <w:r w:rsidR="00133B78">
                <w:rPr>
                  <w:rFonts w:ascii="Arial" w:eastAsia="Times New Roman" w:hAnsi="Arial" w:cs="Arial"/>
                  <w:sz w:val="20"/>
                  <w:szCs w:val="20"/>
                  <w:lang w:eastAsia="en-GB"/>
                </w:rPr>
                <w:t>domain</w:t>
              </w:r>
            </w:ins>
            <w:r w:rsidRPr="0000353A">
              <w:rPr>
                <w:rFonts w:ascii="Arial" w:eastAsia="Times New Roman" w:hAnsi="Arial" w:cs="Arial"/>
                <w:sz w:val="20"/>
                <w:szCs w:val="20"/>
                <w:lang w:eastAsia="en-GB"/>
              </w:rPr>
              <w:t>. </w:t>
            </w:r>
          </w:p>
        </w:tc>
        <w:tc>
          <w:tcPr>
            <w:tcW w:w="2795" w:type="dxa"/>
            <w:shd w:val="clear" w:color="auto" w:fill="auto"/>
            <w:tcMar>
              <w:left w:w="23" w:type="dxa"/>
              <w:right w:w="23" w:type="dxa"/>
            </w:tcMar>
            <w:hideMark/>
          </w:tcPr>
          <w:p w:rsidR="00364771" w:rsidRDefault="00243A17" w:rsidP="00133B7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w:t>
            </w:r>
            <w:ins w:id="184" w:author="Batia Attali" w:date="2016-06-26T12:42:00Z">
              <w:r w:rsidR="00133B78">
                <w:rPr>
                  <w:rFonts w:ascii="Arial" w:eastAsia="Times New Roman" w:hAnsi="Arial" w:cs="Arial"/>
                  <w:sz w:val="20"/>
                  <w:szCs w:val="20"/>
                  <w:lang w:eastAsia="en-GB"/>
                </w:rPr>
                <w:t xml:space="preserve">statistical </w:t>
              </w:r>
              <w:proofErr w:type="gramStart"/>
              <w:r w:rsidR="00133B78">
                <w:rPr>
                  <w:rFonts w:ascii="Arial" w:eastAsia="Times New Roman" w:hAnsi="Arial" w:cs="Arial"/>
                  <w:sz w:val="20"/>
                  <w:szCs w:val="20"/>
                  <w:lang w:eastAsia="en-GB"/>
                </w:rPr>
                <w:t xml:space="preserve">domain </w:t>
              </w:r>
              <w:r w:rsidR="00133B78" w:rsidRPr="0000353A">
                <w:rPr>
                  <w:rFonts w:ascii="Arial" w:eastAsia="Times New Roman" w:hAnsi="Arial" w:cs="Arial"/>
                  <w:sz w:val="20"/>
                  <w:szCs w:val="20"/>
                  <w:lang w:eastAsia="en-GB"/>
                </w:rPr>
                <w:t xml:space="preserve"> </w:t>
              </w:r>
            </w:ins>
            <w:proofErr w:type="gramEnd"/>
            <w:del w:id="185" w:author="Batia Attali" w:date="2016-06-26T12:42:00Z">
              <w:r w:rsidRPr="0000353A" w:rsidDel="00133B78">
                <w:rPr>
                  <w:rFonts w:ascii="Arial" w:eastAsia="Times New Roman" w:hAnsi="Arial" w:cs="Arial"/>
                  <w:sz w:val="20"/>
                  <w:szCs w:val="20"/>
                  <w:lang w:eastAsia="en-GB"/>
                </w:rPr>
                <w:delText xml:space="preserve">area </w:delText>
              </w:r>
            </w:del>
            <w:r w:rsidRPr="0000353A">
              <w:rPr>
                <w:rFonts w:ascii="Arial" w:eastAsia="Times New Roman" w:hAnsi="Arial" w:cs="Arial"/>
                <w:sz w:val="20"/>
                <w:szCs w:val="20"/>
                <w:lang w:eastAsia="en-GB"/>
              </w:rPr>
              <w:t xml:space="preserve">continues </w:t>
            </w:r>
            <w:ins w:id="186" w:author="Batia Attali" w:date="2016-06-26T12:45:00Z">
              <w:r w:rsidR="00133B78">
                <w:rPr>
                  <w:rFonts w:ascii="Arial" w:eastAsia="Times New Roman" w:hAnsi="Arial" w:cs="Arial"/>
                  <w:sz w:val="20"/>
                  <w:szCs w:val="20"/>
                  <w:lang w:eastAsia="en-GB"/>
                </w:rPr>
                <w:t xml:space="preserve">to </w:t>
              </w:r>
            </w:ins>
            <w:r w:rsidRPr="0000353A">
              <w:rPr>
                <w:rFonts w:ascii="Arial" w:eastAsia="Times New Roman" w:hAnsi="Arial" w:cs="Arial"/>
                <w:sz w:val="20"/>
                <w:szCs w:val="20"/>
                <w:lang w:eastAsia="en-GB"/>
              </w:rPr>
              <w:t>design</w:t>
            </w:r>
            <w:del w:id="187" w:author="Batia Attali" w:date="2016-06-26T12:45:00Z">
              <w:r w:rsidRPr="0000353A" w:rsidDel="00133B78">
                <w:rPr>
                  <w:rFonts w:ascii="Arial" w:eastAsia="Times New Roman" w:hAnsi="Arial" w:cs="Arial"/>
                  <w:sz w:val="20"/>
                  <w:szCs w:val="20"/>
                  <w:lang w:eastAsia="en-GB"/>
                </w:rPr>
                <w:delText>ing</w:delText>
              </w:r>
            </w:del>
            <w:r w:rsidRPr="0000353A">
              <w:rPr>
                <w:rFonts w:ascii="Arial" w:eastAsia="Times New Roman" w:hAnsi="Arial" w:cs="Arial"/>
                <w:sz w:val="20"/>
                <w:szCs w:val="20"/>
                <w:lang w:eastAsia="en-GB"/>
              </w:rPr>
              <w:t xml:space="preserve"> its own solution</w:t>
            </w:r>
            <w:ins w:id="188" w:author="Batia Attali" w:date="2016-06-26T12:45:00Z">
              <w:r w:rsidR="00133B78">
                <w:rPr>
                  <w:rFonts w:ascii="Arial" w:eastAsia="Times New Roman" w:hAnsi="Arial" w:cs="Arial"/>
                  <w:sz w:val="20"/>
                  <w:szCs w:val="20"/>
                  <w:lang w:eastAsia="en-GB"/>
                </w:rPr>
                <w:t>s</w:t>
              </w:r>
            </w:ins>
            <w:ins w:id="189" w:author="Batia Attali" w:date="2016-06-26T12:44:00Z">
              <w:r w:rsidR="00133B78">
                <w:rPr>
                  <w:rFonts w:ascii="Arial" w:eastAsia="Times New Roman" w:hAnsi="Arial" w:cs="Arial"/>
                  <w:sz w:val="20"/>
                  <w:szCs w:val="20"/>
                  <w:lang w:eastAsia="en-GB"/>
                </w:rPr>
                <w:t xml:space="preserve">, solutions tend to become </w:t>
              </w:r>
            </w:ins>
            <w:r w:rsidRPr="0000353A">
              <w:rPr>
                <w:rFonts w:ascii="Arial" w:eastAsia="Times New Roman" w:hAnsi="Arial" w:cs="Arial"/>
                <w:sz w:val="20"/>
                <w:szCs w:val="20"/>
                <w:lang w:eastAsia="en-GB"/>
              </w:rPr>
              <w:t xml:space="preserve"> </w:t>
            </w:r>
            <w:del w:id="190" w:author="Batia Attali" w:date="2016-06-26T12:45:00Z">
              <w:r w:rsidRPr="0000353A" w:rsidDel="00133B78">
                <w:rPr>
                  <w:rFonts w:ascii="Arial" w:eastAsia="Times New Roman" w:hAnsi="Arial" w:cs="Arial"/>
                  <w:sz w:val="20"/>
                  <w:szCs w:val="20"/>
                  <w:lang w:eastAsia="en-GB"/>
                </w:rPr>
                <w:delText>they try to make them</w:delText>
              </w:r>
            </w:del>
            <w:r w:rsidRPr="0000353A">
              <w:rPr>
                <w:rFonts w:ascii="Arial" w:eastAsia="Times New Roman" w:hAnsi="Arial" w:cs="Arial"/>
                <w:sz w:val="20"/>
                <w:szCs w:val="20"/>
                <w:lang w:eastAsia="en-GB"/>
              </w:rPr>
              <w:t xml:space="preserve"> modular and </w:t>
            </w:r>
            <w:del w:id="191" w:author="Batia Attali" w:date="2016-06-26T12:45:00Z">
              <w:r w:rsidRPr="0000353A" w:rsidDel="00133B78">
                <w:rPr>
                  <w:rFonts w:ascii="Arial" w:eastAsia="Times New Roman" w:hAnsi="Arial" w:cs="Arial"/>
                  <w:sz w:val="20"/>
                  <w:szCs w:val="20"/>
                  <w:lang w:eastAsia="en-GB"/>
                </w:rPr>
                <w:delText>share the</w:delText>
              </w:r>
            </w:del>
            <w:r w:rsidRPr="0000353A">
              <w:rPr>
                <w:rFonts w:ascii="Arial" w:eastAsia="Times New Roman" w:hAnsi="Arial" w:cs="Arial"/>
                <w:sz w:val="20"/>
                <w:szCs w:val="20"/>
                <w:lang w:eastAsia="en-GB"/>
              </w:rPr>
              <w:t xml:space="preserve"> code</w:t>
            </w:r>
            <w:ins w:id="192" w:author="Batia Attali" w:date="2016-06-26T12:45:00Z">
              <w:r w:rsidR="00133B78">
                <w:rPr>
                  <w:rFonts w:ascii="Arial" w:eastAsia="Times New Roman" w:hAnsi="Arial" w:cs="Arial"/>
                  <w:sz w:val="20"/>
                  <w:szCs w:val="20"/>
                  <w:lang w:eastAsia="en-GB"/>
                </w:rPr>
                <w:t xml:space="preserve"> shared</w:t>
              </w:r>
            </w:ins>
            <w:r w:rsidRPr="0000353A">
              <w:rPr>
                <w:rFonts w:ascii="Arial" w:eastAsia="Times New Roman" w:hAnsi="Arial" w:cs="Arial"/>
                <w:sz w:val="20"/>
                <w:szCs w:val="20"/>
                <w:lang w:eastAsia="en-GB"/>
              </w:rPr>
              <w:t xml:space="preserve">. </w:t>
            </w:r>
          </w:p>
          <w:p w:rsidR="00243A17" w:rsidRPr="0000353A" w:rsidRDefault="00243A17" w:rsidP="00133B7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w:t>
            </w:r>
            <w:ins w:id="193" w:author="Batia Attali" w:date="2016-06-26T12:46:00Z">
              <w:r w:rsidR="00133B78">
                <w:rPr>
                  <w:rFonts w:ascii="Arial" w:eastAsia="Times New Roman" w:hAnsi="Arial" w:cs="Arial"/>
                  <w:sz w:val="20"/>
                  <w:szCs w:val="20"/>
                  <w:lang w:eastAsia="en-GB"/>
                </w:rPr>
                <w:t>al</w:t>
              </w:r>
            </w:ins>
            <w:r w:rsidRPr="0000353A">
              <w:rPr>
                <w:rFonts w:ascii="Arial" w:eastAsia="Times New Roman" w:hAnsi="Arial" w:cs="Arial"/>
                <w:sz w:val="20"/>
                <w:szCs w:val="20"/>
                <w:lang w:eastAsia="en-GB"/>
              </w:rPr>
              <w:t xml:space="preserve">located </w:t>
            </w:r>
            <w:del w:id="194" w:author="Batia Attali" w:date="2016-06-26T12:46:00Z">
              <w:r w:rsidRPr="0000353A" w:rsidDel="00133B78">
                <w:rPr>
                  <w:rFonts w:ascii="Arial" w:eastAsia="Times New Roman" w:hAnsi="Arial" w:cs="Arial"/>
                  <w:sz w:val="20"/>
                  <w:szCs w:val="20"/>
                  <w:lang w:eastAsia="en-GB"/>
                </w:rPr>
                <w:delText xml:space="preserve">at </w:delText>
              </w:r>
            </w:del>
            <w:ins w:id="195" w:author="Batia Attali" w:date="2016-06-26T12:47:00Z">
              <w:r w:rsidR="00133B78">
                <w:rPr>
                  <w:rFonts w:ascii="Arial" w:eastAsia="Times New Roman" w:hAnsi="Arial" w:cs="Arial"/>
                  <w:sz w:val="20"/>
                  <w:szCs w:val="20"/>
                  <w:lang w:eastAsia="en-GB"/>
                </w:rPr>
                <w:t xml:space="preserve">separately </w:t>
              </w:r>
            </w:ins>
            <w:ins w:id="196" w:author="Batia Attali" w:date="2016-06-26T12:46:00Z">
              <w:r w:rsidR="00133B78">
                <w:rPr>
                  <w:rFonts w:ascii="Arial" w:eastAsia="Times New Roman" w:hAnsi="Arial" w:cs="Arial"/>
                  <w:sz w:val="20"/>
                  <w:szCs w:val="20"/>
                  <w:lang w:eastAsia="en-GB"/>
                </w:rPr>
                <w:t>to</w:t>
              </w:r>
              <w:r w:rsidR="00133B78"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 xml:space="preserve">each </w:t>
            </w:r>
            <w:ins w:id="197" w:author="Batia Attali" w:date="2016-06-26T12:46:00Z">
              <w:r w:rsidR="00133B78">
                <w:rPr>
                  <w:rFonts w:ascii="Arial" w:eastAsia="Times New Roman" w:hAnsi="Arial" w:cs="Arial"/>
                  <w:sz w:val="20"/>
                  <w:szCs w:val="20"/>
                  <w:lang w:eastAsia="en-GB"/>
                </w:rPr>
                <w:t xml:space="preserve">statistical </w:t>
              </w:r>
              <w:proofErr w:type="gramStart"/>
              <w:r w:rsidR="00133B78">
                <w:rPr>
                  <w:rFonts w:ascii="Arial" w:eastAsia="Times New Roman" w:hAnsi="Arial" w:cs="Arial"/>
                  <w:sz w:val="20"/>
                  <w:szCs w:val="20"/>
                  <w:lang w:eastAsia="en-GB"/>
                </w:rPr>
                <w:t xml:space="preserve">domain </w:t>
              </w:r>
              <w:r w:rsidR="00133B78" w:rsidRPr="0000353A">
                <w:rPr>
                  <w:rFonts w:ascii="Arial" w:eastAsia="Times New Roman" w:hAnsi="Arial" w:cs="Arial"/>
                  <w:sz w:val="20"/>
                  <w:szCs w:val="20"/>
                  <w:lang w:eastAsia="en-GB"/>
                </w:rPr>
                <w:t xml:space="preserve"> </w:t>
              </w:r>
            </w:ins>
            <w:proofErr w:type="gramEnd"/>
            <w:del w:id="198" w:author="Batia Attali" w:date="2016-06-26T12:46:00Z">
              <w:r w:rsidRPr="0000353A" w:rsidDel="00133B78">
                <w:rPr>
                  <w:rFonts w:ascii="Arial" w:eastAsia="Times New Roman" w:hAnsi="Arial" w:cs="Arial"/>
                  <w:sz w:val="20"/>
                  <w:szCs w:val="20"/>
                  <w:lang w:eastAsia="en-GB"/>
                </w:rPr>
                <w:delText xml:space="preserve">area </w:delText>
              </w:r>
            </w:del>
            <w:r w:rsidRPr="0000353A">
              <w:rPr>
                <w:rFonts w:ascii="Arial" w:eastAsia="Times New Roman" w:hAnsi="Arial" w:cs="Arial"/>
                <w:sz w:val="20"/>
                <w:szCs w:val="20"/>
                <w:lang w:eastAsia="en-GB"/>
              </w:rPr>
              <w:t xml:space="preserve">but central coordination </w:t>
            </w:r>
            <w:ins w:id="199" w:author="Batia Attali" w:date="2016-06-26T12:48:00Z">
              <w:r w:rsidR="00133B78">
                <w:rPr>
                  <w:rFonts w:ascii="Arial" w:eastAsia="Times New Roman" w:hAnsi="Arial" w:cs="Arial"/>
                  <w:sz w:val="20"/>
                  <w:szCs w:val="20"/>
                  <w:lang w:eastAsia="en-GB"/>
                </w:rPr>
                <w:t xml:space="preserve">is in place through </w:t>
              </w:r>
            </w:ins>
            <w:del w:id="200" w:author="Batia Attali" w:date="2016-06-26T12:47:00Z">
              <w:r w:rsidRPr="0000353A" w:rsidDel="00133B78">
                <w:rPr>
                  <w:rFonts w:ascii="Arial" w:eastAsia="Times New Roman" w:hAnsi="Arial" w:cs="Arial"/>
                  <w:sz w:val="20"/>
                  <w:szCs w:val="20"/>
                  <w:lang w:eastAsia="en-GB"/>
                </w:rPr>
                <w:delText>creating some</w:delText>
              </w:r>
            </w:del>
            <w:del w:id="201" w:author="Batia Attali" w:date="2016-06-26T12:48:00Z">
              <w:r w:rsidRPr="0000353A" w:rsidDel="00133B78">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general guidelines</w:t>
            </w:r>
            <w:del w:id="202" w:author="Batia Attali" w:date="2016-06-26T12:48:00Z">
              <w:r w:rsidRPr="0000353A" w:rsidDel="00133B78">
                <w:rPr>
                  <w:rFonts w:ascii="Arial" w:eastAsia="Times New Roman" w:hAnsi="Arial" w:cs="Arial"/>
                  <w:sz w:val="20"/>
                  <w:szCs w:val="20"/>
                  <w:lang w:eastAsia="en-GB"/>
                </w:rPr>
                <w:delText xml:space="preserve"> exists</w:delText>
              </w:r>
            </w:del>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rsidR="00364771" w:rsidRDefault="00243A17" w:rsidP="00F227AB">
            <w:pPr>
              <w:spacing w:after="120" w:line="240" w:lineRule="auto"/>
              <w:rPr>
                <w:rFonts w:ascii="Arial" w:eastAsia="Times New Roman" w:hAnsi="Arial" w:cs="Arial"/>
                <w:sz w:val="20"/>
                <w:szCs w:val="20"/>
                <w:lang w:eastAsia="en-GB"/>
              </w:rPr>
            </w:pPr>
            <w:del w:id="203" w:author="Batia Attali" w:date="2016-06-26T12:50:00Z">
              <w:r w:rsidRPr="0000353A" w:rsidDel="00F227AB">
                <w:rPr>
                  <w:rFonts w:ascii="Arial" w:eastAsia="Times New Roman" w:hAnsi="Arial" w:cs="Arial"/>
                  <w:sz w:val="20"/>
                  <w:szCs w:val="20"/>
                  <w:lang w:eastAsia="en-GB"/>
                </w:rPr>
                <w:delText>There is analysis of the b</w:delText>
              </w:r>
            </w:del>
            <w:ins w:id="204" w:author="Batia Attali" w:date="2016-06-26T12:50:00Z">
              <w:r w:rsidR="00F227AB">
                <w:rPr>
                  <w:rFonts w:ascii="Arial" w:eastAsia="Times New Roman" w:hAnsi="Arial" w:cs="Arial"/>
                  <w:sz w:val="20"/>
                  <w:szCs w:val="20"/>
                  <w:lang w:eastAsia="en-GB"/>
                </w:rPr>
                <w:t>B</w:t>
              </w:r>
            </w:ins>
            <w:r w:rsidRPr="0000353A">
              <w:rPr>
                <w:rFonts w:ascii="Arial" w:eastAsia="Times New Roman" w:hAnsi="Arial" w:cs="Arial"/>
                <w:sz w:val="20"/>
                <w:szCs w:val="20"/>
                <w:lang w:eastAsia="en-GB"/>
              </w:rPr>
              <w:t>usiness processes</w:t>
            </w:r>
            <w:ins w:id="205" w:author="Batia Attali" w:date="2016-06-26T12:49:00Z">
              <w:r w:rsidR="00F227AB">
                <w:rPr>
                  <w:rFonts w:ascii="Arial" w:eastAsia="Times New Roman" w:hAnsi="Arial" w:cs="Arial"/>
                  <w:sz w:val="20"/>
                  <w:szCs w:val="20"/>
                  <w:lang w:eastAsia="en-GB"/>
                </w:rPr>
                <w:t xml:space="preserve"> are analysed</w:t>
              </w:r>
            </w:ins>
            <w:r w:rsidRPr="0000353A">
              <w:rPr>
                <w:rFonts w:ascii="Arial" w:eastAsia="Times New Roman" w:hAnsi="Arial" w:cs="Arial"/>
                <w:sz w:val="20"/>
                <w:szCs w:val="20"/>
                <w:lang w:eastAsia="en-GB"/>
              </w:rPr>
              <w:t>. GAMSO and GSBPM are applied as a basis to identify each statistical service and business function.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of the roles defined by CSPA start being recognized and informally adopted by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w:t>
            </w:r>
            <w:commentRangeStart w:id="206"/>
            <w:r w:rsidRPr="0000353A">
              <w:rPr>
                <w:rFonts w:ascii="Arial" w:eastAsia="Times New Roman" w:hAnsi="Arial" w:cs="Arial"/>
                <w:sz w:val="20"/>
                <w:szCs w:val="20"/>
                <w:lang w:eastAsia="en-GB"/>
              </w:rPr>
              <w:t>areas</w:t>
            </w:r>
            <w:commentRangeEnd w:id="206"/>
            <w:r w:rsidR="00F227AB">
              <w:rPr>
                <w:rStyle w:val="CommentReference"/>
              </w:rPr>
              <w:commentReference w:id="206"/>
            </w:r>
            <w:ins w:id="207" w:author="Batia Attali" w:date="2016-06-26T12:50:00Z">
              <w:r w:rsidR="00F227AB">
                <w:rPr>
                  <w:rFonts w:ascii="Arial" w:eastAsia="Times New Roman" w:hAnsi="Arial" w:cs="Arial"/>
                  <w:sz w:val="20"/>
                  <w:szCs w:val="20"/>
                  <w:lang w:eastAsia="en-GB"/>
                </w:rPr>
                <w:t xml:space="preserve"> units</w:t>
              </w:r>
              <w:proofErr w:type="gramStart"/>
              <w:r w:rsidR="00F227AB">
                <w:rPr>
                  <w:rFonts w:ascii="Arial" w:eastAsia="Times New Roman" w:hAnsi="Arial" w:cs="Arial"/>
                  <w:sz w:val="20"/>
                  <w:szCs w:val="20"/>
                  <w:lang w:eastAsia="en-GB"/>
                </w:rPr>
                <w:t>?</w:t>
              </w:r>
            </w:ins>
            <w:r w:rsidRPr="0000353A">
              <w:rPr>
                <w:rFonts w:ascii="Arial" w:eastAsia="Times New Roman" w:hAnsi="Arial" w:cs="Arial"/>
                <w:sz w:val="20"/>
                <w:szCs w:val="20"/>
                <w:lang w:eastAsia="en-GB"/>
              </w:rPr>
              <w:t>.</w:t>
            </w:r>
            <w:proofErr w:type="gramEnd"/>
          </w:p>
        </w:tc>
        <w:tc>
          <w:tcPr>
            <w:tcW w:w="2795" w:type="dxa"/>
            <w:shd w:val="clear" w:color="auto" w:fill="auto"/>
            <w:tcMar>
              <w:left w:w="23" w:type="dxa"/>
              <w:right w:w="23" w:type="dxa"/>
            </w:tcMar>
            <w:hideMark/>
          </w:tcPr>
          <w:p w:rsidR="00364771" w:rsidRDefault="00243A17" w:rsidP="00F227A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w:t>
            </w:r>
            <w:del w:id="208" w:author="Batia Attali" w:date="2016-06-26T12:51:00Z">
              <w:r w:rsidRPr="0000353A" w:rsidDel="00F227AB">
                <w:rPr>
                  <w:rFonts w:ascii="Arial" w:eastAsia="Times New Roman" w:hAnsi="Arial" w:cs="Arial"/>
                  <w:sz w:val="20"/>
                  <w:szCs w:val="20"/>
                  <w:lang w:eastAsia="en-GB"/>
                </w:rPr>
                <w:delText xml:space="preserve">services </w:delText>
              </w:r>
            </w:del>
            <w:r w:rsidRPr="0000353A">
              <w:rPr>
                <w:rFonts w:ascii="Arial" w:eastAsia="Times New Roman" w:hAnsi="Arial" w:cs="Arial"/>
                <w:sz w:val="20"/>
                <w:szCs w:val="20"/>
                <w:lang w:eastAsia="en-GB"/>
              </w:rPr>
              <w:t xml:space="preserve">environment </w:t>
            </w:r>
            <w:ins w:id="209" w:author="Batia Attali" w:date="2016-06-26T12:51:00Z">
              <w:r w:rsidR="00F227AB">
                <w:rPr>
                  <w:rFonts w:ascii="Arial" w:eastAsia="Times New Roman" w:hAnsi="Arial" w:cs="Arial"/>
                  <w:sz w:val="20"/>
                  <w:szCs w:val="20"/>
                  <w:lang w:eastAsia="en-GB"/>
                </w:rPr>
                <w:t xml:space="preserve">for services, </w:t>
              </w:r>
            </w:ins>
            <w:r w:rsidRPr="0000353A">
              <w:rPr>
                <w:rFonts w:ascii="Arial" w:eastAsia="Times New Roman" w:hAnsi="Arial" w:cs="Arial"/>
                <w:sz w:val="20"/>
                <w:szCs w:val="20"/>
                <w:lang w:eastAsia="en-GB"/>
              </w:rPr>
              <w:t xml:space="preserve">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w:t>
            </w:r>
            <w:ins w:id="210" w:author="Batia Attali" w:date="2016-06-26T12:51:00Z">
              <w:r w:rsidR="00F227AB">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w:t>
            </w:r>
            <w:del w:id="211" w:author="Batia Attali" w:date="2016-06-26T12:51:00Z">
              <w:r w:rsidRPr="0000353A" w:rsidDel="00F227AB">
                <w:rPr>
                  <w:rFonts w:ascii="Arial" w:eastAsia="Times New Roman" w:hAnsi="Arial" w:cs="Arial"/>
                  <w:sz w:val="20"/>
                  <w:szCs w:val="20"/>
                  <w:lang w:eastAsia="en-GB"/>
                </w:rPr>
                <w:delText xml:space="preserve">to attend all </w:delText>
              </w:r>
              <w:r w:rsidR="00653B84" w:rsidDel="00F227AB">
                <w:rPr>
                  <w:rFonts w:ascii="Arial" w:eastAsia="Times New Roman" w:hAnsi="Arial" w:cs="Arial"/>
                  <w:sz w:val="20"/>
                  <w:szCs w:val="20"/>
                  <w:lang w:eastAsia="en-GB"/>
                </w:rPr>
                <w:delText>organisation</w:delText>
              </w:r>
              <w:r w:rsidRPr="0000353A" w:rsidDel="00F227AB">
                <w:rPr>
                  <w:rFonts w:ascii="Arial" w:eastAsia="Times New Roman" w:hAnsi="Arial" w:cs="Arial"/>
                  <w:sz w:val="20"/>
                  <w:szCs w:val="20"/>
                  <w:lang w:eastAsia="en-GB"/>
                </w:rPr>
                <w:delText>a</w:delText>
              </w:r>
              <w:r w:rsidR="00364771" w:rsidDel="00F227AB">
                <w:rPr>
                  <w:rFonts w:ascii="Arial" w:eastAsia="Times New Roman" w:hAnsi="Arial" w:cs="Arial"/>
                  <w:sz w:val="20"/>
                  <w:szCs w:val="20"/>
                  <w:lang w:eastAsia="en-GB"/>
                </w:rPr>
                <w:delText xml:space="preserve">l needs </w:delText>
              </w:r>
            </w:del>
            <w:r w:rsidR="00364771">
              <w:rPr>
                <w:rFonts w:ascii="Arial" w:eastAsia="Times New Roman" w:hAnsi="Arial" w:cs="Arial"/>
                <w:sz w:val="20"/>
                <w:szCs w:val="20"/>
                <w:lang w:eastAsia="en-GB"/>
              </w:rPr>
              <w:t>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long term plan</w:t>
            </w:r>
            <w:ins w:id="212" w:author="Batia Attali" w:date="2016-06-26T12:52:00Z">
              <w:r w:rsidR="00F227AB">
                <w:rPr>
                  <w:rFonts w:ascii="Arial" w:eastAsia="Times New Roman" w:hAnsi="Arial" w:cs="Arial"/>
                  <w:sz w:val="20"/>
                  <w:szCs w:val="20"/>
                  <w:lang w:eastAsia="en-GB"/>
                </w:rPr>
                <w:t xml:space="preserve"> to answer all organization needs for service</w:t>
              </w:r>
            </w:ins>
            <w:r w:rsidRPr="0000353A">
              <w:rPr>
                <w:rFonts w:ascii="Arial" w:eastAsia="Times New Roman" w:hAnsi="Arial" w:cs="Arial"/>
                <w:sz w:val="20"/>
                <w:szCs w:val="20"/>
                <w:lang w:eastAsia="en-GB"/>
              </w:rPr>
              <w:t xml:space="preserve">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w:t>
            </w:r>
            <w:ins w:id="213" w:author="Batia Attali" w:date="2016-06-26T12:53:00Z">
              <w:r w:rsidR="00F227AB">
                <w:rPr>
                  <w:rFonts w:ascii="Arial" w:eastAsia="Times New Roman" w:hAnsi="Arial" w:cs="Arial"/>
                  <w:sz w:val="20"/>
                  <w:szCs w:val="20"/>
                  <w:lang w:eastAsia="en-GB"/>
                </w:rPr>
                <w:t xml:space="preserve">statistical </w:t>
              </w:r>
              <w:proofErr w:type="gramStart"/>
              <w:r w:rsidR="00F227AB">
                <w:rPr>
                  <w:rFonts w:ascii="Arial" w:eastAsia="Times New Roman" w:hAnsi="Arial" w:cs="Arial"/>
                  <w:sz w:val="20"/>
                  <w:szCs w:val="20"/>
                  <w:lang w:eastAsia="en-GB"/>
                </w:rPr>
                <w:t xml:space="preserve">domain </w:t>
              </w:r>
              <w:r w:rsidR="00F227AB" w:rsidRPr="0000353A">
                <w:rPr>
                  <w:rFonts w:ascii="Arial" w:eastAsia="Times New Roman" w:hAnsi="Arial" w:cs="Arial"/>
                  <w:sz w:val="20"/>
                  <w:szCs w:val="20"/>
                  <w:lang w:eastAsia="en-GB"/>
                </w:rPr>
                <w:t xml:space="preserve"> </w:t>
              </w:r>
            </w:ins>
            <w:proofErr w:type="gramEnd"/>
            <w:del w:id="214" w:author="Batia Attali" w:date="2016-06-26T12:53:00Z">
              <w:r w:rsidRPr="0000353A" w:rsidDel="00F227AB">
                <w:rPr>
                  <w:rFonts w:ascii="Arial" w:eastAsia="Times New Roman" w:hAnsi="Arial" w:cs="Arial"/>
                  <w:sz w:val="20"/>
                  <w:szCs w:val="20"/>
                  <w:lang w:eastAsia="en-GB"/>
                </w:rPr>
                <w:delText xml:space="preserve">areas </w:delText>
              </w:r>
            </w:del>
            <w:r w:rsidRPr="0000353A">
              <w:rPr>
                <w:rFonts w:ascii="Arial" w:eastAsia="Times New Roman" w:hAnsi="Arial" w:cs="Arial"/>
                <w:sz w:val="20"/>
                <w:szCs w:val="20"/>
                <w:lang w:eastAsia="en-GB"/>
              </w:rPr>
              <w:t xml:space="preserve">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F227A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w:t>
            </w:r>
            <w:del w:id="215" w:author="Batia Attali" w:date="2016-06-26T12:54:00Z">
              <w:r w:rsidRPr="0000353A" w:rsidDel="00F227AB">
                <w:rPr>
                  <w:rFonts w:ascii="Arial" w:eastAsia="Times New Roman" w:hAnsi="Arial" w:cs="Arial"/>
                  <w:sz w:val="20"/>
                  <w:szCs w:val="20"/>
                  <w:lang w:eastAsia="en-GB"/>
                </w:rPr>
                <w:delText xml:space="preserve">cover </w:delText>
              </w:r>
            </w:del>
            <w:ins w:id="216" w:author="Batia Attali" w:date="2016-06-26T12:54:00Z">
              <w:r w:rsidR="00F227AB">
                <w:rPr>
                  <w:rFonts w:ascii="Arial" w:eastAsia="Times New Roman" w:hAnsi="Arial" w:cs="Arial"/>
                  <w:sz w:val="20"/>
                  <w:szCs w:val="20"/>
                  <w:lang w:eastAsia="en-GB"/>
                </w:rPr>
                <w:t>implement</w:t>
              </w:r>
              <w:r w:rsidR="00F227AB"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their projects and new user</w:t>
            </w:r>
            <w:del w:id="217" w:author="Batia Attali" w:date="2016-06-26T12:54:00Z">
              <w:r w:rsidRPr="0000353A" w:rsidDel="00F227AB">
                <w:rPr>
                  <w:rFonts w:ascii="Arial" w:eastAsia="Times New Roman" w:hAnsi="Arial" w:cs="Arial"/>
                  <w:sz w:val="20"/>
                  <w:szCs w:val="20"/>
                  <w:lang w:eastAsia="en-GB"/>
                </w:rPr>
                <w:delText>’</w:delText>
              </w:r>
            </w:del>
            <w:r w:rsidRPr="0000353A">
              <w:rPr>
                <w:rFonts w:ascii="Arial" w:eastAsia="Times New Roman" w:hAnsi="Arial" w:cs="Arial"/>
                <w:sz w:val="20"/>
                <w:szCs w:val="20"/>
                <w:lang w:eastAsia="en-GB"/>
              </w:rPr>
              <w:t>s</w:t>
            </w:r>
            <w:ins w:id="218" w:author="Batia Attali" w:date="2016-06-26T12:54:00Z">
              <w:r w:rsidR="00F227AB">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w:t>
            </w:r>
            <w:ins w:id="219" w:author="Batia Attali" w:date="2016-06-26T12:55:00Z">
              <w:r w:rsidR="00F227AB">
                <w:rPr>
                  <w:rFonts w:ascii="Arial" w:eastAsia="Times New Roman" w:hAnsi="Arial" w:cs="Arial"/>
                  <w:sz w:val="20"/>
                  <w:szCs w:val="20"/>
                  <w:lang w:eastAsia="en-GB"/>
                </w:rPr>
                <w:t xml:space="preserve"> </w:t>
              </w:r>
            </w:ins>
            <w:del w:id="220" w:author="Batia Attali" w:date="2016-06-26T12:55:00Z">
              <w:r w:rsidRPr="0000353A" w:rsidDel="00F227AB">
                <w:rPr>
                  <w:rFonts w:ascii="Arial" w:eastAsia="Times New Roman" w:hAnsi="Arial" w:cs="Arial"/>
                  <w:sz w:val="20"/>
                  <w:szCs w:val="20"/>
                  <w:lang w:eastAsia="en-GB"/>
                </w:rPr>
                <w:delText xml:space="preserve">re is a planned </w:delText>
              </w:r>
            </w:del>
            <w:r w:rsidRPr="0000353A">
              <w:rPr>
                <w:rFonts w:ascii="Arial" w:eastAsia="Times New Roman" w:hAnsi="Arial" w:cs="Arial"/>
                <w:sz w:val="20"/>
                <w:szCs w:val="20"/>
                <w:lang w:eastAsia="en-GB"/>
              </w:rPr>
              <w:t xml:space="preserve">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w:t>
            </w:r>
            <w:ins w:id="221" w:author="Batia Attali" w:date="2016-06-26T12:55:00Z">
              <w:r w:rsidR="00F227AB">
                <w:rPr>
                  <w:rFonts w:ascii="Arial" w:eastAsia="Times New Roman" w:hAnsi="Arial" w:cs="Arial"/>
                  <w:sz w:val="20"/>
                  <w:szCs w:val="20"/>
                  <w:lang w:eastAsia="en-GB"/>
                </w:rPr>
                <w:t xml:space="preserve">is planned to fulfil </w:t>
              </w:r>
            </w:ins>
            <w:del w:id="222" w:author="Batia Attali" w:date="2016-06-26T12:55:00Z">
              <w:r w:rsidRPr="0000353A" w:rsidDel="00F227AB">
                <w:rPr>
                  <w:rFonts w:ascii="Arial" w:eastAsia="Times New Roman" w:hAnsi="Arial" w:cs="Arial"/>
                  <w:sz w:val="20"/>
                  <w:szCs w:val="20"/>
                  <w:lang w:eastAsia="en-GB"/>
                </w:rPr>
                <w:delText>based in</w:delText>
              </w:r>
            </w:del>
            <w:r w:rsidRPr="0000353A">
              <w:rPr>
                <w:rFonts w:ascii="Arial" w:eastAsia="Times New Roman" w:hAnsi="Arial" w:cs="Arial"/>
                <w:sz w:val="20"/>
                <w:szCs w:val="20"/>
                <w:lang w:eastAsia="en-GB"/>
              </w:rPr>
              <w:t xml:space="preserve"> long term institutional goals</w:t>
            </w:r>
            <w:del w:id="223" w:author="Batia Attali" w:date="2016-06-26T12:58:00Z">
              <w:r w:rsidRPr="0000353A" w:rsidDel="00F227AB">
                <w:rPr>
                  <w:rFonts w:ascii="Arial" w:eastAsia="Times New Roman" w:hAnsi="Arial" w:cs="Arial"/>
                  <w:sz w:val="20"/>
                  <w:szCs w:val="20"/>
                  <w:lang w:eastAsia="en-GB"/>
                </w:rPr>
                <w:delText>,</w:delText>
              </w:r>
            </w:del>
            <w:r w:rsidRPr="0000353A">
              <w:rPr>
                <w:rFonts w:ascii="Arial" w:eastAsia="Times New Roman" w:hAnsi="Arial" w:cs="Arial"/>
                <w:sz w:val="20"/>
                <w:szCs w:val="20"/>
                <w:lang w:eastAsia="en-GB"/>
              </w:rPr>
              <w:t xml:space="preserve"> </w:t>
            </w:r>
            <w:ins w:id="224" w:author="Batia Attali" w:date="2016-06-26T12:57:00Z">
              <w:r w:rsidR="00F227AB">
                <w:rPr>
                  <w:rFonts w:ascii="Arial" w:eastAsia="Times New Roman" w:hAnsi="Arial" w:cs="Arial"/>
                  <w:sz w:val="20"/>
                  <w:szCs w:val="20"/>
                  <w:lang w:eastAsia="en-GB"/>
                </w:rPr>
                <w:t xml:space="preserve">based on </w:t>
              </w:r>
            </w:ins>
            <w:r w:rsidRPr="0000353A">
              <w:rPr>
                <w:rFonts w:ascii="Arial" w:eastAsia="Times New Roman" w:hAnsi="Arial" w:cs="Arial"/>
                <w:sz w:val="20"/>
                <w:szCs w:val="20"/>
                <w:lang w:eastAsia="en-GB"/>
              </w:rPr>
              <w:t>historic performance indicators</w:t>
            </w:r>
            <w:ins w:id="225" w:author="Batia Attali" w:date="2016-06-26T12:58:00Z">
              <w:r w:rsidR="00F227AB">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and </w:t>
            </w:r>
            <w:ins w:id="226" w:author="Batia Attali" w:date="2016-06-26T12:56:00Z">
              <w:r w:rsidR="00F227AB">
                <w:rPr>
                  <w:rFonts w:ascii="Arial" w:eastAsia="Times New Roman" w:hAnsi="Arial" w:cs="Arial"/>
                  <w:sz w:val="20"/>
                  <w:szCs w:val="20"/>
                  <w:lang w:eastAsia="en-GB"/>
                </w:rPr>
                <w:t xml:space="preserve">to adapt to </w:t>
              </w:r>
            </w:ins>
            <w:r w:rsidRPr="0000353A">
              <w:rPr>
                <w:rFonts w:ascii="Arial" w:eastAsia="Times New Roman" w:hAnsi="Arial" w:cs="Arial"/>
                <w:sz w:val="20"/>
                <w:szCs w:val="20"/>
                <w:lang w:eastAsia="en-GB"/>
              </w:rPr>
              <w:t>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are some attempts to use some common methodologies, mainly related to codification standards and </w:t>
            </w:r>
            <w:commentRangeStart w:id="227"/>
            <w:r w:rsidRPr="0000353A">
              <w:rPr>
                <w:rFonts w:ascii="Arial" w:eastAsia="Times New Roman" w:hAnsi="Arial" w:cs="Arial"/>
                <w:sz w:val="20"/>
                <w:szCs w:val="20"/>
                <w:lang w:eastAsia="en-GB"/>
              </w:rPr>
              <w:t xml:space="preserve">APIs </w:t>
            </w:r>
            <w:commentRangeEnd w:id="227"/>
            <w:r w:rsidR="00FA75C0">
              <w:rPr>
                <w:rStyle w:val="CommentReference"/>
              </w:rPr>
              <w:commentReference w:id="227"/>
            </w:r>
            <w:r w:rsidRPr="0000353A">
              <w:rPr>
                <w:rFonts w:ascii="Arial" w:eastAsia="Times New Roman" w:hAnsi="Arial" w:cs="Arial"/>
                <w:sz w:val="20"/>
                <w:szCs w:val="20"/>
                <w:lang w:eastAsia="en-GB"/>
              </w:rPr>
              <w:t xml:space="preserve">definition but under the interpretation of each </w:t>
            </w:r>
            <w:ins w:id="228" w:author="Batia Attali" w:date="2016-06-26T12:59:00Z">
              <w:r w:rsidR="00FA75C0">
                <w:rPr>
                  <w:rFonts w:ascii="Arial" w:eastAsia="Times New Roman" w:hAnsi="Arial" w:cs="Arial"/>
                  <w:sz w:val="20"/>
                  <w:szCs w:val="20"/>
                  <w:lang w:eastAsia="en-GB"/>
                </w:rPr>
                <w:t xml:space="preserve">statistical </w:t>
              </w:r>
              <w:proofErr w:type="gramStart"/>
              <w:r w:rsidR="00FA75C0">
                <w:rPr>
                  <w:rFonts w:ascii="Arial" w:eastAsia="Times New Roman" w:hAnsi="Arial" w:cs="Arial"/>
                  <w:sz w:val="20"/>
                  <w:szCs w:val="20"/>
                  <w:lang w:eastAsia="en-GB"/>
                </w:rPr>
                <w:t xml:space="preserve">domain </w:t>
              </w:r>
              <w:r w:rsidR="00FA75C0" w:rsidRPr="0000353A">
                <w:rPr>
                  <w:rFonts w:ascii="Arial" w:eastAsia="Times New Roman" w:hAnsi="Arial" w:cs="Arial"/>
                  <w:sz w:val="20"/>
                  <w:szCs w:val="20"/>
                  <w:lang w:eastAsia="en-GB"/>
                </w:rPr>
                <w:t xml:space="preserve"> </w:t>
              </w:r>
            </w:ins>
            <w:proofErr w:type="gramEnd"/>
            <w:del w:id="229" w:author="Batia Attali" w:date="2016-06-26T12:59:00Z">
              <w:r w:rsidRPr="0000353A" w:rsidDel="00FA75C0">
                <w:rPr>
                  <w:rFonts w:ascii="Arial" w:eastAsia="Times New Roman" w:hAnsi="Arial" w:cs="Arial"/>
                  <w:sz w:val="20"/>
                  <w:szCs w:val="20"/>
                  <w:lang w:eastAsia="en-GB"/>
                </w:rPr>
                <w:delText>area</w:delText>
              </w:r>
            </w:del>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rsidR="004C19DF" w:rsidRPr="0000353A" w:rsidRDefault="004C19DF" w:rsidP="00FA75C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w:t>
            </w:r>
            <w:proofErr w:type="gramStart"/>
            <w:r w:rsidRPr="0000353A">
              <w:rPr>
                <w:rFonts w:ascii="Arial" w:eastAsia="Times New Roman" w:hAnsi="Arial" w:cs="Arial"/>
                <w:sz w:val="20"/>
                <w:szCs w:val="20"/>
                <w:lang w:eastAsia="en-GB"/>
              </w:rPr>
              <w:t>starts</w:t>
            </w:r>
            <w:proofErr w:type="gramEnd"/>
            <w:r w:rsidRPr="0000353A">
              <w:rPr>
                <w:rFonts w:ascii="Arial" w:eastAsia="Times New Roman" w:hAnsi="Arial" w:cs="Arial"/>
                <w:sz w:val="20"/>
                <w:szCs w:val="20"/>
                <w:lang w:eastAsia="en-GB"/>
              </w:rPr>
              <w:t xml:space="preserve">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but the implementation is partial </w:t>
            </w:r>
            <w:ins w:id="230" w:author="Batia Attali" w:date="2016-06-26T13:00:00Z">
              <w:r w:rsidR="00FA75C0">
                <w:rPr>
                  <w:rFonts w:ascii="Arial" w:eastAsia="Times New Roman" w:hAnsi="Arial" w:cs="Arial"/>
                  <w:sz w:val="20"/>
                  <w:szCs w:val="20"/>
                  <w:lang w:eastAsia="en-GB"/>
                </w:rPr>
                <w:t xml:space="preserve">and </w:t>
              </w:r>
            </w:ins>
            <w:r w:rsidRPr="0000353A">
              <w:rPr>
                <w:rFonts w:ascii="Arial" w:eastAsia="Times New Roman" w:hAnsi="Arial" w:cs="Arial"/>
                <w:sz w:val="20"/>
                <w:szCs w:val="20"/>
                <w:lang w:eastAsia="en-GB"/>
              </w:rPr>
              <w:t xml:space="preserve">obeying </w:t>
            </w:r>
            <w:del w:id="231" w:author="Batia Attali" w:date="2016-06-26T13:00:00Z">
              <w:r w:rsidRPr="0000353A" w:rsidDel="00FA75C0">
                <w:rPr>
                  <w:rFonts w:ascii="Arial" w:eastAsia="Times New Roman" w:hAnsi="Arial" w:cs="Arial"/>
                  <w:sz w:val="20"/>
                  <w:szCs w:val="20"/>
                  <w:lang w:eastAsia="en-GB"/>
                </w:rPr>
                <w:delText xml:space="preserve">to </w:delText>
              </w:r>
            </w:del>
            <w:r w:rsidRPr="0000353A">
              <w:rPr>
                <w:rFonts w:ascii="Arial" w:eastAsia="Times New Roman" w:hAnsi="Arial" w:cs="Arial"/>
                <w:sz w:val="20"/>
                <w:szCs w:val="20"/>
                <w:lang w:eastAsia="en-GB"/>
              </w:rPr>
              <w:t>internal needs. First attempts to develop SOA/CSPA based services.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hideMark/>
          </w:tcPr>
          <w:p w:rsidR="00725F88"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rsidR="00243A17" w:rsidRPr="0000353A" w:rsidRDefault="00243A17" w:rsidP="00FA75C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commentRangeStart w:id="232"/>
            <w:r w:rsidRPr="0000353A">
              <w:rPr>
                <w:rFonts w:ascii="Arial" w:eastAsia="Times New Roman" w:hAnsi="Arial" w:cs="Arial"/>
                <w:sz w:val="20"/>
                <w:szCs w:val="20"/>
                <w:lang w:eastAsia="en-GB"/>
              </w:rPr>
              <w:t>common services</w:t>
            </w:r>
            <w:ins w:id="233" w:author="Batia Attali" w:date="2016-06-26T13:03:00Z">
              <w:r w:rsidR="00FA75C0">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platform </w:t>
            </w:r>
            <w:commentRangeEnd w:id="232"/>
            <w:r w:rsidR="00C36F4F">
              <w:rPr>
                <w:rStyle w:val="CommentReference"/>
              </w:rPr>
              <w:commentReference w:id="232"/>
            </w:r>
            <w:del w:id="234" w:author="Batia Attali" w:date="2016-06-26T13:03:00Z">
              <w:r w:rsidRPr="0000353A" w:rsidDel="00FA75C0">
                <w:rPr>
                  <w:rFonts w:ascii="Arial" w:eastAsia="Times New Roman" w:hAnsi="Arial" w:cs="Arial"/>
                  <w:sz w:val="20"/>
                  <w:szCs w:val="20"/>
                  <w:lang w:eastAsia="en-GB"/>
                </w:rPr>
                <w:delText xml:space="preserve">accesses </w:delText>
              </w:r>
            </w:del>
            <w:ins w:id="235" w:author="Batia Attali" w:date="2016-06-26T13:03:00Z">
              <w:r w:rsidR="00FA75C0">
                <w:rPr>
                  <w:rFonts w:ascii="Arial" w:eastAsia="Times New Roman" w:hAnsi="Arial" w:cs="Arial"/>
                  <w:sz w:val="20"/>
                  <w:szCs w:val="20"/>
                  <w:lang w:eastAsia="en-GB"/>
                </w:rPr>
                <w:t xml:space="preserve">is </w:t>
              </w:r>
              <w:proofErr w:type="gramStart"/>
              <w:r w:rsidR="00FA75C0">
                <w:rPr>
                  <w:rFonts w:ascii="Arial" w:eastAsia="Times New Roman" w:hAnsi="Arial" w:cs="Arial"/>
                  <w:sz w:val="20"/>
                  <w:szCs w:val="20"/>
                  <w:lang w:eastAsia="en-GB"/>
                </w:rPr>
                <w:t xml:space="preserve">accessing </w:t>
              </w:r>
              <w:r w:rsidR="00FA75C0"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an</w:t>
            </w:r>
            <w:proofErr w:type="gramEnd"/>
            <w:r w:rsidRPr="0000353A">
              <w:rPr>
                <w:rFonts w:ascii="Arial" w:eastAsia="Times New Roman" w:hAnsi="Arial" w:cs="Arial"/>
                <w:sz w:val="20"/>
                <w:szCs w:val="20"/>
                <w:lang w:eastAsia="en-GB"/>
              </w:rPr>
              <w:t xml:space="preserve"> integrated information environment. The information environment follows the CSPA LIM</w:t>
            </w:r>
            <w:ins w:id="236" w:author="Batia Attali" w:date="2016-06-26T13:04:00Z">
              <w:r w:rsidR="00FA75C0">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w:t>
            </w:r>
            <w:ins w:id="237" w:author="Batia Attali" w:date="2016-06-26T13:04:00Z">
              <w:r w:rsidR="00FA75C0">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rsidR="00725F88" w:rsidRPr="0000353A" w:rsidRDefault="00725F88" w:rsidP="0069720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common </w:t>
            </w:r>
            <w:del w:id="238" w:author="Batia Attali" w:date="2016-06-26T13:06:00Z">
              <w:r w:rsidRPr="0000353A" w:rsidDel="00FA75C0">
                <w:rPr>
                  <w:rFonts w:ascii="Arial" w:eastAsia="Times New Roman" w:hAnsi="Arial" w:cs="Arial"/>
                  <w:sz w:val="20"/>
                  <w:szCs w:val="20"/>
                  <w:lang w:eastAsia="en-GB"/>
                </w:rPr>
                <w:delText xml:space="preserve">component </w:delText>
              </w:r>
            </w:del>
            <w:r w:rsidRPr="0000353A">
              <w:rPr>
                <w:rFonts w:ascii="Arial" w:eastAsia="Times New Roman" w:hAnsi="Arial" w:cs="Arial"/>
                <w:sz w:val="20"/>
                <w:szCs w:val="20"/>
                <w:lang w:eastAsia="en-GB"/>
              </w:rPr>
              <w:t>libraries</w:t>
            </w:r>
            <w:ins w:id="239" w:author="Batia Attali" w:date="2016-06-26T13:36:00Z">
              <w:r w:rsidR="00697206">
                <w:rPr>
                  <w:rFonts w:ascii="Arial" w:eastAsia="Times New Roman" w:hAnsi="Arial" w:cs="Arial"/>
                  <w:sz w:val="20"/>
                  <w:szCs w:val="20"/>
                  <w:lang w:eastAsia="en-GB"/>
                </w:rPr>
                <w:t xml:space="preserve"> for application components</w:t>
              </w:r>
            </w:ins>
            <w:r w:rsidRPr="0000353A">
              <w:rPr>
                <w:rFonts w:ascii="Arial" w:eastAsia="Times New Roman" w:hAnsi="Arial" w:cs="Arial"/>
                <w:sz w:val="20"/>
                <w:szCs w:val="20"/>
                <w:lang w:eastAsia="en-GB"/>
              </w:rPr>
              <w:t xml:space="preserve"> start to appear. </w:t>
            </w:r>
            <w:del w:id="240" w:author="Batia Attali" w:date="2016-06-26T13:07:00Z">
              <w:r w:rsidRPr="0000353A" w:rsidDel="00FA75C0">
                <w:rPr>
                  <w:rFonts w:ascii="Arial" w:eastAsia="Times New Roman" w:hAnsi="Arial" w:cs="Arial"/>
                  <w:sz w:val="20"/>
                  <w:szCs w:val="20"/>
                  <w:lang w:eastAsia="en-GB"/>
                </w:rPr>
                <w:delText xml:space="preserve">The </w:delText>
              </w:r>
            </w:del>
            <w:ins w:id="241" w:author="Batia Attali" w:date="2016-06-26T13:07:00Z">
              <w:r w:rsidR="00FA75C0">
                <w:rPr>
                  <w:rFonts w:ascii="Arial" w:eastAsia="Times New Roman" w:hAnsi="Arial" w:cs="Arial"/>
                  <w:sz w:val="20"/>
                  <w:szCs w:val="20"/>
                  <w:lang w:eastAsia="en-GB"/>
                </w:rPr>
                <w:t>A</w:t>
              </w:r>
            </w:ins>
            <w:ins w:id="242" w:author="Batia Attali" w:date="2016-06-26T13:06:00Z">
              <w:r w:rsidR="00FA75C0">
                <w:rPr>
                  <w:rFonts w:ascii="Arial" w:eastAsia="Times New Roman" w:hAnsi="Arial" w:cs="Arial"/>
                  <w:sz w:val="20"/>
                  <w:szCs w:val="20"/>
                  <w:lang w:eastAsia="en-GB"/>
                </w:rPr>
                <w:t xml:space="preserve">pplication </w:t>
              </w:r>
            </w:ins>
            <w:r w:rsidRPr="0000353A">
              <w:rPr>
                <w:rFonts w:ascii="Arial" w:eastAsia="Times New Roman" w:hAnsi="Arial" w:cs="Arial"/>
                <w:sz w:val="20"/>
                <w:szCs w:val="20"/>
                <w:lang w:eastAsia="en-GB"/>
              </w:rPr>
              <w:t>components are difficult to integrate in practice</w:t>
            </w:r>
            <w:ins w:id="243" w:author="Batia Attali" w:date="2016-06-26T13:06:00Z">
              <w:r w:rsidR="00FA75C0">
                <w:rPr>
                  <w:rFonts w:ascii="Arial" w:eastAsia="Times New Roman" w:hAnsi="Arial" w:cs="Arial"/>
                  <w:sz w:val="20"/>
                  <w:szCs w:val="20"/>
                  <w:lang w:eastAsia="en-GB"/>
                </w:rPr>
                <w:t>,</w:t>
              </w:r>
            </w:ins>
            <w:r w:rsidRPr="0000353A">
              <w:rPr>
                <w:rFonts w:ascii="Arial" w:eastAsia="Times New Roman" w:hAnsi="Arial" w:cs="Arial"/>
                <w:sz w:val="20"/>
                <w:szCs w:val="20"/>
                <w:lang w:eastAsia="en-GB"/>
              </w:rPr>
              <w:t xml:space="preserve"> and therefore </w:t>
            </w:r>
            <w:ins w:id="244" w:author="Batia Attali" w:date="2016-06-26T13:06:00Z">
              <w:r w:rsidR="00697206">
                <w:rPr>
                  <w:rFonts w:ascii="Arial" w:eastAsia="Times New Roman" w:hAnsi="Arial" w:cs="Arial"/>
                  <w:sz w:val="20"/>
                  <w:szCs w:val="20"/>
                  <w:lang w:eastAsia="en-GB"/>
                </w:rPr>
                <w:t>re</w:t>
              </w:r>
              <w:r w:rsidR="00FA75C0">
                <w:rPr>
                  <w:rFonts w:ascii="Arial" w:eastAsia="Times New Roman" w:hAnsi="Arial" w:cs="Arial"/>
                  <w:sz w:val="20"/>
                  <w:szCs w:val="20"/>
                  <w:lang w:eastAsia="en-GB"/>
                </w:rPr>
                <w:t xml:space="preserve">use is </w:t>
              </w:r>
            </w:ins>
            <w:r w:rsidRPr="0000353A">
              <w:rPr>
                <w:rFonts w:ascii="Arial" w:eastAsia="Times New Roman" w:hAnsi="Arial" w:cs="Arial"/>
                <w:sz w:val="20"/>
                <w:szCs w:val="20"/>
                <w:lang w:eastAsia="en-GB"/>
              </w:rPr>
              <w:t xml:space="preserve">often </w:t>
            </w:r>
            <w:del w:id="245" w:author="Batia Attali" w:date="2016-06-26T13:36:00Z">
              <w:r w:rsidRPr="0000353A" w:rsidDel="00697206">
                <w:rPr>
                  <w:rFonts w:ascii="Arial" w:eastAsia="Times New Roman" w:hAnsi="Arial" w:cs="Arial"/>
                  <w:sz w:val="20"/>
                  <w:szCs w:val="20"/>
                  <w:lang w:eastAsia="en-GB"/>
                </w:rPr>
                <w:delText>rejected</w:delText>
              </w:r>
            </w:del>
            <w:ins w:id="246" w:author="Batia Attali" w:date="2016-06-26T13:36:00Z">
              <w:r w:rsidR="00697206">
                <w:rPr>
                  <w:rFonts w:ascii="Arial" w:eastAsia="Times New Roman" w:hAnsi="Arial" w:cs="Arial"/>
                  <w:sz w:val="20"/>
                  <w:szCs w:val="20"/>
                  <w:lang w:eastAsia="en-GB"/>
                </w:rPr>
                <w:t>unfeasible</w:t>
              </w:r>
            </w:ins>
            <w:r w:rsidRPr="0000353A">
              <w:rPr>
                <w:rFonts w:ascii="Arial" w:eastAsia="Times New Roman" w:hAnsi="Arial" w:cs="Arial"/>
                <w:sz w:val="20"/>
                <w:szCs w:val="20"/>
                <w:lang w:eastAsia="en-GB"/>
              </w:rPr>
              <w:t>.</w:t>
            </w:r>
          </w:p>
          <w:p w:rsidR="00725F88" w:rsidRPr="0000353A" w:rsidRDefault="00725F88" w:rsidP="00171825">
            <w:pPr>
              <w:spacing w:after="120" w:line="240" w:lineRule="auto"/>
              <w:rPr>
                <w:rFonts w:ascii="Arial" w:eastAsia="Times New Roman" w:hAnsi="Arial" w:cs="Arial"/>
                <w:sz w:val="20"/>
                <w:szCs w:val="20"/>
                <w:lang w:eastAsia="en-GB"/>
              </w:rPr>
            </w:pPr>
            <w:commentRangeStart w:id="247"/>
            <w:r w:rsidRPr="0000353A">
              <w:rPr>
                <w:rFonts w:ascii="Arial" w:eastAsia="Times New Roman" w:hAnsi="Arial" w:cs="Arial"/>
                <w:sz w:val="20"/>
                <w:szCs w:val="20"/>
                <w:lang w:eastAsia="en-GB"/>
              </w:rPr>
              <w:t>Some commercial components start to be integrated.</w:t>
            </w:r>
            <w:commentRangeEnd w:id="247"/>
            <w:r w:rsidR="00FA75C0">
              <w:rPr>
                <w:rStyle w:val="CommentReference"/>
              </w:rPr>
              <w:commentReference w:id="247"/>
            </w:r>
          </w:p>
        </w:tc>
        <w:tc>
          <w:tcPr>
            <w:tcW w:w="2827" w:type="dxa"/>
            <w:shd w:val="clear" w:color="auto" w:fill="auto"/>
            <w:tcMar>
              <w:left w:w="23" w:type="dxa"/>
              <w:right w:w="23" w:type="dxa"/>
            </w:tcMar>
            <w:hideMark/>
          </w:tcPr>
          <w:p w:rsidR="00364771" w:rsidRDefault="00725F88" w:rsidP="00037AA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early service oriented systems making use of services </w:t>
            </w:r>
            <w:del w:id="248" w:author="Batia Attali" w:date="2016-06-26T13:09:00Z">
              <w:r w:rsidRPr="0000353A" w:rsidDel="00037AA1">
                <w:rPr>
                  <w:rFonts w:ascii="Arial" w:eastAsia="Times New Roman" w:hAnsi="Arial" w:cs="Arial"/>
                  <w:sz w:val="20"/>
                  <w:szCs w:val="20"/>
                  <w:lang w:eastAsia="en-GB"/>
                </w:rPr>
                <w:delText xml:space="preserve">attending </w:delText>
              </w:r>
            </w:del>
            <w:ins w:id="249" w:author="Batia Attali" w:date="2016-06-26T13:09:00Z">
              <w:r w:rsidR="00037AA1">
                <w:rPr>
                  <w:rFonts w:ascii="Arial" w:eastAsia="Times New Roman" w:hAnsi="Arial" w:cs="Arial"/>
                  <w:sz w:val="20"/>
                  <w:szCs w:val="20"/>
                  <w:lang w:eastAsia="en-GB"/>
                </w:rPr>
                <w:t>supporting</w:t>
              </w:r>
              <w:r w:rsidR="00037AA1"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certain common activities start</w:t>
            </w:r>
            <w:r w:rsidRPr="0000353A">
              <w:rPr>
                <w:rFonts w:ascii="Arial" w:eastAsia="Times New Roman" w:hAnsi="Arial" w:cs="Arial"/>
                <w:strike/>
                <w:sz w:val="20"/>
                <w:szCs w:val="20"/>
                <w:lang w:eastAsia="en-GB"/>
              </w:rPr>
              <w:t>s</w:t>
            </w:r>
            <w:r w:rsidRPr="0000353A">
              <w:rPr>
                <w:rFonts w:ascii="Arial" w:eastAsia="Times New Roman" w:hAnsi="Arial" w:cs="Arial"/>
                <w:sz w:val="20"/>
                <w:szCs w:val="20"/>
                <w:lang w:eastAsia="en-GB"/>
              </w:rPr>
              <w:t xml:space="preserve"> to appear.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Services orchestration is still an issue that is mainly carried out </w:t>
            </w:r>
            <w:ins w:id="250" w:author="Batia Attali" w:date="2016-06-26T13:10:00Z">
              <w:r w:rsidR="00037AA1">
                <w:rPr>
                  <w:rFonts w:ascii="Arial" w:eastAsia="Times New Roman" w:hAnsi="Arial" w:cs="Arial"/>
                  <w:sz w:val="20"/>
                  <w:szCs w:val="20"/>
                  <w:lang w:eastAsia="en-GB"/>
                </w:rPr>
                <w:t xml:space="preserve">separately </w:t>
              </w:r>
            </w:ins>
            <w:r w:rsidRPr="0000353A">
              <w:rPr>
                <w:rFonts w:ascii="Arial" w:eastAsia="Times New Roman" w:hAnsi="Arial" w:cs="Arial"/>
                <w:sz w:val="20"/>
                <w:szCs w:val="20"/>
                <w:lang w:eastAsia="en-GB"/>
              </w:rPr>
              <w:t xml:space="preserve">for each </w:t>
            </w:r>
            <w:commentRangeStart w:id="251"/>
            <w:r w:rsidRPr="0000353A">
              <w:rPr>
                <w:rFonts w:ascii="Arial" w:eastAsia="Times New Roman" w:hAnsi="Arial" w:cs="Arial"/>
                <w:sz w:val="20"/>
                <w:szCs w:val="20"/>
                <w:lang w:eastAsia="en-GB"/>
              </w:rPr>
              <w:t>system</w:t>
            </w:r>
            <w:commentRangeEnd w:id="251"/>
            <w:r w:rsidR="00037AA1">
              <w:rPr>
                <w:rStyle w:val="CommentReference"/>
              </w:rPr>
              <w:commentReference w:id="251"/>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364771" w:rsidRDefault="00725F88" w:rsidP="00684F8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w:t>
            </w:r>
            <w:ins w:id="252" w:author="Batia Attali" w:date="2016-06-26T13:27:00Z">
              <w:r w:rsidR="00684F87">
                <w:rPr>
                  <w:rFonts w:ascii="Arial" w:eastAsia="Times New Roman" w:hAnsi="Arial" w:cs="Arial"/>
                  <w:sz w:val="20"/>
                  <w:szCs w:val="20"/>
                  <w:lang w:eastAsia="en-GB"/>
                </w:rPr>
                <w:t xml:space="preserve">designed </w:t>
              </w:r>
            </w:ins>
            <w:r w:rsidRPr="0000353A">
              <w:rPr>
                <w:rFonts w:ascii="Arial" w:eastAsia="Times New Roman" w:hAnsi="Arial" w:cs="Arial"/>
                <w:sz w:val="20"/>
                <w:szCs w:val="20"/>
                <w:lang w:eastAsia="en-GB"/>
              </w:rPr>
              <w:t xml:space="preserve">following the CSPA guidelines. Services are </w:t>
            </w:r>
            <w:ins w:id="253" w:author="Batia Attali" w:date="2016-06-26T13:28:00Z">
              <w:r w:rsidR="00684F87">
                <w:rPr>
                  <w:rFonts w:ascii="Arial" w:eastAsia="Times New Roman" w:hAnsi="Arial" w:cs="Arial"/>
                  <w:sz w:val="20"/>
                  <w:szCs w:val="20"/>
                  <w:lang w:eastAsia="en-GB"/>
                </w:rPr>
                <w:t xml:space="preserve">made </w:t>
              </w:r>
            </w:ins>
            <w:del w:id="254" w:author="Batia Attali" w:date="2016-06-26T13:27:00Z">
              <w:r w:rsidRPr="0000353A" w:rsidDel="00684F87">
                <w:rPr>
                  <w:rFonts w:ascii="Arial" w:eastAsia="Times New Roman" w:hAnsi="Arial" w:cs="Arial"/>
                  <w:sz w:val="20"/>
                  <w:szCs w:val="20"/>
                  <w:lang w:eastAsia="en-GB"/>
                </w:rPr>
                <w:delText xml:space="preserve">developed to be </w:delText>
              </w:r>
            </w:del>
            <w:r w:rsidRPr="0000353A">
              <w:rPr>
                <w:rFonts w:ascii="Arial" w:eastAsia="Times New Roman" w:hAnsi="Arial" w:cs="Arial"/>
                <w:sz w:val="20"/>
                <w:szCs w:val="20"/>
                <w:lang w:eastAsia="en-GB"/>
              </w:rPr>
              <w:t xml:space="preserve">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w:t>
            </w:r>
            <w:ins w:id="255" w:author="Batia Attali" w:date="2016-06-26T13:26:00Z">
              <w:r w:rsidR="00684F87">
                <w:rPr>
                  <w:rFonts w:ascii="Arial" w:eastAsia="Times New Roman" w:hAnsi="Arial" w:cs="Arial"/>
                  <w:sz w:val="20"/>
                  <w:szCs w:val="20"/>
                  <w:lang w:eastAsia="en-GB"/>
                </w:rPr>
                <w:t xml:space="preserve"> and a catalogue is being built</w:t>
              </w:r>
            </w:ins>
            <w:r w:rsidRPr="0000353A">
              <w:rPr>
                <w:rFonts w:ascii="Arial" w:eastAsia="Times New Roman" w:hAnsi="Arial" w:cs="Arial"/>
                <w:sz w:val="20"/>
                <w:szCs w:val="20"/>
                <w:lang w:eastAsia="en-GB"/>
              </w:rPr>
              <w:t xml:space="preserve">.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69720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w:t>
            </w:r>
            <w:ins w:id="256" w:author="Batia Attali" w:date="2016-06-26T13:24:00Z">
              <w:r w:rsidR="00684F87">
                <w:rPr>
                  <w:rFonts w:ascii="Arial" w:eastAsia="Times New Roman" w:hAnsi="Arial" w:cs="Arial"/>
                  <w:sz w:val="20"/>
                  <w:szCs w:val="20"/>
                  <w:lang w:eastAsia="en-GB"/>
                </w:rPr>
                <w:t xml:space="preserve">CSPA compliant </w:t>
              </w:r>
            </w:ins>
            <w:r w:rsidRPr="0000353A">
              <w:rPr>
                <w:rFonts w:ascii="Arial" w:eastAsia="Times New Roman" w:hAnsi="Arial" w:cs="Arial"/>
                <w:sz w:val="20"/>
                <w:szCs w:val="20"/>
                <w:lang w:eastAsia="en-GB"/>
              </w:rPr>
              <w:t xml:space="preserve">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w:t>
            </w:r>
            <w:ins w:id="257" w:author="Batia Attali" w:date="2016-06-26T13:31:00Z">
              <w:r w:rsidR="00684F87">
                <w:rPr>
                  <w:rFonts w:ascii="Arial" w:eastAsia="Times New Roman" w:hAnsi="Arial" w:cs="Arial"/>
                  <w:sz w:val="20"/>
                  <w:szCs w:val="20"/>
                  <w:lang w:eastAsia="en-GB"/>
                </w:rPr>
                <w:t xml:space="preserve"> and</w:t>
              </w:r>
            </w:ins>
            <w:ins w:id="258" w:author="Batia Attali" w:date="2016-06-26T13:29:00Z">
              <w:r w:rsidR="00684F87">
                <w:rPr>
                  <w:rFonts w:ascii="Arial" w:eastAsia="Times New Roman" w:hAnsi="Arial" w:cs="Arial"/>
                  <w:sz w:val="20"/>
                  <w:szCs w:val="20"/>
                  <w:lang w:eastAsia="en-GB"/>
                </w:rPr>
                <w:t xml:space="preserve"> </w:t>
              </w:r>
            </w:ins>
            <w:ins w:id="259" w:author="Batia Attali" w:date="2016-06-26T13:30:00Z">
              <w:r w:rsidR="00684F87">
                <w:rPr>
                  <w:rFonts w:ascii="Arial" w:eastAsia="Times New Roman" w:hAnsi="Arial" w:cs="Arial"/>
                  <w:sz w:val="20"/>
                  <w:szCs w:val="20"/>
                  <w:lang w:eastAsia="en-GB"/>
                </w:rPr>
                <w:t>listed in</w:t>
              </w:r>
            </w:ins>
            <w:ins w:id="260" w:author="Batia Attali" w:date="2016-06-26T13:29:00Z">
              <w:r w:rsidR="00684F87">
                <w:rPr>
                  <w:rFonts w:ascii="Arial" w:eastAsia="Times New Roman" w:hAnsi="Arial" w:cs="Arial"/>
                  <w:sz w:val="20"/>
                  <w:szCs w:val="20"/>
                  <w:lang w:eastAsia="en-GB"/>
                </w:rPr>
                <w:t xml:space="preserve"> a common catalogue</w:t>
              </w:r>
            </w:ins>
            <w:ins w:id="261" w:author="Batia Attali" w:date="2016-06-26T13:32:00Z">
              <w:r w:rsidR="00684F87">
                <w:rPr>
                  <w:rFonts w:ascii="Arial" w:eastAsia="Times New Roman" w:hAnsi="Arial" w:cs="Arial"/>
                  <w:sz w:val="20"/>
                  <w:szCs w:val="20"/>
                  <w:lang w:eastAsia="en-GB"/>
                </w:rPr>
                <w:t xml:space="preserve">. The </w:t>
              </w:r>
            </w:ins>
            <w:ins w:id="262" w:author="Batia Attali" w:date="2016-06-26T13:34:00Z">
              <w:r w:rsidR="00697206">
                <w:rPr>
                  <w:rFonts w:ascii="Arial" w:eastAsia="Times New Roman" w:hAnsi="Arial" w:cs="Arial"/>
                  <w:sz w:val="20"/>
                  <w:szCs w:val="20"/>
                  <w:lang w:eastAsia="en-GB"/>
                </w:rPr>
                <w:t xml:space="preserve">availability of </w:t>
              </w:r>
              <w:proofErr w:type="gramStart"/>
              <w:r w:rsidR="00697206">
                <w:rPr>
                  <w:rFonts w:ascii="Arial" w:eastAsia="Times New Roman" w:hAnsi="Arial" w:cs="Arial"/>
                  <w:sz w:val="20"/>
                  <w:szCs w:val="20"/>
                  <w:lang w:eastAsia="en-GB"/>
                </w:rPr>
                <w:t xml:space="preserve">existing </w:t>
              </w:r>
            </w:ins>
            <w:ins w:id="263" w:author="Batia Attali" w:date="2016-06-26T13:32:00Z">
              <w:r w:rsidR="00684F87">
                <w:rPr>
                  <w:rFonts w:ascii="Arial" w:eastAsia="Times New Roman" w:hAnsi="Arial" w:cs="Arial"/>
                  <w:sz w:val="20"/>
                  <w:szCs w:val="20"/>
                  <w:lang w:eastAsia="en-GB"/>
                </w:rPr>
                <w:t xml:space="preserve"> service</w:t>
              </w:r>
            </w:ins>
            <w:ins w:id="264" w:author="Batia Attali" w:date="2016-06-26T13:33:00Z">
              <w:r w:rsidR="00684F87">
                <w:rPr>
                  <w:rFonts w:ascii="Arial" w:eastAsia="Times New Roman" w:hAnsi="Arial" w:cs="Arial"/>
                  <w:sz w:val="20"/>
                  <w:szCs w:val="20"/>
                  <w:lang w:eastAsia="en-GB"/>
                </w:rPr>
                <w:t>s</w:t>
              </w:r>
            </w:ins>
            <w:proofErr w:type="gramEnd"/>
            <w:ins w:id="265" w:author="Batia Attali" w:date="2016-06-26T13:32:00Z">
              <w:r w:rsidR="00684F87">
                <w:rPr>
                  <w:rFonts w:ascii="Arial" w:eastAsia="Times New Roman" w:hAnsi="Arial" w:cs="Arial"/>
                  <w:sz w:val="20"/>
                  <w:szCs w:val="20"/>
                  <w:lang w:eastAsia="en-GB"/>
                </w:rPr>
                <w:t xml:space="preserve"> is checked in the catalogue </w:t>
              </w:r>
            </w:ins>
            <w:ins w:id="266" w:author="Batia Attali" w:date="2016-06-26T13:29:00Z">
              <w:r w:rsidR="00684F87">
                <w:rPr>
                  <w:rFonts w:ascii="Arial" w:eastAsia="Times New Roman" w:hAnsi="Arial" w:cs="Arial"/>
                  <w:sz w:val="20"/>
                  <w:szCs w:val="20"/>
                  <w:lang w:eastAsia="en-GB"/>
                </w:rPr>
                <w:t>prior to any development of new services</w:t>
              </w:r>
            </w:ins>
            <w:r w:rsidRPr="0000353A">
              <w:rPr>
                <w:rFonts w:ascii="Arial" w:eastAsia="Times New Roman" w:hAnsi="Arial" w:cs="Arial"/>
                <w:sz w:val="20"/>
                <w:szCs w:val="20"/>
                <w:lang w:eastAsia="en-GB"/>
              </w:rPr>
              <w:t xml:space="preserve">. </w:t>
            </w:r>
          </w:p>
          <w:p w:rsidR="00364771" w:rsidDel="00684F87" w:rsidRDefault="00725F88" w:rsidP="00684F87">
            <w:pPr>
              <w:spacing w:after="120" w:line="240" w:lineRule="auto"/>
              <w:rPr>
                <w:del w:id="267" w:author="Batia Attali" w:date="2016-06-26T13:30:00Z"/>
                <w:rFonts w:ascii="Arial" w:eastAsia="Times New Roman" w:hAnsi="Arial" w:cs="Arial"/>
                <w:sz w:val="20"/>
                <w:szCs w:val="20"/>
                <w:lang w:eastAsia="en-GB"/>
              </w:rPr>
            </w:pPr>
            <w:del w:id="268" w:author="Batia Attali" w:date="2016-06-26T13:11:00Z">
              <w:r w:rsidRPr="0000353A" w:rsidDel="00037AA1">
                <w:rPr>
                  <w:rFonts w:ascii="Arial" w:eastAsia="Times New Roman" w:hAnsi="Arial" w:cs="Arial"/>
                  <w:sz w:val="20"/>
                  <w:szCs w:val="20"/>
                  <w:lang w:eastAsia="en-GB"/>
                </w:rPr>
                <w:delText>There is a</w:delText>
              </w:r>
            </w:del>
            <w:del w:id="269" w:author="Batia Attali" w:date="2016-06-26T13:30:00Z">
              <w:r w:rsidRPr="0000353A" w:rsidDel="00684F87">
                <w:rPr>
                  <w:rFonts w:ascii="Arial" w:eastAsia="Times New Roman" w:hAnsi="Arial" w:cs="Arial"/>
                  <w:sz w:val="20"/>
                  <w:szCs w:val="20"/>
                  <w:lang w:eastAsia="en-GB"/>
                </w:rPr>
                <w:delText xml:space="preserve"> shared catalogue </w:delText>
              </w:r>
            </w:del>
            <w:del w:id="270" w:author="Batia Attali" w:date="2016-06-26T13:11:00Z">
              <w:r w:rsidRPr="0000353A" w:rsidDel="00037AA1">
                <w:rPr>
                  <w:rFonts w:ascii="Arial" w:eastAsia="Times New Roman" w:hAnsi="Arial" w:cs="Arial"/>
                  <w:sz w:val="20"/>
                  <w:szCs w:val="20"/>
                  <w:lang w:eastAsia="en-GB"/>
                </w:rPr>
                <w:delText xml:space="preserve">that </w:delText>
              </w:r>
            </w:del>
            <w:del w:id="271" w:author="Batia Attali" w:date="2016-06-26T13:30:00Z">
              <w:r w:rsidRPr="0000353A" w:rsidDel="00684F87">
                <w:rPr>
                  <w:rFonts w:ascii="Arial" w:eastAsia="Times New Roman" w:hAnsi="Arial" w:cs="Arial"/>
                  <w:sz w:val="20"/>
                  <w:szCs w:val="20"/>
                  <w:lang w:eastAsia="en-GB"/>
                </w:rPr>
                <w:delText xml:space="preserve">is used by the </w:delText>
              </w:r>
            </w:del>
            <w:del w:id="272" w:author="Batia Attali" w:date="2016-06-26T13:28:00Z">
              <w:r w:rsidRPr="0000353A" w:rsidDel="00684F87">
                <w:rPr>
                  <w:rFonts w:ascii="Arial" w:eastAsia="Times New Roman" w:hAnsi="Arial" w:cs="Arial"/>
                  <w:sz w:val="20"/>
                  <w:szCs w:val="20"/>
                  <w:lang w:eastAsia="en-GB"/>
                </w:rPr>
                <w:delText>institution</w:delText>
              </w:r>
            </w:del>
            <w:del w:id="273" w:author="Batia Attali" w:date="2016-06-26T13:11:00Z">
              <w:r w:rsidRPr="0000353A" w:rsidDel="00037AA1">
                <w:rPr>
                  <w:rFonts w:ascii="Arial" w:eastAsia="Times New Roman" w:hAnsi="Arial" w:cs="Arial"/>
                  <w:sz w:val="20"/>
                  <w:szCs w:val="20"/>
                  <w:lang w:eastAsia="en-GB"/>
                </w:rPr>
                <w:delText>s</w:delText>
              </w:r>
            </w:del>
            <w:del w:id="274" w:author="Batia Attali" w:date="2016-06-26T13:30:00Z">
              <w:r w:rsidRPr="0000353A" w:rsidDel="00684F87">
                <w:rPr>
                  <w:rFonts w:ascii="Arial" w:eastAsia="Times New Roman" w:hAnsi="Arial" w:cs="Arial"/>
                  <w:sz w:val="20"/>
                  <w:szCs w:val="20"/>
                  <w:lang w:eastAsia="en-GB"/>
                </w:rPr>
                <w:delText xml:space="preserve"> as a first </w:delText>
              </w:r>
            </w:del>
            <w:del w:id="275" w:author="Batia Attali" w:date="2016-06-26T13:23:00Z">
              <w:r w:rsidRPr="0000353A" w:rsidDel="00684F87">
                <w:rPr>
                  <w:rFonts w:ascii="Arial" w:eastAsia="Times New Roman" w:hAnsi="Arial" w:cs="Arial"/>
                  <w:sz w:val="20"/>
                  <w:szCs w:val="20"/>
                  <w:lang w:eastAsia="en-GB"/>
                </w:rPr>
                <w:delText xml:space="preserve">level </w:delText>
              </w:r>
            </w:del>
            <w:del w:id="276" w:author="Batia Attali" w:date="2016-06-26T13:30:00Z">
              <w:r w:rsidRPr="0000353A" w:rsidDel="00684F87">
                <w:rPr>
                  <w:rFonts w:ascii="Arial" w:eastAsia="Times New Roman" w:hAnsi="Arial" w:cs="Arial"/>
                  <w:sz w:val="20"/>
                  <w:szCs w:val="20"/>
                  <w:lang w:eastAsia="en-GB"/>
                </w:rPr>
                <w:delText>place to find existent services.</w:delText>
              </w:r>
            </w:del>
          </w:p>
          <w:p w:rsidR="00725F88" w:rsidRPr="0000353A" w:rsidRDefault="00725F88" w:rsidP="00684F8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w:t>
            </w:r>
            <w:ins w:id="277" w:author="Batia Attali" w:date="2016-06-26T13:38:00Z">
              <w:r w:rsidR="00697206">
                <w:rPr>
                  <w:rFonts w:ascii="Arial" w:eastAsia="Times New Roman" w:hAnsi="Arial" w:cs="Arial"/>
                  <w:sz w:val="20"/>
                  <w:szCs w:val="20"/>
                  <w:lang w:eastAsia="en-GB"/>
                </w:rPr>
                <w:t>statistical domain</w:t>
              </w:r>
              <w:r w:rsidR="00697206" w:rsidRPr="0000353A" w:rsidDel="00697206">
                <w:rPr>
                  <w:rFonts w:ascii="Arial" w:eastAsia="Times New Roman" w:hAnsi="Arial" w:cs="Arial"/>
                  <w:sz w:val="20"/>
                  <w:szCs w:val="20"/>
                  <w:lang w:eastAsia="en-GB"/>
                </w:rPr>
                <w:t xml:space="preserve"> </w:t>
              </w:r>
            </w:ins>
            <w:del w:id="278" w:author="Batia Attali" w:date="2016-06-26T13:38:00Z">
              <w:r w:rsidRPr="0000353A" w:rsidDel="00697206">
                <w:rPr>
                  <w:rFonts w:ascii="Arial" w:eastAsia="Times New Roman" w:hAnsi="Arial" w:cs="Arial"/>
                  <w:sz w:val="20"/>
                  <w:szCs w:val="20"/>
                  <w:lang w:eastAsia="en-GB"/>
                </w:rPr>
                <w:delText xml:space="preserve">area </w:delText>
              </w:r>
            </w:del>
            <w:r w:rsidRPr="0000353A">
              <w:rPr>
                <w:rFonts w:ascii="Arial" w:eastAsia="Times New Roman" w:hAnsi="Arial" w:cs="Arial"/>
                <w:sz w:val="20"/>
                <w:szCs w:val="20"/>
                <w:lang w:eastAsia="en-GB"/>
              </w:rPr>
              <w:t>still deciding how to fulfil the needs of each project so the integration, reuse and support of technologies is very limited.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t>
            </w:r>
            <w:ins w:id="279" w:author="Batia Attali" w:date="2016-06-26T13:38:00Z">
              <w:r w:rsidR="00697206">
                <w:rPr>
                  <w:rFonts w:ascii="Arial" w:eastAsia="Times New Roman" w:hAnsi="Arial" w:cs="Arial"/>
                  <w:sz w:val="20"/>
                  <w:szCs w:val="20"/>
                  <w:lang w:eastAsia="en-GB"/>
                </w:rPr>
                <w:t xml:space="preserve">of technologies </w:t>
              </w:r>
            </w:ins>
            <w:r w:rsidRPr="0000353A">
              <w:rPr>
                <w:rFonts w:ascii="Arial" w:eastAsia="Times New Roman" w:hAnsi="Arial" w:cs="Arial"/>
                <w:sz w:val="20"/>
                <w:szCs w:val="20"/>
                <w:lang w:eastAsia="en-GB"/>
              </w:rPr>
              <w:t xml:space="preserve">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w:t>
            </w:r>
            <w:ins w:id="280" w:author="Batia Attali" w:date="2016-06-26T13:39:00Z">
              <w:r w:rsidR="00697206">
                <w:rPr>
                  <w:rFonts w:ascii="Arial" w:eastAsia="Times New Roman" w:hAnsi="Arial" w:cs="Arial"/>
                  <w:sz w:val="20"/>
                  <w:szCs w:val="20"/>
                  <w:lang w:eastAsia="en-GB"/>
                </w:rPr>
                <w:t xml:space="preserve">statistical </w:t>
              </w:r>
              <w:proofErr w:type="gramStart"/>
              <w:r w:rsidR="00697206">
                <w:rPr>
                  <w:rFonts w:ascii="Arial" w:eastAsia="Times New Roman" w:hAnsi="Arial" w:cs="Arial"/>
                  <w:sz w:val="20"/>
                  <w:szCs w:val="20"/>
                  <w:lang w:eastAsia="en-GB"/>
                </w:rPr>
                <w:t>domain</w:t>
              </w:r>
              <w:proofErr w:type="gramEnd"/>
              <w:r w:rsidR="00697206" w:rsidRPr="0000353A" w:rsidDel="00697206">
                <w:rPr>
                  <w:rFonts w:ascii="Arial" w:eastAsia="Times New Roman" w:hAnsi="Arial" w:cs="Arial"/>
                  <w:sz w:val="20"/>
                  <w:szCs w:val="20"/>
                  <w:lang w:eastAsia="en-GB"/>
                </w:rPr>
                <w:t xml:space="preserve"> </w:t>
              </w:r>
            </w:ins>
            <w:del w:id="281" w:author="Batia Attali" w:date="2016-06-26T13:39:00Z">
              <w:r w:rsidR="00725F88" w:rsidRPr="0000353A" w:rsidDel="00697206">
                <w:rPr>
                  <w:rFonts w:ascii="Arial" w:eastAsia="Times New Roman" w:hAnsi="Arial" w:cs="Arial"/>
                  <w:sz w:val="20"/>
                  <w:szCs w:val="20"/>
                  <w:lang w:eastAsia="en-GB"/>
                </w:rPr>
                <w:delText xml:space="preserve">areas </w:delText>
              </w:r>
            </w:del>
            <w:r w:rsidR="00725F88" w:rsidRPr="0000353A">
              <w:rPr>
                <w:rFonts w:ascii="Arial" w:eastAsia="Times New Roman" w:hAnsi="Arial" w:cs="Arial"/>
                <w:sz w:val="20"/>
                <w:szCs w:val="20"/>
                <w:lang w:eastAsia="en-GB"/>
              </w:rPr>
              <w:t>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Reutilization of solutions on different projects is the common rule. </w:t>
            </w:r>
          </w:p>
          <w:p w:rsidR="00725F88" w:rsidRPr="0000353A" w:rsidRDefault="00725F88" w:rsidP="0069720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Resources are dynamically managed to optimize </w:t>
            </w:r>
            <w:del w:id="282" w:author="Batia Attali" w:date="2016-06-26T13:39:00Z">
              <w:r w:rsidRPr="0000353A" w:rsidDel="00697206">
                <w:rPr>
                  <w:rFonts w:ascii="Arial" w:eastAsia="Times New Roman" w:hAnsi="Arial" w:cs="Arial"/>
                  <w:sz w:val="20"/>
                  <w:szCs w:val="20"/>
                  <w:lang w:eastAsia="en-GB"/>
                </w:rPr>
                <w:delText xml:space="preserve">its </w:delText>
              </w:r>
            </w:del>
            <w:ins w:id="283" w:author="Batia Attali" w:date="2016-06-26T13:39:00Z">
              <w:r w:rsidR="00697206">
                <w:rPr>
                  <w:rFonts w:ascii="Arial" w:eastAsia="Times New Roman" w:hAnsi="Arial" w:cs="Arial"/>
                  <w:sz w:val="20"/>
                  <w:szCs w:val="20"/>
                  <w:lang w:eastAsia="en-GB"/>
                </w:rPr>
                <w:t>their</w:t>
              </w:r>
              <w:r w:rsidR="00697206" w:rsidRPr="0000353A">
                <w:rPr>
                  <w:rFonts w:ascii="Arial" w:eastAsia="Times New Roman" w:hAnsi="Arial" w:cs="Arial"/>
                  <w:sz w:val="20"/>
                  <w:szCs w:val="20"/>
                  <w:lang w:eastAsia="en-GB"/>
                </w:rPr>
                <w:t xml:space="preserve"> </w:t>
              </w:r>
            </w:ins>
            <w:r w:rsidRPr="0000353A">
              <w:rPr>
                <w:rFonts w:ascii="Arial" w:eastAsia="Times New Roman" w:hAnsi="Arial" w:cs="Arial"/>
                <w:sz w:val="20"/>
                <w:szCs w:val="20"/>
                <w:lang w:eastAsia="en-GB"/>
              </w:rPr>
              <w:t>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w:t>
            </w:r>
            <w:ins w:id="284" w:author="Batia Attali" w:date="2016-06-26T13:40:00Z">
              <w:r w:rsidR="00697206">
                <w:rPr>
                  <w:rFonts w:ascii="Arial" w:eastAsia="Times New Roman" w:hAnsi="Arial" w:cs="Arial"/>
                  <w:sz w:val="20"/>
                  <w:szCs w:val="20"/>
                  <w:lang w:eastAsia="en-GB"/>
                </w:rPr>
                <w:t xml:space="preserve">of technologies </w:t>
              </w:r>
            </w:ins>
            <w:r w:rsidR="00725F88" w:rsidRPr="0000353A">
              <w:rPr>
                <w:rFonts w:ascii="Arial" w:eastAsia="Times New Roman" w:hAnsi="Arial" w:cs="Arial"/>
                <w:sz w:val="20"/>
                <w:szCs w:val="20"/>
                <w:lang w:eastAsia="en-GB"/>
              </w:rPr>
              <w:t xml:space="preserve">fully supports the </w:t>
            </w:r>
            <w:commentRangeStart w:id="285"/>
            <w:r w:rsidR="00725F88" w:rsidRPr="0000353A">
              <w:rPr>
                <w:rFonts w:ascii="Arial" w:eastAsia="Times New Roman" w:hAnsi="Arial" w:cs="Arial"/>
                <w:sz w:val="20"/>
                <w:szCs w:val="20"/>
                <w:lang w:eastAsia="en-GB"/>
              </w:rPr>
              <w:t>SLAs of the serv</w:t>
            </w:r>
            <w:r w:rsidR="00364771">
              <w:rPr>
                <w:rFonts w:ascii="Arial" w:eastAsia="Times New Roman" w:hAnsi="Arial" w:cs="Arial"/>
                <w:sz w:val="20"/>
                <w:szCs w:val="20"/>
                <w:lang w:eastAsia="en-GB"/>
              </w:rPr>
              <w:t>ices platform</w:t>
            </w:r>
            <w:commentRangeEnd w:id="285"/>
            <w:r w:rsidR="00697206">
              <w:rPr>
                <w:rStyle w:val="CommentReference"/>
              </w:rPr>
              <w:commentReference w:id="285"/>
            </w:r>
            <w:r w:rsidR="00364771">
              <w:rPr>
                <w:rFonts w:ascii="Arial" w:eastAsia="Times New Roman" w:hAnsi="Arial" w:cs="Arial"/>
                <w:sz w:val="20"/>
                <w:szCs w:val="20"/>
                <w:lang w:eastAsia="en-GB"/>
              </w:rPr>
              <w:t xml:space="preserve">, 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69720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w:t>
            </w:r>
            <w:del w:id="286" w:author="Batia Attali" w:date="2016-06-26T13:42:00Z">
              <w:r w:rsidR="00364771" w:rsidDel="00697206">
                <w:rPr>
                  <w:rFonts w:ascii="Arial" w:eastAsia="Times New Roman" w:hAnsi="Arial" w:cs="Arial"/>
                  <w:sz w:val="20"/>
                  <w:szCs w:val="20"/>
                  <w:lang w:eastAsia="en-GB"/>
                </w:rPr>
                <w:delText xml:space="preserve">the </w:delText>
              </w:r>
            </w:del>
            <w:ins w:id="287" w:author="Batia Attali" w:date="2016-06-26T13:42:00Z">
              <w:r w:rsidR="00697206">
                <w:rPr>
                  <w:rFonts w:ascii="Arial" w:eastAsia="Times New Roman" w:hAnsi="Arial" w:cs="Arial"/>
                  <w:sz w:val="20"/>
                  <w:szCs w:val="20"/>
                  <w:lang w:eastAsia="en-GB"/>
                </w:rPr>
                <w:t>each</w:t>
              </w:r>
              <w:r w:rsidR="00697206">
                <w:rPr>
                  <w:rFonts w:ascii="Arial" w:eastAsia="Times New Roman" w:hAnsi="Arial" w:cs="Arial"/>
                  <w:sz w:val="20"/>
                  <w:szCs w:val="20"/>
                  <w:lang w:eastAsia="en-GB"/>
                </w:rPr>
                <w:t xml:space="preserve"> </w:t>
              </w:r>
            </w:ins>
            <w:r w:rsidR="00364771">
              <w:rPr>
                <w:rFonts w:ascii="Arial" w:eastAsia="Times New Roman" w:hAnsi="Arial" w:cs="Arial"/>
                <w:sz w:val="20"/>
                <w:szCs w:val="20"/>
                <w:lang w:eastAsia="en-GB"/>
              </w:rPr>
              <w:t>project</w:t>
            </w:r>
            <w:del w:id="288" w:author="Batia Attali" w:date="2016-06-26T13:42:00Z">
              <w:r w:rsidR="00364771" w:rsidDel="00697206">
                <w:rPr>
                  <w:rFonts w:ascii="Arial" w:eastAsia="Times New Roman" w:hAnsi="Arial" w:cs="Arial"/>
                  <w:sz w:val="20"/>
                  <w:szCs w:val="20"/>
                  <w:lang w:eastAsia="en-GB"/>
                </w:rPr>
                <w:delText>s</w:delText>
              </w:r>
            </w:del>
            <w:r w:rsidR="00364771">
              <w:rPr>
                <w:rFonts w:ascii="Arial" w:eastAsia="Times New Roman" w:hAnsi="Arial" w:cs="Arial"/>
                <w:sz w:val="20"/>
                <w:szCs w:val="20"/>
                <w:lang w:eastAsia="en-GB"/>
              </w:rPr>
              <w:t xml:space="preserve">. Hardware </w:t>
            </w:r>
            <w:r w:rsidR="00725F88" w:rsidRPr="0000353A">
              <w:rPr>
                <w:rFonts w:ascii="Arial" w:eastAsia="Times New Roman" w:hAnsi="Arial" w:cs="Arial"/>
                <w:sz w:val="20"/>
                <w:szCs w:val="20"/>
                <w:lang w:eastAsia="en-GB"/>
              </w:rPr>
              <w:t xml:space="preserve">and software are optimized dynamically to </w:t>
            </w:r>
            <w:del w:id="289" w:author="Batia Attali" w:date="2016-06-26T13:42:00Z">
              <w:r w:rsidR="00725F88" w:rsidRPr="0000353A" w:rsidDel="00697206">
                <w:rPr>
                  <w:rFonts w:ascii="Arial" w:eastAsia="Times New Roman" w:hAnsi="Arial" w:cs="Arial"/>
                  <w:sz w:val="20"/>
                  <w:szCs w:val="20"/>
                  <w:lang w:eastAsia="en-GB"/>
                </w:rPr>
                <w:delText xml:space="preserve">attend </w:delText>
              </w:r>
            </w:del>
            <w:ins w:id="290" w:author="Batia Attali" w:date="2016-06-26T13:42:00Z">
              <w:r w:rsidR="00697206">
                <w:rPr>
                  <w:rFonts w:ascii="Arial" w:eastAsia="Times New Roman" w:hAnsi="Arial" w:cs="Arial"/>
                  <w:sz w:val="20"/>
                  <w:szCs w:val="20"/>
                  <w:lang w:eastAsia="en-GB"/>
                </w:rPr>
                <w:t>support</w:t>
              </w:r>
              <w:r w:rsidR="00697206" w:rsidRPr="0000353A">
                <w:rPr>
                  <w:rFonts w:ascii="Arial" w:eastAsia="Times New Roman" w:hAnsi="Arial" w:cs="Arial"/>
                  <w:sz w:val="20"/>
                  <w:szCs w:val="20"/>
                  <w:lang w:eastAsia="en-GB"/>
                </w:rPr>
                <w:t xml:space="preserve"> </w:t>
              </w:r>
            </w:ins>
            <w:commentRangeStart w:id="291"/>
            <w:r w:rsidR="00725F88" w:rsidRPr="0000353A">
              <w:rPr>
                <w:rFonts w:ascii="Arial" w:eastAsia="Times New Roman" w:hAnsi="Arial" w:cs="Arial"/>
                <w:sz w:val="20"/>
                <w:szCs w:val="20"/>
                <w:lang w:eastAsia="en-GB"/>
              </w:rPr>
              <w:t xml:space="preserve">changes </w:t>
            </w:r>
            <w:commentRangeEnd w:id="291"/>
            <w:r w:rsidR="00EC18C1">
              <w:rPr>
                <w:rStyle w:val="CommentReference"/>
              </w:rPr>
              <w:commentReference w:id="291"/>
            </w:r>
            <w:r w:rsidR="00725F88" w:rsidRPr="0000353A">
              <w:rPr>
                <w:rFonts w:ascii="Arial" w:eastAsia="Times New Roman" w:hAnsi="Arial" w:cs="Arial"/>
                <w:sz w:val="20"/>
                <w:szCs w:val="20"/>
                <w:lang w:eastAsia="en-GB"/>
              </w:rPr>
              <w:t>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EC18C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platform</w:t>
            </w:r>
            <w:ins w:id="292" w:author="Batia Attali" w:date="2016-06-26T13:45:00Z">
              <w:r w:rsidR="00EC18C1">
                <w:rPr>
                  <w:rFonts w:ascii="Arial" w:eastAsia="Times New Roman" w:hAnsi="Arial" w:cs="Arial"/>
                  <w:sz w:val="20"/>
                  <w:szCs w:val="20"/>
                  <w:lang w:eastAsia="en-GB"/>
                </w:rPr>
                <w:t xml:space="preserve"> </w:t>
              </w:r>
              <w:r w:rsidR="00EC18C1">
                <w:rPr>
                  <w:rFonts w:ascii="Arial" w:eastAsia="Times New Roman" w:hAnsi="Arial" w:cs="Arial"/>
                  <w:sz w:val="20"/>
                  <w:szCs w:val="20"/>
                  <w:lang w:eastAsia="en-GB"/>
                </w:rPr>
                <w:t>of technologies</w:t>
              </w:r>
            </w:ins>
            <w:r w:rsidRPr="0000353A">
              <w:rPr>
                <w:rFonts w:ascii="Arial" w:eastAsia="Times New Roman" w:hAnsi="Arial" w:cs="Arial"/>
                <w:sz w:val="20"/>
                <w:szCs w:val="20"/>
                <w:lang w:eastAsia="en-GB"/>
              </w:rPr>
              <w:t xml:space="preserve"> and parts of it are used by several </w:t>
            </w:r>
            <w:del w:id="293" w:author="Batia Attali" w:date="2016-06-26T13:44:00Z">
              <w:r w:rsidRPr="0000353A" w:rsidDel="00EC18C1">
                <w:rPr>
                  <w:rFonts w:ascii="Arial" w:eastAsia="Times New Roman" w:hAnsi="Arial" w:cs="Arial"/>
                  <w:sz w:val="20"/>
                  <w:szCs w:val="20"/>
                  <w:lang w:eastAsia="en-GB"/>
                </w:rPr>
                <w:delText xml:space="preserve">subscribed </w:delText>
              </w:r>
            </w:del>
            <w:ins w:id="294" w:author="Batia Attali" w:date="2016-06-26T13:44:00Z">
              <w:r w:rsidR="00EC18C1" w:rsidRPr="0000353A">
                <w:rPr>
                  <w:rFonts w:ascii="Arial" w:eastAsia="Times New Roman" w:hAnsi="Arial" w:cs="Arial"/>
                  <w:sz w:val="20"/>
                  <w:szCs w:val="20"/>
                  <w:lang w:eastAsia="en-GB"/>
                </w:rPr>
                <w:t>subscrib</w:t>
              </w:r>
              <w:r w:rsidR="00EC18C1">
                <w:rPr>
                  <w:rFonts w:ascii="Arial" w:eastAsia="Times New Roman" w:hAnsi="Arial" w:cs="Arial"/>
                  <w:sz w:val="20"/>
                  <w:szCs w:val="20"/>
                  <w:lang w:eastAsia="en-GB"/>
                </w:rPr>
                <w:t>ing</w:t>
              </w:r>
              <w:r w:rsidR="00EC18C1" w:rsidRPr="0000353A">
                <w:rPr>
                  <w:rFonts w:ascii="Arial" w:eastAsia="Times New Roman" w:hAnsi="Arial" w:cs="Arial"/>
                  <w:sz w:val="20"/>
                  <w:szCs w:val="20"/>
                  <w:lang w:eastAsia="en-GB"/>
                </w:rPr>
                <w:t xml:space="preserve"> </w:t>
              </w:r>
            </w:ins>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w:t>
            </w:r>
            <w:ins w:id="295" w:author="Batia Attali" w:date="2016-06-26T13:49:00Z">
              <w:r w:rsidR="00EC18C1">
                <w:rPr>
                  <w:rFonts w:ascii="Arial" w:eastAsia="Times New Roman" w:hAnsi="Arial" w:cs="Arial"/>
                  <w:sz w:val="20"/>
                  <w:szCs w:val="20"/>
                  <w:lang w:eastAsia="en-GB"/>
                </w:rPr>
                <w:t>. I</w:t>
              </w:r>
            </w:ins>
            <w:ins w:id="296" w:author="Batia Attali" w:date="2016-06-26T13:46:00Z">
              <w:r w:rsidR="00EC18C1">
                <w:rPr>
                  <w:rFonts w:ascii="Arial" w:eastAsia="Times New Roman" w:hAnsi="Arial" w:cs="Arial"/>
                  <w:sz w:val="20"/>
                  <w:szCs w:val="20"/>
                  <w:lang w:eastAsia="en-GB"/>
                </w:rPr>
                <w:t>t</w:t>
              </w:r>
            </w:ins>
            <w:r w:rsidRPr="0000353A">
              <w:rPr>
                <w:rFonts w:ascii="Arial" w:eastAsia="Times New Roman" w:hAnsi="Arial" w:cs="Arial"/>
                <w:sz w:val="20"/>
                <w:szCs w:val="20"/>
                <w:lang w:eastAsia="en-GB"/>
              </w:rPr>
              <w:t xml:space="preserve"> support</w:t>
            </w:r>
            <w:ins w:id="297" w:author="Batia Attali" w:date="2016-06-26T13:46:00Z">
              <w:r w:rsidR="00EC18C1">
                <w:rPr>
                  <w:rFonts w:ascii="Arial" w:eastAsia="Times New Roman" w:hAnsi="Arial" w:cs="Arial"/>
                  <w:sz w:val="20"/>
                  <w:szCs w:val="20"/>
                  <w:lang w:eastAsia="en-GB"/>
                </w:rPr>
                <w:t>s</w:t>
              </w:r>
            </w:ins>
            <w:del w:id="298" w:author="Batia Attali" w:date="2016-06-26T13:46:00Z">
              <w:r w:rsidRPr="0000353A" w:rsidDel="00EC18C1">
                <w:rPr>
                  <w:rFonts w:ascii="Arial" w:eastAsia="Times New Roman" w:hAnsi="Arial" w:cs="Arial"/>
                  <w:sz w:val="20"/>
                  <w:szCs w:val="20"/>
                  <w:lang w:eastAsia="en-GB"/>
                </w:rPr>
                <w:delText>ing</w:delText>
              </w:r>
            </w:del>
            <w:r w:rsidRPr="0000353A">
              <w:rPr>
                <w:rFonts w:ascii="Arial" w:eastAsia="Times New Roman" w:hAnsi="Arial" w:cs="Arial"/>
                <w:sz w:val="20"/>
                <w:szCs w:val="20"/>
                <w:lang w:eastAsia="en-GB"/>
              </w:rPr>
              <w:t xml:space="preserve"> </w:t>
            </w:r>
            <w:ins w:id="299" w:author="Batia Attali" w:date="2016-06-26T13:46:00Z">
              <w:r w:rsidR="00EC18C1">
                <w:rPr>
                  <w:rFonts w:ascii="Arial" w:eastAsia="Times New Roman" w:hAnsi="Arial" w:cs="Arial"/>
                  <w:sz w:val="20"/>
                  <w:szCs w:val="20"/>
                  <w:lang w:eastAsia="en-GB"/>
                </w:rPr>
                <w:t xml:space="preserve">the </w:t>
              </w:r>
            </w:ins>
            <w:r w:rsidRPr="0000353A">
              <w:rPr>
                <w:rFonts w:ascii="Arial" w:eastAsia="Times New Roman" w:hAnsi="Arial" w:cs="Arial"/>
                <w:sz w:val="20"/>
                <w:szCs w:val="20"/>
                <w:lang w:eastAsia="en-GB"/>
              </w:rPr>
              <w:t>commonly agreed SLAs</w:t>
            </w:r>
            <w:ins w:id="300" w:author="Batia Attali" w:date="2016-06-26T13:46:00Z">
              <w:r w:rsidR="00EC18C1">
                <w:rPr>
                  <w:rFonts w:ascii="Arial" w:eastAsia="Times New Roman" w:hAnsi="Arial" w:cs="Arial"/>
                  <w:sz w:val="20"/>
                  <w:szCs w:val="20"/>
                  <w:lang w:eastAsia="en-GB"/>
                </w:rPr>
                <w:t xml:space="preserve"> </w:t>
              </w:r>
              <w:commentRangeStart w:id="301"/>
              <w:r w:rsidR="00EC18C1" w:rsidRPr="0000353A">
                <w:rPr>
                  <w:rFonts w:ascii="Arial" w:eastAsia="Times New Roman" w:hAnsi="Arial" w:cs="Arial"/>
                  <w:sz w:val="20"/>
                  <w:szCs w:val="20"/>
                  <w:lang w:eastAsia="en-GB"/>
                </w:rPr>
                <w:t>of the serv</w:t>
              </w:r>
              <w:r w:rsidR="00EC18C1">
                <w:rPr>
                  <w:rFonts w:ascii="Arial" w:eastAsia="Times New Roman" w:hAnsi="Arial" w:cs="Arial"/>
                  <w:sz w:val="20"/>
                  <w:szCs w:val="20"/>
                  <w:lang w:eastAsia="en-GB"/>
                </w:rPr>
                <w:t>ices platform</w:t>
              </w:r>
            </w:ins>
            <w:r w:rsidRPr="0000353A">
              <w:rPr>
                <w:rFonts w:ascii="Arial" w:eastAsia="Times New Roman" w:hAnsi="Arial" w:cs="Arial"/>
                <w:sz w:val="20"/>
                <w:szCs w:val="20"/>
                <w:lang w:eastAsia="en-GB"/>
              </w:rPr>
              <w:t>.</w:t>
            </w:r>
            <w:commentRangeEnd w:id="301"/>
            <w:r w:rsidR="00EC18C1">
              <w:rPr>
                <w:rStyle w:val="CommentReference"/>
              </w:rPr>
              <w:commentReference w:id="301"/>
            </w:r>
          </w:p>
        </w:tc>
      </w:tr>
    </w:tbl>
    <w:p w:rsidR="00243A17" w:rsidDel="004C19DF" w:rsidRDefault="00243A17" w:rsidP="0000353A">
      <w:pPr>
        <w:rPr>
          <w:del w:id="302" w:author="Christopher Jones" w:date="2016-06-01T16:57:00Z"/>
        </w:rPr>
      </w:pPr>
    </w:p>
    <w:p w:rsidR="00243A17" w:rsidRPr="00243A17" w:rsidRDefault="00243A17" w:rsidP="0000353A"/>
    <w:p w:rsidR="002D4C7D" w:rsidRDefault="002D4C7D" w:rsidP="002D4C7D">
      <w:pPr>
        <w:rPr>
          <w:ins w:id="303" w:author="Christopher Jones" w:date="2016-06-01T16:13:00Z"/>
        </w:rPr>
        <w:sectPr w:rsidR="002D4C7D" w:rsidSect="00243A17">
          <w:pgSz w:w="16838" w:h="11906" w:orient="landscape"/>
          <w:pgMar w:top="426" w:right="851" w:bottom="567" w:left="426" w:header="708" w:footer="708" w:gutter="0"/>
          <w:cols w:space="708"/>
          <w:docGrid w:linePitch="360"/>
        </w:sectPr>
      </w:pPr>
    </w:p>
    <w:p w:rsidR="002D4C7D" w:rsidRDefault="002D4C7D" w:rsidP="002D4C7D">
      <w:pPr>
        <w:pStyle w:val="Heading2"/>
      </w:pPr>
      <w:r>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tcPr>
          <w:p w:rsidR="002D4C7D" w:rsidRPr="0000353A" w:rsidRDefault="002D4C7D" w:rsidP="00793D20">
            <w:pPr>
              <w:rPr>
                <w:rFonts w:ascii="Arial" w:hAnsi="Arial" w:cs="Arial"/>
                <w:lang w:val="en-US"/>
              </w:rPr>
            </w:pPr>
          </w:p>
        </w:tc>
        <w:tc>
          <w:tcPr>
            <w:tcW w:w="1701" w:type="dxa"/>
          </w:tcPr>
          <w:p w:rsidR="002D4C7D" w:rsidRPr="0000353A" w:rsidRDefault="002D4C7D" w:rsidP="00793D20">
            <w:pPr>
              <w:rPr>
                <w:rFonts w:ascii="Arial" w:hAnsi="Arial" w:cs="Arial"/>
                <w:lang w:val="en-US"/>
              </w:rPr>
            </w:pPr>
          </w:p>
        </w:tc>
        <w:tc>
          <w:tcPr>
            <w:tcW w:w="5670" w:type="dxa"/>
          </w:tcPr>
          <w:p w:rsidR="002D4C7D" w:rsidRPr="0000353A" w:rsidRDefault="002D4C7D" w:rsidP="00793D20">
            <w:pPr>
              <w:rPr>
                <w:rFonts w:ascii="Arial" w:hAnsi="Arial" w:cs="Arial"/>
                <w:lang w:val="en-US"/>
              </w:rPr>
            </w:pPr>
          </w:p>
        </w:tc>
      </w:tr>
    </w:tbl>
    <w:p w:rsidR="002D4C7D" w:rsidRDefault="002D4C7D" w:rsidP="008D232F"/>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171825" w:rsidRDefault="00171825" w:rsidP="00171825">
      <w:pPr>
        <w:ind w:firstLine="720"/>
        <w:rPr>
          <w:b/>
        </w:rPr>
      </w:pPr>
      <w:r>
        <w:rPr>
          <w:b/>
        </w:rPr>
        <w:t>If yes, please provide the Dimension and Level for those self-assessment criteria:</w:t>
      </w:r>
    </w:p>
    <w:p w:rsidR="00171825" w:rsidRDefault="00171825" w:rsidP="00171825">
      <w:pPr>
        <w:ind w:firstLine="720"/>
        <w:rPr>
          <w:b/>
        </w:rPr>
      </w:pPr>
    </w:p>
    <w:p w:rsidR="00171825" w:rsidRDefault="00171825" w:rsidP="00171825">
      <w:pPr>
        <w:ind w:firstLine="720"/>
        <w:rPr>
          <w:b/>
        </w:rPr>
      </w:pPr>
    </w:p>
    <w:p w:rsidR="00171825" w:rsidRDefault="00171825" w:rsidP="00171825">
      <w:pPr>
        <w:ind w:firstLine="720"/>
        <w:rPr>
          <w:b/>
        </w:rPr>
      </w:pPr>
    </w:p>
    <w:p w:rsidR="00171825" w:rsidRDefault="00171825" w:rsidP="00171825">
      <w:pPr>
        <w:rPr>
          <w:b/>
        </w:rPr>
      </w:pPr>
      <w:r>
        <w:rPr>
          <w:b/>
        </w:rPr>
        <w:t>Were the Levels sufficiently distinct per Dimension?</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ind w:firstLine="720"/>
        <w:rPr>
          <w:b/>
        </w:rPr>
      </w:pPr>
    </w:p>
    <w:p w:rsidR="00FD06E2" w:rsidRDefault="00FD06E2">
      <w:pPr>
        <w:rPr>
          <w:b/>
        </w:rPr>
      </w:pPr>
      <w:r>
        <w:rPr>
          <w:b/>
        </w:rPr>
        <w:br w:type="page"/>
      </w:r>
    </w:p>
    <w:p w:rsidR="00171825" w:rsidRDefault="00171825" w:rsidP="008D232F">
      <w:pPr>
        <w:rPr>
          <w:b/>
        </w:rPr>
      </w:pPr>
      <w:r>
        <w:rPr>
          <w:b/>
        </w:rPr>
        <w:t>FINALLY (across all standards)</w:t>
      </w:r>
    </w:p>
    <w:p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rsidP="00FD06E2">
      <w:pPr>
        <w:pStyle w:val="Heading2"/>
      </w:pPr>
      <w:r>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EC18C1" w:rsidRDefault="00FD06E2" w:rsidP="00EC18C1">
      <w:pPr>
        <w:spacing w:after="0" w:line="240" w:lineRule="auto"/>
        <w:rPr>
          <w:ins w:id="304" w:author="Batia Attali" w:date="2016-06-26T13:58:00Z"/>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AB0FC0" w:rsidRPr="00AB0FC0" w:rsidRDefault="00AB0FC0" w:rsidP="00AB0FC0">
      <w:pPr>
        <w:rPr>
          <w:ins w:id="305" w:author="Batia Attali" w:date="2016-06-26T13:58:00Z"/>
          <w:bCs/>
        </w:rPr>
      </w:pPr>
      <w:ins w:id="306" w:author="Batia Attali" w:date="2016-06-26T13:58:00Z">
        <w:r w:rsidRPr="00AB0FC0">
          <w:rPr>
            <w:b/>
          </w:rPr>
          <w:t>Application</w:t>
        </w:r>
      </w:ins>
      <w:proofErr w:type="gramStart"/>
      <w:ins w:id="307" w:author="Batia Attali" w:date="2016-06-26T13:59:00Z">
        <w:r>
          <w:rPr>
            <w:bCs/>
          </w:rPr>
          <w:t>:</w:t>
        </w:r>
        <w:proofErr w:type="gramEnd"/>
        <w:r>
          <w:rPr>
            <w:bCs/>
          </w:rPr>
          <w:br/>
        </w:r>
      </w:ins>
      <w:ins w:id="308" w:author="Batia Attali" w:date="2016-06-26T13:58:00Z">
        <w:r w:rsidRPr="00AB0FC0">
          <w:rPr>
            <w:bCs/>
          </w:rPr>
          <w:t>see footnote 1 on page 3</w:t>
        </w:r>
      </w:ins>
    </w:p>
    <w:p w:rsidR="00AB0FC0" w:rsidRPr="00167BDC" w:rsidRDefault="00AB0FC0" w:rsidP="00EC18C1">
      <w:pPr>
        <w:spacing w:after="0" w:line="240" w:lineRule="auto"/>
        <w:rPr>
          <w:lang w:val="en-US"/>
        </w:rPr>
      </w:pPr>
    </w:p>
    <w:p w:rsidR="00FD06E2" w:rsidRDefault="00FD06E2" w:rsidP="008D232F">
      <w:pPr>
        <w:rPr>
          <w:b/>
          <w:lang w:val="en-US"/>
        </w:rPr>
      </w:pPr>
    </w:p>
    <w:p w:rsidR="00FD06E2" w:rsidRDefault="00FD06E2" w:rsidP="008D232F">
      <w:pPr>
        <w:rPr>
          <w:b/>
          <w:lang w:val="en-US"/>
        </w:rPr>
      </w:pPr>
      <w:bookmarkStart w:id="309" w:name="_GoBack"/>
    </w:p>
    <w:bookmarkEnd w:id="309"/>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rPr>
          <w:ins w:id="310" w:author="Batia Attali" w:date="2016-06-26T14:14:00Z"/>
        </w:rPr>
      </w:pPr>
      <w:r>
        <w:t>CSPA – Common Statistical Production Architecture</w:t>
      </w:r>
    </w:p>
    <w:p w:rsidR="00E60E31" w:rsidRDefault="00E60E31" w:rsidP="00457727">
      <w:pPr>
        <w:pStyle w:val="ListParagraph"/>
        <w:numPr>
          <w:ilvl w:val="0"/>
          <w:numId w:val="2"/>
        </w:numPr>
      </w:pPr>
      <w:ins w:id="311" w:author="Batia Attali" w:date="2016-06-26T14:14:00Z">
        <w:r>
          <w:t>CSPA LIM</w:t>
        </w:r>
      </w:ins>
      <w:ins w:id="312" w:author="Batia Attali" w:date="2016-06-26T14:16:00Z">
        <w:r w:rsidR="00457727">
          <w:t xml:space="preserve"> - </w:t>
        </w:r>
      </w:ins>
      <w:ins w:id="313" w:author="Batia Attali" w:date="2016-06-26T14:17:00Z">
        <w:r w:rsidR="00457727">
          <w:t>CSPA Logical Information Model</w:t>
        </w:r>
      </w:ins>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Default="00FD06E2" w:rsidP="008D232F">
      <w:pPr>
        <w:pStyle w:val="ListParagraph"/>
        <w:numPr>
          <w:ilvl w:val="0"/>
          <w:numId w:val="2"/>
        </w:numPr>
        <w:rPr>
          <w:ins w:id="314" w:author="Batia Attali" w:date="2016-06-26T13:52:00Z"/>
          <w:b/>
        </w:rPr>
      </w:pPr>
      <w:r>
        <w:t xml:space="preserve">HLG-MOS  – High-level Group </w:t>
      </w:r>
      <w:r w:rsidRPr="007C7FDF">
        <w:t>for the Mode</w:t>
      </w:r>
      <w:r>
        <w:t>rnisation of Official Statistics</w:t>
      </w:r>
    </w:p>
    <w:p w:rsidR="00EC18C1" w:rsidRPr="00AB0FC0" w:rsidRDefault="00EC18C1" w:rsidP="00457727">
      <w:pPr>
        <w:pStyle w:val="ListParagraph"/>
        <w:numPr>
          <w:ilvl w:val="0"/>
          <w:numId w:val="2"/>
        </w:numPr>
        <w:rPr>
          <w:ins w:id="315" w:author="Batia Attali" w:date="2016-06-26T13:53:00Z"/>
          <w:bCs/>
        </w:rPr>
      </w:pPr>
      <w:ins w:id="316" w:author="Batia Attali" w:date="2016-06-26T13:52:00Z">
        <w:r w:rsidRPr="00AB0FC0">
          <w:rPr>
            <w:bCs/>
          </w:rPr>
          <w:t>SLA</w:t>
        </w:r>
      </w:ins>
      <w:ins w:id="317" w:author="Batia Attali" w:date="2016-06-26T13:53:00Z">
        <w:r w:rsidRPr="00AB0FC0">
          <w:rPr>
            <w:bCs/>
          </w:rPr>
          <w:t xml:space="preserve"> </w:t>
        </w:r>
      </w:ins>
      <w:ins w:id="318" w:author="Batia Attali" w:date="2016-06-26T14:14:00Z">
        <w:r w:rsidR="00E60E31">
          <w:rPr>
            <w:bCs/>
          </w:rPr>
          <w:t xml:space="preserve"> - Service Level Agreement </w:t>
        </w:r>
      </w:ins>
    </w:p>
    <w:p w:rsidR="00EC18C1" w:rsidRDefault="00EC18C1" w:rsidP="00457727">
      <w:pPr>
        <w:pStyle w:val="ListParagraph"/>
        <w:numPr>
          <w:ilvl w:val="0"/>
          <w:numId w:val="2"/>
        </w:numPr>
        <w:rPr>
          <w:ins w:id="319" w:author="Batia Attali" w:date="2016-06-26T14:13:00Z"/>
          <w:b/>
        </w:rPr>
      </w:pPr>
      <w:ins w:id="320" w:author="Batia Attali" w:date="2016-06-26T13:53:00Z">
        <w:r w:rsidRPr="00AB0FC0">
          <w:rPr>
            <w:bCs/>
          </w:rPr>
          <w:t>API</w:t>
        </w:r>
        <w:r>
          <w:rPr>
            <w:b/>
          </w:rPr>
          <w:t xml:space="preserve"> </w:t>
        </w:r>
      </w:ins>
      <w:ins w:id="321" w:author="Batia Attali" w:date="2016-06-26T14:15:00Z">
        <w:r w:rsidR="00457727">
          <w:rPr>
            <w:bCs/>
          </w:rPr>
          <w:t xml:space="preserve">- </w:t>
        </w:r>
        <w:r w:rsidR="00457727" w:rsidRPr="00457727">
          <w:rPr>
            <w:bCs/>
          </w:rPr>
          <w:t xml:space="preserve">Application program interface </w:t>
        </w:r>
      </w:ins>
    </w:p>
    <w:p w:rsidR="00E60E31" w:rsidRPr="00457727" w:rsidRDefault="00E60E31" w:rsidP="008D232F">
      <w:pPr>
        <w:pStyle w:val="ListParagraph"/>
        <w:numPr>
          <w:ilvl w:val="0"/>
          <w:numId w:val="2"/>
        </w:numPr>
        <w:rPr>
          <w:ins w:id="322" w:author="Batia Attali" w:date="2016-06-26T13:57:00Z"/>
          <w:bCs/>
          <w:rPrChange w:id="323" w:author="Batia Attali" w:date="2016-06-26T14:16:00Z">
            <w:rPr>
              <w:ins w:id="324" w:author="Batia Attali" w:date="2016-06-26T13:57:00Z"/>
              <w:b/>
            </w:rPr>
          </w:rPrChange>
        </w:rPr>
      </w:pPr>
      <w:ins w:id="325" w:author="Batia Attali" w:date="2016-06-26T14:13:00Z">
        <w:r w:rsidRPr="00457727">
          <w:rPr>
            <w:bCs/>
            <w:rPrChange w:id="326" w:author="Batia Attali" w:date="2016-06-26T14:16:00Z">
              <w:rPr>
                <w:b/>
              </w:rPr>
            </w:rPrChange>
          </w:rPr>
          <w:t>SOA</w:t>
        </w:r>
      </w:ins>
      <w:ins w:id="327" w:author="Batia Attali" w:date="2016-06-26T14:15:00Z">
        <w:r w:rsidR="00457727" w:rsidRPr="00457727">
          <w:rPr>
            <w:bCs/>
            <w:rPrChange w:id="328" w:author="Batia Attali" w:date="2016-06-26T14:16:00Z">
              <w:rPr>
                <w:b/>
              </w:rPr>
            </w:rPrChange>
          </w:rPr>
          <w:t xml:space="preserve"> – Service Oriented Architecture</w:t>
        </w:r>
      </w:ins>
    </w:p>
    <w:p w:rsidR="00AB0FC0" w:rsidRPr="00AB0FC0" w:rsidRDefault="00AB0FC0" w:rsidP="00AB0FC0">
      <w:pPr>
        <w:pStyle w:val="ListParagraph"/>
        <w:rPr>
          <w:bCs/>
        </w:rPr>
      </w:pPr>
    </w:p>
    <w:sectPr w:rsidR="00AB0FC0" w:rsidRPr="00AB0FC0" w:rsidSect="006B1564">
      <w:pgSz w:w="11906" w:h="16838"/>
      <w:pgMar w:top="851" w:right="707" w:bottom="426" w:left="709"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atia Attali" w:date="2016-06-26T14:13:00Z" w:initials="BA">
    <w:p w:rsidR="0025502A" w:rsidRDefault="0025502A" w:rsidP="0025502A">
      <w:pPr>
        <w:pStyle w:val="CommentText"/>
      </w:pPr>
      <w:r>
        <w:rPr>
          <w:rStyle w:val="CommentReference"/>
        </w:rPr>
        <w:annotationRef/>
      </w:r>
      <w:r>
        <w:t xml:space="preserve">Maybe "is in place" is better. It is the expression used in the QAF </w:t>
      </w:r>
      <w:proofErr w:type="gramStart"/>
      <w:r>
        <w:t>in  order</w:t>
      </w:r>
      <w:proofErr w:type="gramEnd"/>
      <w:r>
        <w:t xml:space="preserve"> to say it exists </w:t>
      </w:r>
      <w:r w:rsidRPr="0025502A">
        <w:rPr>
          <w:b/>
          <w:bCs/>
          <w:u w:val="single"/>
        </w:rPr>
        <w:t>and</w:t>
      </w:r>
      <w:r>
        <w:t xml:space="preserve"> it is used / implemented.</w:t>
      </w:r>
    </w:p>
  </w:comment>
  <w:comment w:id="4" w:author="Batia Attali" w:date="2016-06-26T14:13:00Z" w:initials="BA">
    <w:p w:rsidR="0045131C" w:rsidRDefault="0045131C" w:rsidP="0045131C">
      <w:pPr>
        <w:pStyle w:val="CommentText"/>
      </w:pPr>
      <w:r>
        <w:rPr>
          <w:rStyle w:val="CommentReference"/>
        </w:rPr>
        <w:annotationRef/>
      </w:r>
      <w:r>
        <w:t xml:space="preserve">Why do we need this example here? </w:t>
      </w:r>
    </w:p>
  </w:comment>
  <w:comment w:id="9" w:author="Batia Attali" w:date="2016-06-26T14:13:00Z" w:initials="BA">
    <w:p w:rsidR="0045131C" w:rsidRDefault="0045131C" w:rsidP="0045131C">
      <w:pPr>
        <w:pStyle w:val="CommentText"/>
      </w:pPr>
      <w:r>
        <w:rPr>
          <w:rStyle w:val="CommentReference"/>
        </w:rPr>
        <w:annotationRef/>
      </w:r>
      <w:proofErr w:type="gramStart"/>
      <w:r>
        <w:t>see</w:t>
      </w:r>
      <w:proofErr w:type="gramEnd"/>
      <w:r>
        <w:t xml:space="preserve"> previous comment. Why are the parenthesis different? Do we intent to outline in each level different types of methods? If yes, maybe we should use "mainly" instead of "e.g."</w:t>
      </w:r>
    </w:p>
  </w:comment>
  <w:comment w:id="38" w:author="Batia Attali" w:date="2016-06-26T14:13:00Z" w:initials="BA">
    <w:p w:rsidR="00DC5259" w:rsidRDefault="00DC5259" w:rsidP="00D10349">
      <w:pPr>
        <w:pStyle w:val="CommentText"/>
      </w:pPr>
      <w:r>
        <w:rPr>
          <w:rStyle w:val="CommentReference"/>
        </w:rPr>
        <w:annotationRef/>
      </w:r>
      <w:r>
        <w:t xml:space="preserve">I </w:t>
      </w:r>
      <w:r w:rsidR="00D10349">
        <w:t>think that mostly, those business units are IT units, or maybe also overarching units. Referring here to "business units" seems to me unnatural.</w:t>
      </w:r>
    </w:p>
  </w:comment>
  <w:comment w:id="44" w:author="Batia Attali" w:date="2016-06-26T14:13:00Z" w:initials="BA">
    <w:p w:rsidR="00D10349" w:rsidRDefault="00D10349">
      <w:pPr>
        <w:pStyle w:val="CommentText"/>
      </w:pPr>
      <w:r>
        <w:rPr>
          <w:rStyle w:val="CommentReference"/>
        </w:rPr>
        <w:annotationRef/>
      </w:r>
      <w:r>
        <w:t>I do not understand why this is stated here</w:t>
      </w:r>
    </w:p>
  </w:comment>
  <w:comment w:id="53" w:author="Batia Attali" w:date="2016-06-26T14:13:00Z" w:initials="BA">
    <w:p w:rsidR="009D4B8F" w:rsidRDefault="009D4B8F" w:rsidP="009D4B8F">
      <w:pPr>
        <w:pStyle w:val="CommentText"/>
      </w:pPr>
      <w:r>
        <w:rPr>
          <w:rStyle w:val="CommentReference"/>
        </w:rPr>
        <w:annotationRef/>
      </w:r>
      <w:r>
        <w:t xml:space="preserve">It is not clear what is here the meaning of business services: The term has not been used in previous levels. Is it meant service orientation? </w:t>
      </w:r>
    </w:p>
    <w:p w:rsidR="009D4B8F" w:rsidRDefault="009D4B8F" w:rsidP="009D4B8F">
      <w:pPr>
        <w:pStyle w:val="CommentText"/>
      </w:pPr>
    </w:p>
    <w:p w:rsidR="009D4B8F" w:rsidRDefault="009D4B8F" w:rsidP="009D4B8F">
      <w:pPr>
        <w:pStyle w:val="CommentText"/>
      </w:pPr>
      <w:r>
        <w:t>What about standardisation which was outlined in previous levels?</w:t>
      </w:r>
    </w:p>
  </w:comment>
  <w:comment w:id="76" w:author="Batia Attali" w:date="2016-06-26T14:13:00Z" w:initials="BA">
    <w:p w:rsidR="00B704E3" w:rsidRDefault="00B704E3" w:rsidP="0037067A">
      <w:pPr>
        <w:pStyle w:val="CommentText"/>
      </w:pPr>
      <w:r>
        <w:rPr>
          <w:rStyle w:val="CommentReference"/>
        </w:rPr>
        <w:annotationRef/>
      </w:r>
      <w:r>
        <w:t>I added it here because it appears in the previous level. However, if there is not a real need to have a corporate strategy in place</w:t>
      </w:r>
      <w:r w:rsidR="0037067A">
        <w:t xml:space="preserve"> at this level</w:t>
      </w:r>
      <w:r>
        <w:t xml:space="preserve">, the corresponding paragraph </w:t>
      </w:r>
      <w:r w:rsidR="0037067A">
        <w:t>in the previous level needs to be rephrased somewhat</w:t>
      </w:r>
    </w:p>
  </w:comment>
  <w:comment w:id="109" w:author="Batia Attali" w:date="2016-06-26T14:13:00Z" w:initials="BA">
    <w:p w:rsidR="00FB2299" w:rsidRDefault="00FB2299" w:rsidP="00CF489E">
      <w:pPr>
        <w:pStyle w:val="CommentText"/>
      </w:pPr>
      <w:r>
        <w:rPr>
          <w:rStyle w:val="CommentReference"/>
        </w:rPr>
        <w:annotationRef/>
      </w:r>
      <w:r w:rsidR="00CF489E">
        <w:t>Shouldn't GSIM</w:t>
      </w:r>
      <w:r>
        <w:t xml:space="preserve"> be </w:t>
      </w:r>
      <w:r w:rsidR="00CF489E">
        <w:t>mentioned</w:t>
      </w:r>
      <w:r>
        <w:t xml:space="preserve"> in the previous level, if it is already a routine at this level?</w:t>
      </w:r>
      <w:r w:rsidR="00CF489E">
        <w:t xml:space="preserve"> </w:t>
      </w:r>
    </w:p>
    <w:p w:rsidR="00CF489E" w:rsidRDefault="00CF489E" w:rsidP="00CF489E">
      <w:pPr>
        <w:pStyle w:val="CommentText"/>
      </w:pPr>
    </w:p>
    <w:p w:rsidR="00CF489E" w:rsidRDefault="00CF489E" w:rsidP="00CF489E">
      <w:pPr>
        <w:pStyle w:val="CommentText"/>
      </w:pPr>
      <w:r>
        <w:t xml:space="preserve">Should we </w:t>
      </w:r>
      <w:proofErr w:type="gramStart"/>
      <w:r>
        <w:t>say :</w:t>
      </w:r>
      <w:proofErr w:type="gramEnd"/>
      <w:r>
        <w:t>"</w:t>
      </w:r>
      <w:r w:rsidRPr="00CF489E">
        <w:rPr>
          <w:rFonts w:ascii="Arial" w:eastAsia="Times New Roman" w:hAnsi="Arial" w:cs="Arial"/>
          <w:lang w:eastAsia="en-GB"/>
        </w:rPr>
        <w:t xml:space="preserve"> </w:t>
      </w:r>
      <w:r w:rsidRPr="0000353A">
        <w:rPr>
          <w:rFonts w:ascii="Arial" w:eastAsia="Times New Roman" w:hAnsi="Arial" w:cs="Arial"/>
          <w:lang w:eastAsia="en-GB"/>
        </w:rPr>
        <w:t xml:space="preserve">GSIM </w:t>
      </w:r>
      <w:r>
        <w:rPr>
          <w:rFonts w:ascii="Arial" w:eastAsia="Times New Roman" w:hAnsi="Arial" w:cs="Arial"/>
          <w:lang w:eastAsia="en-GB"/>
        </w:rPr>
        <w:t>or</w:t>
      </w:r>
      <w:r w:rsidRPr="0000353A">
        <w:rPr>
          <w:rFonts w:ascii="Arial" w:eastAsia="Times New Roman" w:hAnsi="Arial" w:cs="Arial"/>
          <w:lang w:eastAsia="en-GB"/>
        </w:rPr>
        <w:t xml:space="preserve"> CSPA LIM</w:t>
      </w:r>
      <w:r>
        <w:rPr>
          <w:rFonts w:ascii="Arial" w:eastAsia="Times New Roman" w:hAnsi="Arial" w:cs="Arial"/>
          <w:lang w:eastAsia="en-GB"/>
        </w:rPr>
        <w:t xml:space="preserve"> </w:t>
      </w:r>
      <w:r>
        <w:t>" to be consistent with CSPA MM?</w:t>
      </w:r>
    </w:p>
  </w:comment>
  <w:comment w:id="111" w:author="Batia Attali" w:date="2016-06-26T14:13:00Z" w:initials="BA">
    <w:p w:rsidR="008F47D0" w:rsidRDefault="008F47D0">
      <w:pPr>
        <w:pStyle w:val="CommentText"/>
      </w:pPr>
      <w:r>
        <w:rPr>
          <w:rStyle w:val="CommentReference"/>
        </w:rPr>
        <w:annotationRef/>
      </w:r>
      <w:r>
        <w:t xml:space="preserve">THE TERM "PROGRAM" is a little confusing here since it has not been used elsewhere and we are in the context of the "application" dimension i.e.  </w:t>
      </w:r>
      <w:proofErr w:type="gramStart"/>
      <w:r>
        <w:t>an</w:t>
      </w:r>
      <w:proofErr w:type="gramEnd"/>
      <w:r>
        <w:t xml:space="preserve"> application is a software program. May be "statistical process" is preferable</w:t>
      </w:r>
    </w:p>
  </w:comment>
  <w:comment w:id="116" w:author="Batia Attali" w:date="2016-06-26T14:13:00Z" w:initials="BA">
    <w:p w:rsidR="008F47D0" w:rsidRDefault="008F47D0">
      <w:pPr>
        <w:pStyle w:val="CommentText"/>
      </w:pPr>
      <w:r>
        <w:rPr>
          <w:rStyle w:val="CommentReference"/>
        </w:rPr>
        <w:annotationRef/>
      </w:r>
      <w:r>
        <w:t>Or "as a first step towards"</w:t>
      </w:r>
    </w:p>
  </w:comment>
  <w:comment w:id="119" w:author="Batia Attali" w:date="2016-06-26T14:13:00Z" w:initials="BA">
    <w:p w:rsidR="008F47D0" w:rsidRDefault="008F47D0">
      <w:pPr>
        <w:pStyle w:val="CommentText"/>
      </w:pPr>
      <w:r>
        <w:rPr>
          <w:rStyle w:val="CommentReference"/>
        </w:rPr>
        <w:annotationRef/>
      </w:r>
      <w:r>
        <w:t>I am not sure I understand what is meant here and why it is stated.</w:t>
      </w:r>
    </w:p>
    <w:p w:rsidR="008F47D0" w:rsidRDefault="008F47D0">
      <w:pPr>
        <w:pStyle w:val="CommentText"/>
      </w:pPr>
    </w:p>
    <w:p w:rsidR="008F47D0" w:rsidRDefault="008F47D0" w:rsidP="008F47D0">
      <w:pPr>
        <w:pStyle w:val="CommentText"/>
      </w:pPr>
      <w:r>
        <w:t>Maybe what is meant here is: The mapping of the applications is still rough, not yet to the sub-process level?</w:t>
      </w:r>
    </w:p>
  </w:comment>
  <w:comment w:id="122" w:author="Batia Attali" w:date="2016-06-26T14:13:00Z" w:initials="BA">
    <w:p w:rsidR="00C36F4F" w:rsidRDefault="00C36F4F">
      <w:pPr>
        <w:pStyle w:val="CommentText"/>
      </w:pPr>
      <w:r>
        <w:rPr>
          <w:rStyle w:val="CommentReference"/>
        </w:rPr>
        <w:annotationRef/>
      </w:r>
      <w:r>
        <w:t>I propose this paragraph in place of the two previous ones</w:t>
      </w:r>
    </w:p>
  </w:comment>
  <w:comment w:id="167" w:author="Batia Attali" w:date="2016-06-26T14:13:00Z" w:initials="BA">
    <w:p w:rsidR="004C22D9" w:rsidRDefault="004C22D9" w:rsidP="00C36F4F">
      <w:pPr>
        <w:pStyle w:val="CommentText"/>
      </w:pPr>
      <w:r>
        <w:rPr>
          <w:rStyle w:val="CommentReference"/>
        </w:rPr>
        <w:annotationRef/>
      </w:r>
      <w:proofErr w:type="gramStart"/>
      <w:r>
        <w:t>Should</w:t>
      </w:r>
      <w:r w:rsidR="00C36F4F">
        <w:t xml:space="preserve">n't </w:t>
      </w:r>
      <w:r>
        <w:t xml:space="preserve"> we</w:t>
      </w:r>
      <w:proofErr w:type="gramEnd"/>
      <w:r>
        <w:t xml:space="preserve"> put here a </w:t>
      </w:r>
      <w:r w:rsidR="00C36F4F">
        <w:t xml:space="preserve">general </w:t>
      </w:r>
      <w:r>
        <w:t xml:space="preserve">note </w:t>
      </w:r>
      <w:r w:rsidR="00C36F4F">
        <w:t xml:space="preserve">clarifying the relations/uses of </w:t>
      </w:r>
      <w:r w:rsidRPr="0000353A">
        <w:rPr>
          <w:rFonts w:ascii="Arial" w:eastAsia="Times New Roman" w:hAnsi="Arial" w:cs="Arial"/>
          <w:lang w:eastAsia="en-GB"/>
        </w:rPr>
        <w:t xml:space="preserve">GSIM </w:t>
      </w:r>
      <w:r w:rsidR="00C36F4F">
        <w:rPr>
          <w:rFonts w:ascii="Arial" w:eastAsia="Times New Roman" w:hAnsi="Arial" w:cs="Arial"/>
          <w:lang w:eastAsia="en-GB"/>
        </w:rPr>
        <w:t xml:space="preserve">and </w:t>
      </w:r>
      <w:r w:rsidRPr="0000353A">
        <w:rPr>
          <w:rFonts w:ascii="Arial" w:eastAsia="Times New Roman" w:hAnsi="Arial" w:cs="Arial"/>
          <w:lang w:eastAsia="en-GB"/>
        </w:rPr>
        <w:t xml:space="preserve"> CSPA LIM</w:t>
      </w:r>
      <w:r>
        <w:t xml:space="preserve"> </w:t>
      </w:r>
      <w:r w:rsidR="00C36F4F">
        <w:t xml:space="preserve"> in this MM</w:t>
      </w:r>
      <w:r>
        <w:t>?</w:t>
      </w:r>
    </w:p>
  </w:comment>
  <w:comment w:id="172" w:author="Batia Attali" w:date="2016-06-26T14:13:00Z" w:initials="BA">
    <w:p w:rsidR="004C22D9" w:rsidRDefault="004C22D9" w:rsidP="00C36F4F">
      <w:pPr>
        <w:pStyle w:val="CommentText"/>
      </w:pPr>
      <w:r>
        <w:rPr>
          <w:rStyle w:val="CommentReference"/>
        </w:rPr>
        <w:annotationRef/>
      </w:r>
      <w:r>
        <w:t>It is not clear to me from the current phrasing if this level of implementation depends or not on international developments.</w:t>
      </w:r>
    </w:p>
  </w:comment>
  <w:comment w:id="176" w:author="Batia Attali" w:date="2016-06-26T14:13:00Z" w:initials="BA">
    <w:p w:rsidR="00133B78" w:rsidRDefault="00133B78">
      <w:pPr>
        <w:pStyle w:val="CommentText"/>
      </w:pPr>
      <w:r>
        <w:rPr>
          <w:rStyle w:val="CommentReference"/>
        </w:rPr>
        <w:annotationRef/>
      </w:r>
      <w:r>
        <w:t>A term not used before in the document</w:t>
      </w:r>
    </w:p>
  </w:comment>
  <w:comment w:id="206" w:author="Batia Attali" w:date="2016-06-26T14:13:00Z" w:initials="BA">
    <w:p w:rsidR="00F227AB" w:rsidRDefault="00F227AB">
      <w:pPr>
        <w:pStyle w:val="CommentText"/>
      </w:pPr>
      <w:r>
        <w:rPr>
          <w:rStyle w:val="CommentReference"/>
        </w:rPr>
        <w:annotationRef/>
      </w:r>
      <w:r>
        <w:t>?</w:t>
      </w:r>
    </w:p>
  </w:comment>
  <w:comment w:id="227" w:author="Batia Attali" w:date="2016-06-26T14:13:00Z" w:initials="BA">
    <w:p w:rsidR="00FA75C0" w:rsidRDefault="00FA75C0">
      <w:pPr>
        <w:pStyle w:val="CommentText"/>
      </w:pPr>
      <w:r>
        <w:rPr>
          <w:rStyle w:val="CommentReference"/>
        </w:rPr>
        <w:annotationRef/>
      </w:r>
      <w:r>
        <w:t>To be defined</w:t>
      </w:r>
    </w:p>
  </w:comment>
  <w:comment w:id="232" w:author="Batia Attali" w:date="2016-06-26T14:13:00Z" w:initials="BA">
    <w:p w:rsidR="00C36F4F" w:rsidRDefault="00C36F4F" w:rsidP="00C36F4F">
      <w:pPr>
        <w:pStyle w:val="CommentText"/>
      </w:pPr>
      <w:r>
        <w:rPr>
          <w:rStyle w:val="CommentReference"/>
        </w:rPr>
        <w:annotationRef/>
      </w:r>
      <w:r>
        <w:t xml:space="preserve">The expression appears here and in the technology dimension – but not in the application dimension where I would expect it to appear. The use of the expression needs to be standardised </w:t>
      </w:r>
      <w:proofErr w:type="gramStart"/>
      <w:r>
        <w:t>( in</w:t>
      </w:r>
      <w:proofErr w:type="gramEnd"/>
      <w:r>
        <w:t xml:space="preserve"> my opinion). Maybe also some definition is needed.</w:t>
      </w:r>
    </w:p>
  </w:comment>
  <w:comment w:id="247" w:author="Batia Attali" w:date="2016-06-26T14:13:00Z" w:initials="BA">
    <w:p w:rsidR="00FA75C0" w:rsidRDefault="00FA75C0">
      <w:pPr>
        <w:pStyle w:val="CommentText"/>
      </w:pPr>
      <w:r>
        <w:rPr>
          <w:rStyle w:val="CommentReference"/>
        </w:rPr>
        <w:annotationRef/>
      </w:r>
      <w:r>
        <w:t>It is not clear to me what is meant by integration of commercial components.</w:t>
      </w:r>
    </w:p>
  </w:comment>
  <w:comment w:id="251" w:author="Batia Attali" w:date="2016-06-26T14:13:00Z" w:initials="BA">
    <w:p w:rsidR="00037AA1" w:rsidRDefault="00037AA1">
      <w:pPr>
        <w:pStyle w:val="CommentText"/>
      </w:pPr>
      <w:r>
        <w:rPr>
          <w:rStyle w:val="CommentReference"/>
        </w:rPr>
        <w:annotationRef/>
      </w:r>
      <w:r>
        <w:t xml:space="preserve">? </w:t>
      </w:r>
      <w:proofErr w:type="gramStart"/>
      <w:r>
        <w:t>project</w:t>
      </w:r>
      <w:proofErr w:type="gramEnd"/>
      <w:r>
        <w:t>?</w:t>
      </w:r>
    </w:p>
  </w:comment>
  <w:comment w:id="285" w:author="Batia Attali" w:date="2016-06-26T14:13:00Z" w:initials="BA">
    <w:p w:rsidR="00EC18C1" w:rsidRDefault="00697206">
      <w:pPr>
        <w:pStyle w:val="CommentText"/>
      </w:pPr>
      <w:r>
        <w:rPr>
          <w:rStyle w:val="CommentReference"/>
        </w:rPr>
        <w:annotationRef/>
      </w:r>
      <w:r>
        <w:t xml:space="preserve">Some definitions may be needed: </w:t>
      </w:r>
    </w:p>
    <w:p w:rsidR="00EC18C1" w:rsidRDefault="00EC18C1">
      <w:pPr>
        <w:pStyle w:val="CommentText"/>
      </w:pPr>
    </w:p>
    <w:p w:rsidR="00EC18C1" w:rsidRDefault="00EC18C1">
      <w:pPr>
        <w:pStyle w:val="CommentText"/>
      </w:pPr>
      <w:r>
        <w:t>What is the services platform? Why the concept has not been introduced in the previous dimension on Applications?</w:t>
      </w:r>
    </w:p>
    <w:p w:rsidR="00EC18C1" w:rsidRDefault="00EC18C1">
      <w:pPr>
        <w:pStyle w:val="CommentText"/>
      </w:pPr>
    </w:p>
    <w:p w:rsidR="00697206" w:rsidRDefault="00697206">
      <w:pPr>
        <w:pStyle w:val="CommentText"/>
      </w:pPr>
      <w:r>
        <w:t>What are the SLAs of the service</w:t>
      </w:r>
      <w:r w:rsidR="00EC18C1">
        <w:t>s</w:t>
      </w:r>
      <w:r>
        <w:t xml:space="preserve"> platform about?</w:t>
      </w:r>
    </w:p>
    <w:p w:rsidR="00EC18C1" w:rsidRDefault="00EC18C1">
      <w:pPr>
        <w:pStyle w:val="CommentText"/>
      </w:pPr>
    </w:p>
  </w:comment>
  <w:comment w:id="291" w:author="Batia Attali" w:date="2016-06-26T14:13:00Z" w:initials="BA">
    <w:p w:rsidR="00EC18C1" w:rsidRDefault="00EC18C1" w:rsidP="00EC18C1">
      <w:pPr>
        <w:pStyle w:val="CommentText"/>
      </w:pPr>
      <w:r>
        <w:rPr>
          <w:rStyle w:val="CommentReference"/>
        </w:rPr>
        <w:annotationRef/>
      </w:r>
      <w:r>
        <w:t>Changes or differences?</w:t>
      </w:r>
    </w:p>
  </w:comment>
  <w:comment w:id="301" w:author="Batia Attali" w:date="2016-06-26T14:13:00Z" w:initials="BA">
    <w:p w:rsidR="00EC18C1" w:rsidRDefault="00EC18C1" w:rsidP="00EC18C1">
      <w:pPr>
        <w:pStyle w:val="CommentText"/>
      </w:pPr>
      <w:r>
        <w:rPr>
          <w:rStyle w:val="CommentReference"/>
        </w:rPr>
        <w:annotationRef/>
      </w:r>
      <w:r>
        <w:t>See previous comment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02A" w:rsidRDefault="0025502A" w:rsidP="00C46144">
      <w:pPr>
        <w:spacing w:after="0" w:line="240" w:lineRule="auto"/>
      </w:pPr>
      <w:r>
        <w:separator/>
      </w:r>
    </w:p>
  </w:endnote>
  <w:endnote w:type="continuationSeparator" w:id="0">
    <w:p w:rsidR="0025502A" w:rsidRDefault="0025502A"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02A" w:rsidRDefault="0025502A" w:rsidP="00C46144">
      <w:pPr>
        <w:spacing w:after="0" w:line="240" w:lineRule="auto"/>
      </w:pPr>
      <w:r>
        <w:separator/>
      </w:r>
    </w:p>
  </w:footnote>
  <w:footnote w:type="continuationSeparator" w:id="0">
    <w:p w:rsidR="0025502A" w:rsidRDefault="0025502A" w:rsidP="00C46144">
      <w:pPr>
        <w:spacing w:after="0" w:line="240" w:lineRule="auto"/>
      </w:pPr>
      <w:r>
        <w:continuationSeparator/>
      </w:r>
    </w:p>
  </w:footnote>
  <w:footnote w:id="1">
    <w:p w:rsidR="0025502A" w:rsidRPr="00C46144" w:rsidRDefault="0025502A">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3031D"/>
    <w:rsid w:val="00037AA1"/>
    <w:rsid w:val="000C5878"/>
    <w:rsid w:val="000D7AED"/>
    <w:rsid w:val="00133456"/>
    <w:rsid w:val="00133B78"/>
    <w:rsid w:val="00167BDC"/>
    <w:rsid w:val="00171825"/>
    <w:rsid w:val="00174463"/>
    <w:rsid w:val="00180408"/>
    <w:rsid w:val="001A3991"/>
    <w:rsid w:val="001E0CA2"/>
    <w:rsid w:val="00243A17"/>
    <w:rsid w:val="0025188F"/>
    <w:rsid w:val="0025502A"/>
    <w:rsid w:val="002B436A"/>
    <w:rsid w:val="002D4C7D"/>
    <w:rsid w:val="002D74BF"/>
    <w:rsid w:val="002F3E76"/>
    <w:rsid w:val="00320E53"/>
    <w:rsid w:val="003220EC"/>
    <w:rsid w:val="003237CE"/>
    <w:rsid w:val="00336904"/>
    <w:rsid w:val="00364771"/>
    <w:rsid w:val="00365081"/>
    <w:rsid w:val="0037067A"/>
    <w:rsid w:val="003723DB"/>
    <w:rsid w:val="00372CBB"/>
    <w:rsid w:val="0039221A"/>
    <w:rsid w:val="004453B8"/>
    <w:rsid w:val="0045131C"/>
    <w:rsid w:val="00457727"/>
    <w:rsid w:val="0046141E"/>
    <w:rsid w:val="00466CFB"/>
    <w:rsid w:val="004C19DF"/>
    <w:rsid w:val="004C22D9"/>
    <w:rsid w:val="004F1734"/>
    <w:rsid w:val="004F446E"/>
    <w:rsid w:val="0053608E"/>
    <w:rsid w:val="005670FF"/>
    <w:rsid w:val="005963AF"/>
    <w:rsid w:val="005B5A77"/>
    <w:rsid w:val="005E6941"/>
    <w:rsid w:val="0064342E"/>
    <w:rsid w:val="00653B84"/>
    <w:rsid w:val="00670098"/>
    <w:rsid w:val="00684F87"/>
    <w:rsid w:val="00697206"/>
    <w:rsid w:val="006B1564"/>
    <w:rsid w:val="006E1546"/>
    <w:rsid w:val="00725F88"/>
    <w:rsid w:val="00744023"/>
    <w:rsid w:val="007735E6"/>
    <w:rsid w:val="00787CBF"/>
    <w:rsid w:val="00793D20"/>
    <w:rsid w:val="007945DD"/>
    <w:rsid w:val="00797F60"/>
    <w:rsid w:val="007C7FDF"/>
    <w:rsid w:val="00802BE7"/>
    <w:rsid w:val="008216A7"/>
    <w:rsid w:val="008345FD"/>
    <w:rsid w:val="008676F0"/>
    <w:rsid w:val="00893DF4"/>
    <w:rsid w:val="008D232F"/>
    <w:rsid w:val="008E3BF9"/>
    <w:rsid w:val="008F47D0"/>
    <w:rsid w:val="00922A76"/>
    <w:rsid w:val="009855E3"/>
    <w:rsid w:val="009D4B8F"/>
    <w:rsid w:val="009D5E05"/>
    <w:rsid w:val="009E63D8"/>
    <w:rsid w:val="009F147A"/>
    <w:rsid w:val="00A032E5"/>
    <w:rsid w:val="00A32FED"/>
    <w:rsid w:val="00A42574"/>
    <w:rsid w:val="00A73F33"/>
    <w:rsid w:val="00A853E2"/>
    <w:rsid w:val="00A85AEC"/>
    <w:rsid w:val="00AA462A"/>
    <w:rsid w:val="00AB0FC0"/>
    <w:rsid w:val="00B64460"/>
    <w:rsid w:val="00B704E3"/>
    <w:rsid w:val="00C36F4F"/>
    <w:rsid w:val="00C4528B"/>
    <w:rsid w:val="00C46144"/>
    <w:rsid w:val="00C9033A"/>
    <w:rsid w:val="00CA1EE0"/>
    <w:rsid w:val="00CF4790"/>
    <w:rsid w:val="00CF489E"/>
    <w:rsid w:val="00D017A5"/>
    <w:rsid w:val="00D10349"/>
    <w:rsid w:val="00D96371"/>
    <w:rsid w:val="00DC5259"/>
    <w:rsid w:val="00E3130B"/>
    <w:rsid w:val="00E34F05"/>
    <w:rsid w:val="00E60E31"/>
    <w:rsid w:val="00E7382C"/>
    <w:rsid w:val="00EC18C1"/>
    <w:rsid w:val="00F227AB"/>
    <w:rsid w:val="00F2456D"/>
    <w:rsid w:val="00F926FB"/>
    <w:rsid w:val="00FA75C0"/>
    <w:rsid w:val="00FB2299"/>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unece.org/stat/platform/display/CSPA/Common+Statistical+Production+Architect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im/Generic+Statistical+Information+Mode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1.unece.org/stat/platform/display/GSBPM/Generic+Statistical+Business+Process+Model" TargetMode="External"/><Relationship Id="rId4" Type="http://schemas.microsoft.com/office/2007/relationships/stylesWithEffects" Target="stylesWithEffects.xml"/><Relationship Id="rId9" Type="http://schemas.openxmlformats.org/officeDocument/2006/relationships/hyperlink" Target="http://www1.unece.org/stat/platform/display/GAMSO/Generic+Activity+Model+for+Statistical+Organizat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47F4F-2201-49D1-9377-7DB39C0C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5514</Words>
  <Characters>27573</Characters>
  <Application>Microsoft Office Word</Application>
  <DocSecurity>0</DocSecurity>
  <Lines>229</Lines>
  <Paragraphs>66</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33021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Batia Attali</cp:lastModifiedBy>
  <cp:revision>4</cp:revision>
  <dcterms:created xsi:type="dcterms:W3CDTF">2016-06-26T11:01:00Z</dcterms:created>
  <dcterms:modified xsi:type="dcterms:W3CDTF">2016-06-26T11:17:00Z</dcterms:modified>
</cp:coreProperties>
</file>