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9831B" w14:textId="77777777" w:rsidR="00E3130B" w:rsidRPr="005670FF" w:rsidRDefault="005670FF" w:rsidP="009D5E05">
      <w:pPr>
        <w:pStyle w:val="Heading1"/>
        <w:spacing w:before="0"/>
      </w:pPr>
      <w:r w:rsidRPr="005670FF">
        <w:t xml:space="preserve">Assessing Your </w:t>
      </w:r>
      <w:r>
        <w:t xml:space="preserve">Modernisation </w:t>
      </w:r>
      <w:r w:rsidRPr="005670FF">
        <w:t>Maturity</w:t>
      </w:r>
    </w:p>
    <w:p w14:paraId="245747E6" w14:textId="77777777" w:rsidR="007C7FDF" w:rsidRDefault="005670FF" w:rsidP="005B5A77">
      <w:r w:rsidRPr="005670FF">
        <w:t xml:space="preserve">Under </w:t>
      </w:r>
      <w:r w:rsidR="00802BE7">
        <w:t>the High-level Group</w:t>
      </w:r>
      <w:r>
        <w:t xml:space="preserve"> project on</w:t>
      </w:r>
      <w:r w:rsidRPr="005670FF">
        <w:t xml:space="preserve"> Implementing ModernStats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14:paraId="436E1906" w14:textId="77777777"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14:paraId="71C2C62E" w14:textId="77777777"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14:paraId="5839CC18" w14:textId="77777777" w:rsidR="005670FF" w:rsidRDefault="00BF668B" w:rsidP="005670FF">
      <w:pPr>
        <w:pStyle w:val="ListParagraph"/>
        <w:numPr>
          <w:ilvl w:val="0"/>
          <w:numId w:val="1"/>
        </w:numPr>
      </w:pPr>
      <w:hyperlink r:id="rId8" w:history="1">
        <w:r w:rsidR="005670FF" w:rsidRPr="00A32FED">
          <w:rPr>
            <w:rStyle w:val="Hyperlink"/>
          </w:rPr>
          <w:t>GAMSO</w:t>
        </w:r>
      </w:hyperlink>
    </w:p>
    <w:p w14:paraId="3C579873" w14:textId="77777777" w:rsidR="005670FF" w:rsidRDefault="00BF668B" w:rsidP="005670FF">
      <w:pPr>
        <w:pStyle w:val="ListParagraph"/>
        <w:numPr>
          <w:ilvl w:val="0"/>
          <w:numId w:val="1"/>
        </w:numPr>
      </w:pPr>
      <w:hyperlink r:id="rId9" w:history="1">
        <w:r w:rsidR="005670FF" w:rsidRPr="00A85AEC">
          <w:rPr>
            <w:rStyle w:val="Hyperlink"/>
          </w:rPr>
          <w:t>GSBPM</w:t>
        </w:r>
      </w:hyperlink>
    </w:p>
    <w:p w14:paraId="0780448E" w14:textId="77777777" w:rsidR="005670FF" w:rsidRDefault="00BF668B" w:rsidP="005670FF">
      <w:pPr>
        <w:pStyle w:val="ListParagraph"/>
        <w:numPr>
          <w:ilvl w:val="0"/>
          <w:numId w:val="1"/>
        </w:numPr>
      </w:pPr>
      <w:hyperlink r:id="rId10" w:history="1">
        <w:r w:rsidR="005670FF" w:rsidRPr="00A85AEC">
          <w:rPr>
            <w:rStyle w:val="Hyperlink"/>
          </w:rPr>
          <w:t>GSIM</w:t>
        </w:r>
      </w:hyperlink>
    </w:p>
    <w:p w14:paraId="5ED2A7B8" w14:textId="77777777" w:rsidR="005670FF" w:rsidRDefault="00BF668B" w:rsidP="005670FF">
      <w:pPr>
        <w:pStyle w:val="ListParagraph"/>
        <w:numPr>
          <w:ilvl w:val="0"/>
          <w:numId w:val="1"/>
        </w:numPr>
      </w:pPr>
      <w:hyperlink r:id="rId11" w:history="1">
        <w:r w:rsidR="005670FF" w:rsidRPr="00A85AEC">
          <w:rPr>
            <w:rStyle w:val="Hyperlink"/>
          </w:rPr>
          <w:t>CSPA</w:t>
        </w:r>
      </w:hyperlink>
    </w:p>
    <w:p w14:paraId="52791728" w14:textId="77777777"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r w:rsidR="002D74BF" w:rsidRPr="002D74BF">
        <w:rPr>
          <w:lang w:val="en-US"/>
        </w:rPr>
        <w:t xml:space="preserve">organisation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organisation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14:paraId="0A7A4728" w14:textId="77777777" w:rsidR="00372CBB" w:rsidRDefault="00372CBB" w:rsidP="00372CBB">
      <w:r>
        <w:t xml:space="preserve">Organisation: </w:t>
      </w:r>
      <w:r w:rsidR="00BC173D" w:rsidRPr="00BC173D">
        <w:rPr>
          <w:b/>
        </w:rPr>
        <w:t>Statistics Canada</w:t>
      </w:r>
    </w:p>
    <w:p w14:paraId="1008730B" w14:textId="77777777" w:rsidR="00372CBB" w:rsidRDefault="00372CBB" w:rsidP="00372CBB">
      <w:r>
        <w:t xml:space="preserve">For each </w:t>
      </w:r>
      <w:r w:rsidR="00B64460">
        <w:rPr>
          <w:b/>
        </w:rPr>
        <w:t>T</w:t>
      </w:r>
      <w:r w:rsidR="008345FD">
        <w:rPr>
          <w:b/>
        </w:rPr>
        <w:t xml:space="preserve">ester </w:t>
      </w:r>
      <w:r>
        <w:t>please fill out</w:t>
      </w:r>
    </w:p>
    <w:p w14:paraId="2F32389A" w14:textId="77777777" w:rsidR="00372CBB" w:rsidRPr="00BC173D" w:rsidRDefault="00372CBB" w:rsidP="00372CBB">
      <w:pPr>
        <w:rPr>
          <w:b/>
        </w:rPr>
      </w:pPr>
      <w:r>
        <w:t>Name:</w:t>
      </w:r>
      <w:r w:rsidR="00BC173D">
        <w:t xml:space="preserve"> </w:t>
      </w:r>
      <w:r w:rsidR="0093332F">
        <w:rPr>
          <w:b/>
        </w:rPr>
        <w:t>Jackey Mayda</w:t>
      </w:r>
    </w:p>
    <w:p w14:paraId="34B229FD" w14:textId="77777777" w:rsidR="00372CBB" w:rsidRDefault="00372CBB" w:rsidP="00372CBB">
      <w:r>
        <w:t xml:space="preserve">Email address: </w:t>
      </w:r>
      <w:hyperlink r:id="rId12" w:history="1">
        <w:r w:rsidR="00BC173D" w:rsidRPr="004A16DC">
          <w:rPr>
            <w:rStyle w:val="Hyperlink"/>
          </w:rPr>
          <w:t>jackey.mayda@canada.ca</w:t>
        </w:r>
      </w:hyperlink>
      <w:r w:rsidR="00BC173D">
        <w:t>;</w:t>
      </w:r>
      <w:hyperlink r:id="rId13" w:history="1"/>
      <w:r w:rsidR="00BC173D">
        <w:t xml:space="preserve"> </w:t>
      </w:r>
    </w:p>
    <w:p w14:paraId="320191AC" w14:textId="77777777" w:rsidR="00372CBB" w:rsidRDefault="00372CBB" w:rsidP="00372CBB">
      <w:r>
        <w:t>Main area(s) of expertise (Business, Methods, Information, Applications and/or Technology):</w:t>
      </w:r>
    </w:p>
    <w:p w14:paraId="013E4742" w14:textId="77777777" w:rsidR="00B64460" w:rsidRDefault="00BC173D" w:rsidP="00372CBB">
      <w:r>
        <w:t>Business, methods</w:t>
      </w:r>
      <w:r w:rsidR="0093332F">
        <w:t>, applications</w:t>
      </w:r>
    </w:p>
    <w:p w14:paraId="4D40654D" w14:textId="77777777" w:rsidR="00372CBB" w:rsidRDefault="00372CBB" w:rsidP="00372CBB">
      <w:r>
        <w:t xml:space="preserve">HLG-MOS standard(s) </w:t>
      </w:r>
      <w:r w:rsidR="008345FD" w:rsidRPr="008345FD">
        <w:rPr>
          <w:b/>
        </w:rPr>
        <w:t>tested</w:t>
      </w:r>
      <w:r w:rsidRPr="008345FD">
        <w:rPr>
          <w:b/>
        </w:rPr>
        <w:t xml:space="preserve"> </w:t>
      </w:r>
      <w:r>
        <w:t>(GAMSO, GSBPM, GSIM and/or CSPA)</w:t>
      </w:r>
    </w:p>
    <w:p w14:paraId="3A7B08E6" w14:textId="77777777" w:rsidR="00BC173D" w:rsidRPr="00BC173D" w:rsidRDefault="00BC173D" w:rsidP="00BC173D">
      <w:pPr>
        <w:rPr>
          <w:b/>
        </w:rPr>
      </w:pPr>
      <w:r w:rsidRPr="00BC173D">
        <w:t>GSBPM</w:t>
      </w:r>
    </w:p>
    <w:p w14:paraId="1D114143" w14:textId="77777777" w:rsidR="00372CBB" w:rsidRDefault="00372CBB" w:rsidP="00372CBB"/>
    <w:p w14:paraId="3A017BC9" w14:textId="77777777" w:rsidR="00BC173D" w:rsidRDefault="00BC173D" w:rsidP="009F147A">
      <w:pPr>
        <w:pStyle w:val="Heading2"/>
      </w:pPr>
    </w:p>
    <w:p w14:paraId="65F69CB1" w14:textId="77777777" w:rsidR="00BC173D" w:rsidRDefault="00BC173D" w:rsidP="009F147A">
      <w:pPr>
        <w:pStyle w:val="Heading2"/>
      </w:pPr>
    </w:p>
    <w:p w14:paraId="40E627DD" w14:textId="77777777"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14:paraId="35FDFA9E" w14:textId="77777777" w:rsidTr="00167BDC">
        <w:trPr>
          <w:trHeight w:val="288"/>
          <w:tblHeader/>
        </w:trPr>
        <w:tc>
          <w:tcPr>
            <w:tcW w:w="865" w:type="dxa"/>
          </w:tcPr>
          <w:p w14:paraId="589422E6"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14:paraId="460BB4AF"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14:paraId="4A1F8354" w14:textId="77777777"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14:paraId="5C279432" w14:textId="77777777" w:rsidTr="00167BDC">
        <w:trPr>
          <w:trHeight w:val="754"/>
        </w:trPr>
        <w:tc>
          <w:tcPr>
            <w:tcW w:w="865" w:type="dxa"/>
          </w:tcPr>
          <w:p w14:paraId="6B8455B7"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14:paraId="4ED930E9"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14:paraId="7D3635F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14:paraId="23C1C82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organisation as a whole is unaware of the standard.</w:t>
            </w:r>
          </w:p>
        </w:tc>
      </w:tr>
      <w:tr w:rsidR="009F147A" w:rsidRPr="0000353A" w14:paraId="4FE411B0" w14:textId="77777777" w:rsidTr="00167BDC">
        <w:trPr>
          <w:trHeight w:val="754"/>
        </w:trPr>
        <w:tc>
          <w:tcPr>
            <w:tcW w:w="865" w:type="dxa"/>
          </w:tcPr>
          <w:p w14:paraId="756D25D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lastRenderedPageBreak/>
              <w:t>2</w:t>
            </w:r>
          </w:p>
        </w:tc>
        <w:tc>
          <w:tcPr>
            <w:tcW w:w="2205" w:type="dxa"/>
            <w:tcMar>
              <w:top w:w="105" w:type="dxa"/>
              <w:left w:w="150" w:type="dxa"/>
              <w:bottom w:w="105" w:type="dxa"/>
              <w:right w:w="150" w:type="dxa"/>
            </w:tcMar>
            <w:hideMark/>
          </w:tcPr>
          <w:p w14:paraId="7750B317"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14:paraId="6DF37669"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14:paraId="30127A21"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organisation are becoming interested in the potential value of the standard.</w:t>
            </w:r>
          </w:p>
        </w:tc>
      </w:tr>
      <w:tr w:rsidR="009F147A" w:rsidRPr="0000353A" w14:paraId="111B5552" w14:textId="77777777" w:rsidTr="00167BDC">
        <w:trPr>
          <w:trHeight w:val="942"/>
        </w:trPr>
        <w:tc>
          <w:tcPr>
            <w:tcW w:w="865" w:type="dxa"/>
          </w:tcPr>
          <w:p w14:paraId="7B8774A3"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14:paraId="16927A0B"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14:paraId="0C60AFF9"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14:paraId="744B8ADE"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14:paraId="6E95F43C" w14:textId="77777777" w:rsidTr="00167BDC">
        <w:trPr>
          <w:trHeight w:val="754"/>
        </w:trPr>
        <w:tc>
          <w:tcPr>
            <w:tcW w:w="865" w:type="dxa"/>
          </w:tcPr>
          <w:p w14:paraId="60A4E934"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14:paraId="3193557F"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14:paraId="7C43A84C"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14:paraId="4A9C7088"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r w:rsidR="00653B84">
              <w:rPr>
                <w:rFonts w:ascii="Arial" w:eastAsia="Times New Roman" w:hAnsi="Arial" w:cs="Arial"/>
                <w:color w:val="333333"/>
                <w:sz w:val="21"/>
                <w:szCs w:val="21"/>
                <w:lang w:val="en-US" w:eastAsia="nb-NO"/>
              </w:rPr>
              <w:t>organisation</w:t>
            </w:r>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14:paraId="3142FF82" w14:textId="77777777" w:rsidTr="00167BDC">
        <w:trPr>
          <w:trHeight w:val="931"/>
        </w:trPr>
        <w:tc>
          <w:tcPr>
            <w:tcW w:w="865" w:type="dxa"/>
          </w:tcPr>
          <w:p w14:paraId="09C7920B"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14:paraId="483A675E"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14:paraId="039C63E8"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across the organisation.</w:t>
            </w:r>
            <w:r w:rsidRPr="0000353A">
              <w:rPr>
                <w:rFonts w:ascii="Arial" w:eastAsia="Times New Roman" w:hAnsi="Arial" w:cs="Arial"/>
                <w:color w:val="333333"/>
                <w:sz w:val="21"/>
                <w:szCs w:val="21"/>
                <w:lang w:val="en-US" w:eastAsia="nb-NO"/>
              </w:rPr>
              <w:t xml:space="preserve"> </w:t>
            </w:r>
          </w:p>
          <w:p w14:paraId="21B17E3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integrated into business processes &amp; practices and used in a consistent manner across the organisation. </w:t>
            </w:r>
          </w:p>
        </w:tc>
      </w:tr>
    </w:tbl>
    <w:p w14:paraId="7250F2AB" w14:textId="77777777" w:rsidR="00FD06E2" w:rsidRDefault="00FD06E2" w:rsidP="005E6941">
      <w:pPr>
        <w:rPr>
          <w:b/>
        </w:rPr>
      </w:pPr>
    </w:p>
    <w:p w14:paraId="267A7F29" w14:textId="77777777" w:rsidR="005E6941" w:rsidRPr="008345FD" w:rsidRDefault="005E6941" w:rsidP="005E6941">
      <w:pPr>
        <w:rPr>
          <w:b/>
        </w:rPr>
      </w:pPr>
      <w:r w:rsidRPr="008345FD">
        <w:rPr>
          <w:b/>
        </w:rPr>
        <w:t>Questions for Testers on the Level names and descriptions:</w:t>
      </w:r>
    </w:p>
    <w:p w14:paraId="446D173E" w14:textId="77777777" w:rsidR="005E6941" w:rsidRPr="008345FD" w:rsidRDefault="005E6941" w:rsidP="005E6941">
      <w:pPr>
        <w:rPr>
          <w:b/>
        </w:rPr>
      </w:pPr>
      <w:r w:rsidRPr="008345FD">
        <w:rPr>
          <w:b/>
        </w:rPr>
        <w:t xml:space="preserve">Are the descriptions easy to understand? </w:t>
      </w:r>
    </w:p>
    <w:p w14:paraId="28218D13" w14:textId="77777777" w:rsidR="005E6941" w:rsidRPr="00F2309E" w:rsidRDefault="00F2309E" w:rsidP="005E6941">
      <w:r w:rsidRPr="00F2309E">
        <w:t>Yes</w:t>
      </w:r>
    </w:p>
    <w:p w14:paraId="2A2DECCB" w14:textId="77777777" w:rsidR="005E6941" w:rsidRPr="008345FD" w:rsidRDefault="005E6941" w:rsidP="005E6941">
      <w:pPr>
        <w:rPr>
          <w:b/>
        </w:rPr>
      </w:pPr>
    </w:p>
    <w:p w14:paraId="3EE1E7E3" w14:textId="77777777"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14:paraId="7B89B585" w14:textId="77777777" w:rsidR="005E6941" w:rsidRDefault="00F2309E">
      <w:pPr>
        <w:rPr>
          <w:rFonts w:asciiTheme="majorHAnsi" w:eastAsiaTheme="majorEastAsia" w:hAnsiTheme="majorHAnsi" w:cstheme="majorBidi"/>
          <w:b/>
          <w:bCs/>
          <w:color w:val="4F81BD" w:themeColor="accent1"/>
          <w:sz w:val="26"/>
          <w:szCs w:val="26"/>
        </w:rPr>
      </w:pPr>
      <w:r>
        <w:t>Yes</w:t>
      </w:r>
      <w:r w:rsidR="005E6941">
        <w:br w:type="page"/>
      </w:r>
    </w:p>
    <w:p w14:paraId="6D05A926" w14:textId="77777777" w:rsidR="009F147A" w:rsidRDefault="009F147A" w:rsidP="009F147A">
      <w:pPr>
        <w:pStyle w:val="Heading2"/>
      </w:pPr>
      <w:r>
        <w:lastRenderedPageBreak/>
        <w:t>Description of Dimensions</w:t>
      </w:r>
    </w:p>
    <w:p w14:paraId="0D36FE22" w14:textId="77777777"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14:paraId="1084E708" w14:textId="77777777" w:rsidTr="00167BDC">
        <w:trPr>
          <w:trHeight w:val="261"/>
        </w:trPr>
        <w:tc>
          <w:tcPr>
            <w:tcW w:w="837" w:type="dxa"/>
          </w:tcPr>
          <w:p w14:paraId="11C0246A"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14:paraId="1341A39E"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14:paraId="582EA536"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14:paraId="296194CD" w14:textId="77777777" w:rsidTr="00167BDC">
        <w:trPr>
          <w:trHeight w:val="423"/>
        </w:trPr>
        <w:tc>
          <w:tcPr>
            <w:tcW w:w="837" w:type="dxa"/>
          </w:tcPr>
          <w:p w14:paraId="559FCC49"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14:paraId="6E6CF711"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14:paraId="654F2C41"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the organisation's core business practices and policies.            </w:t>
            </w:r>
          </w:p>
        </w:tc>
      </w:tr>
      <w:tr w:rsidR="009F147A" w:rsidRPr="0000353A" w14:paraId="19035BB7" w14:textId="77777777" w:rsidTr="00167BDC">
        <w:trPr>
          <w:trHeight w:val="1015"/>
        </w:trPr>
        <w:tc>
          <w:tcPr>
            <w:tcW w:w="837" w:type="dxa"/>
          </w:tcPr>
          <w:p w14:paraId="1F96587D"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14:paraId="65CD68FB"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14:paraId="14416085"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14:paraId="2B20810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It includes statistical methodology, quality management, IT</w:t>
            </w:r>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14:paraId="18C094F4" w14:textId="77777777" w:rsidTr="00167BDC">
        <w:trPr>
          <w:trHeight w:val="905"/>
        </w:trPr>
        <w:tc>
          <w:tcPr>
            <w:tcW w:w="837" w:type="dxa"/>
          </w:tcPr>
          <w:p w14:paraId="30E2315B" w14:textId="77777777"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14:paraId="708C3A89" w14:textId="77777777"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14:paraId="4EAE88BD"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14:paraId="49121769" w14:textId="77777777" w:rsidTr="00167BDC">
        <w:trPr>
          <w:trHeight w:val="594"/>
        </w:trPr>
        <w:tc>
          <w:tcPr>
            <w:tcW w:w="837" w:type="dxa"/>
          </w:tcPr>
          <w:p w14:paraId="2F1F0366"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14:paraId="53D220B8"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14:paraId="3F3E0351" w14:textId="77777777"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14:paraId="2F218BB6" w14:textId="77777777" w:rsidTr="00167BDC">
        <w:trPr>
          <w:trHeight w:val="744"/>
        </w:trPr>
        <w:tc>
          <w:tcPr>
            <w:tcW w:w="837" w:type="dxa"/>
          </w:tcPr>
          <w:p w14:paraId="561900F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14:paraId="184609AD"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14:paraId="51EDE97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14:paraId="34F9A207" w14:textId="77777777" w:rsidR="00FD06E2" w:rsidRDefault="00FD06E2" w:rsidP="005E6941">
      <w:pPr>
        <w:rPr>
          <w:b/>
        </w:rPr>
      </w:pPr>
    </w:p>
    <w:p w14:paraId="67C9C95F" w14:textId="77777777" w:rsidR="005E6941" w:rsidRPr="008345FD" w:rsidRDefault="005E6941" w:rsidP="005E6941">
      <w:pPr>
        <w:rPr>
          <w:b/>
        </w:rPr>
      </w:pPr>
      <w:r w:rsidRPr="008345FD">
        <w:rPr>
          <w:b/>
        </w:rPr>
        <w:t>Questions for Testers on the Dimension names and descriptions:</w:t>
      </w:r>
    </w:p>
    <w:p w14:paraId="433F31C1" w14:textId="77777777" w:rsidR="005E6941" w:rsidRPr="008345FD" w:rsidRDefault="005E6941" w:rsidP="005E6941">
      <w:pPr>
        <w:rPr>
          <w:b/>
        </w:rPr>
      </w:pPr>
      <w:r w:rsidRPr="008345FD">
        <w:rPr>
          <w:b/>
        </w:rPr>
        <w:t xml:space="preserve">Are the descriptions easy to understand? </w:t>
      </w:r>
    </w:p>
    <w:p w14:paraId="6A6496B2" w14:textId="77777777" w:rsidR="005E6941" w:rsidRPr="008345FD" w:rsidRDefault="00F2309E" w:rsidP="005E6941">
      <w:pPr>
        <w:rPr>
          <w:b/>
        </w:rPr>
      </w:pPr>
      <w:r>
        <w:rPr>
          <w:b/>
        </w:rPr>
        <w:t xml:space="preserve"> Yes</w:t>
      </w:r>
    </w:p>
    <w:p w14:paraId="2FF625D9" w14:textId="77777777" w:rsidR="005E6941" w:rsidRPr="008345FD" w:rsidRDefault="005E6941" w:rsidP="005E6941">
      <w:pPr>
        <w:rPr>
          <w:b/>
        </w:rPr>
      </w:pPr>
    </w:p>
    <w:p w14:paraId="1116C0FD" w14:textId="77777777" w:rsidR="005E6941" w:rsidRDefault="005E6941" w:rsidP="00F2309E">
      <w:pPr>
        <w:rPr>
          <w:rFonts w:asciiTheme="majorHAnsi" w:eastAsiaTheme="majorEastAsia" w:hAnsiTheme="majorHAnsi" w:cstheme="majorBidi"/>
          <w:b/>
          <w:color w:val="4F81BD" w:themeColor="accent1"/>
          <w:sz w:val="26"/>
          <w:szCs w:val="26"/>
        </w:rPr>
      </w:pPr>
      <w:r w:rsidRPr="008345FD">
        <w:rPr>
          <w:b/>
        </w:rPr>
        <w:t>Are the Dimensions sufficiently distinct?</w:t>
      </w:r>
    </w:p>
    <w:p w14:paraId="30F66481" w14:textId="77777777" w:rsidR="00F2309E" w:rsidRPr="008345FD" w:rsidRDefault="00F2309E" w:rsidP="00F2309E">
      <w:pPr>
        <w:rPr>
          <w:b/>
        </w:rPr>
      </w:pPr>
      <w:r>
        <w:rPr>
          <w:b/>
        </w:rPr>
        <w:t>Yes</w:t>
      </w:r>
    </w:p>
    <w:p w14:paraId="777A8459" w14:textId="77777777" w:rsidR="005E6941" w:rsidRDefault="005E6941" w:rsidP="005E6941"/>
    <w:p w14:paraId="32344238" w14:textId="77777777" w:rsidR="006E1546" w:rsidRDefault="006E1546" w:rsidP="00F2309E">
      <w:pPr>
        <w:pStyle w:val="ListParagraph"/>
        <w:sectPr w:rsidR="006E1546" w:rsidSect="009F147A">
          <w:pgSz w:w="11906" w:h="16838"/>
          <w:pgMar w:top="851" w:right="707" w:bottom="426" w:left="709" w:header="708" w:footer="708" w:gutter="0"/>
          <w:cols w:space="708"/>
          <w:docGrid w:linePitch="360"/>
        </w:sectPr>
      </w:pPr>
    </w:p>
    <w:p w14:paraId="19DD29CD" w14:textId="77777777" w:rsidR="009F147A" w:rsidRDefault="009F147A" w:rsidP="0003031D">
      <w:pPr>
        <w:pStyle w:val="Heading2"/>
        <w:spacing w:before="0" w:after="120" w:line="240" w:lineRule="auto"/>
      </w:pPr>
      <w:r>
        <w:lastRenderedPageBreak/>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14:paraId="216E6CF0" w14:textId="77777777" w:rsidTr="00A32FED">
        <w:trPr>
          <w:trHeight w:val="756"/>
        </w:trPr>
        <w:tc>
          <w:tcPr>
            <w:tcW w:w="1314" w:type="dxa"/>
            <w:shd w:val="clear" w:color="auto" w:fill="auto"/>
            <w:tcMar>
              <w:left w:w="23" w:type="dxa"/>
              <w:right w:w="23" w:type="dxa"/>
            </w:tcMar>
            <w:vAlign w:val="center"/>
            <w:hideMark/>
          </w:tcPr>
          <w:p w14:paraId="54994D93" w14:textId="77777777"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14:paraId="1841F1C6" w14:textId="77777777"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14:paraId="34E4E597"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4C488F39"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16AB4E7C"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44EE972E"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102A9907"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4D3D68CD" w14:textId="77777777"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47EA5059"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031931F0"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789D823A"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4D99D432"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14:paraId="23F0E4F7" w14:textId="77777777" w:rsidTr="00653B84">
        <w:trPr>
          <w:trHeight w:val="113"/>
        </w:trPr>
        <w:tc>
          <w:tcPr>
            <w:tcW w:w="1314" w:type="dxa"/>
            <w:shd w:val="clear" w:color="auto" w:fill="auto"/>
            <w:tcMar>
              <w:left w:w="23" w:type="dxa"/>
              <w:right w:w="23" w:type="dxa"/>
            </w:tcMar>
            <w:vAlign w:val="center"/>
            <w:hideMark/>
          </w:tcPr>
          <w:p w14:paraId="245606CF" w14:textId="77777777"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14:paraId="135001F4"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14:paraId="7F679D71"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p>
        </w:tc>
        <w:tc>
          <w:tcPr>
            <w:tcW w:w="2955" w:type="dxa"/>
            <w:shd w:val="clear" w:color="auto" w:fill="auto"/>
            <w:tcMar>
              <w:left w:w="23" w:type="dxa"/>
              <w:right w:w="23" w:type="dxa"/>
            </w:tcMar>
            <w:hideMark/>
          </w:tcPr>
          <w:p w14:paraId="450FF3E8" w14:textId="77777777" w:rsidR="00744023" w:rsidRPr="00111606" w:rsidRDefault="00744023"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Use of GAMSO is basic and limited to a few individuals.</w:t>
            </w:r>
          </w:p>
          <w:p w14:paraId="100CEEDD" w14:textId="77777777" w:rsidR="00744023" w:rsidRPr="0000353A" w:rsidRDefault="00744023"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Parts of the organisation are becoming interested in the potential business value of GAMSO</w:t>
            </w:r>
          </w:p>
        </w:tc>
        <w:tc>
          <w:tcPr>
            <w:tcW w:w="2955" w:type="dxa"/>
            <w:shd w:val="clear" w:color="auto" w:fill="auto"/>
            <w:tcMar>
              <w:left w:w="23" w:type="dxa"/>
              <w:right w:w="23" w:type="dxa"/>
            </w:tcMar>
            <w:hideMark/>
          </w:tcPr>
          <w:p w14:paraId="5B34571F" w14:textId="77777777" w:rsidR="00744023" w:rsidRPr="00111606" w:rsidRDefault="00744023"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Use of GAMSO is spreading, but practise varies between individuals and across business units.</w:t>
            </w:r>
          </w:p>
          <w:p w14:paraId="01FF1B01" w14:textId="77777777" w:rsidR="00744023" w:rsidRPr="0000353A" w:rsidRDefault="00744023"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Some individuals and business units are referring to the overarching phases in GSBPM.</w:t>
            </w:r>
          </w:p>
        </w:tc>
        <w:tc>
          <w:tcPr>
            <w:tcW w:w="2955" w:type="dxa"/>
            <w:shd w:val="clear" w:color="auto" w:fill="auto"/>
            <w:tcMar>
              <w:left w:w="23" w:type="dxa"/>
              <w:right w:w="23" w:type="dxa"/>
            </w:tcMar>
            <w:hideMark/>
          </w:tcPr>
          <w:p w14:paraId="32BBA791"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14:paraId="641833FA"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955" w:type="dxa"/>
            <w:shd w:val="clear" w:color="auto" w:fill="auto"/>
            <w:tcMar>
              <w:left w:w="23" w:type="dxa"/>
              <w:right w:w="23" w:type="dxa"/>
            </w:tcMar>
            <w:hideMark/>
          </w:tcPr>
          <w:p w14:paraId="0F8EE78C"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14:paraId="7855A4A5" w14:textId="77777777"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14:paraId="089A5664" w14:textId="77777777"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14:paraId="67F10E4B" w14:textId="77777777" w:rsidTr="00653B84">
        <w:trPr>
          <w:trHeight w:val="113"/>
        </w:trPr>
        <w:tc>
          <w:tcPr>
            <w:tcW w:w="1314" w:type="dxa"/>
            <w:shd w:val="clear" w:color="auto" w:fill="auto"/>
            <w:tcMar>
              <w:left w:w="23" w:type="dxa"/>
              <w:right w:w="23" w:type="dxa"/>
            </w:tcMar>
            <w:vAlign w:val="center"/>
            <w:hideMark/>
          </w:tcPr>
          <w:p w14:paraId="6B8C98C4" w14:textId="77777777"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14:paraId="0BCD8A85"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developed on an as needed basis for a particular activity area / product/ process.</w:t>
            </w:r>
          </w:p>
          <w:p w14:paraId="6747D8C5"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p>
          <w:p w14:paraId="4A53F035"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14:paraId="1132F7A6"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p>
        </w:tc>
        <w:tc>
          <w:tcPr>
            <w:tcW w:w="2955" w:type="dxa"/>
            <w:shd w:val="clear" w:color="auto" w:fill="auto"/>
            <w:tcMar>
              <w:left w:w="23" w:type="dxa"/>
              <w:right w:w="23" w:type="dxa"/>
            </w:tcMar>
            <w:hideMark/>
          </w:tcPr>
          <w:p w14:paraId="6B535F56"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p>
          <w:p w14:paraId="787D63BE"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as corporate capability elements. </w:t>
            </w:r>
          </w:p>
          <w:p w14:paraId="7D6879D0"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14:paraId="2C162244" w14:textId="77777777" w:rsidR="00336904" w:rsidRPr="00111606" w:rsidRDefault="0033690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Methods (e.g. statistical methodology and quality) are being developed and used in more than one activity area/product/process, but consistent implementation is lacking</w:t>
            </w:r>
          </w:p>
          <w:p w14:paraId="682D4E5C" w14:textId="77777777" w:rsidR="00336904" w:rsidRPr="0000353A" w:rsidRDefault="00336904"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There is corporate support for managing methods</w:t>
            </w:r>
          </w:p>
        </w:tc>
        <w:tc>
          <w:tcPr>
            <w:tcW w:w="2955" w:type="dxa"/>
            <w:shd w:val="clear" w:color="auto" w:fill="auto"/>
            <w:tcMar>
              <w:left w:w="23" w:type="dxa"/>
              <w:right w:w="23" w:type="dxa"/>
            </w:tcMar>
            <w:hideMark/>
          </w:tcPr>
          <w:p w14:paraId="2D242073" w14:textId="77777777" w:rsidR="00336904" w:rsidRPr="0000353A" w:rsidRDefault="00336904"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There is a corporate strategy for managing Methods (e.g. statistical methodology and quality, IT methods, process methods e.g. data collection methods and any other methods) as corporate capability elements</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14:paraId="5DFDAD5F"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efficiently and effectively, regularly assessed and improved </w:t>
            </w:r>
          </w:p>
        </w:tc>
      </w:tr>
      <w:tr w:rsidR="0000353A" w:rsidRPr="0000353A" w14:paraId="6F2BC57C" w14:textId="77777777" w:rsidTr="00653B84">
        <w:trPr>
          <w:trHeight w:val="113"/>
        </w:trPr>
        <w:tc>
          <w:tcPr>
            <w:tcW w:w="1314" w:type="dxa"/>
            <w:shd w:val="clear" w:color="auto" w:fill="auto"/>
            <w:tcMar>
              <w:left w:w="23" w:type="dxa"/>
              <w:right w:w="23" w:type="dxa"/>
            </w:tcMar>
            <w:vAlign w:val="center"/>
            <w:hideMark/>
          </w:tcPr>
          <w:p w14:paraId="25BE4BF5" w14:textId="77777777"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14:paraId="1074C163" w14:textId="77777777" w:rsidR="00336904" w:rsidRPr="00111606" w:rsidRDefault="0033690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Information is created on an "as needed" basis for a particular activity area / product/ process</w:t>
            </w:r>
          </w:p>
          <w:p w14:paraId="6A2B9C19" w14:textId="77777777" w:rsidR="00336904" w:rsidRPr="00111606" w:rsidRDefault="0033690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A few individuals are becoming interested in the potential value of planning, developing. monitoring and supporting information for more than one activity area, product or process.</w:t>
            </w:r>
          </w:p>
          <w:p w14:paraId="26106092" w14:textId="77777777" w:rsidR="00336904" w:rsidRPr="0000353A" w:rsidRDefault="00336904"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The organisation as a whole is unaware of this potential</w:t>
            </w:r>
          </w:p>
        </w:tc>
        <w:tc>
          <w:tcPr>
            <w:tcW w:w="2955" w:type="dxa"/>
            <w:shd w:val="clear" w:color="auto" w:fill="auto"/>
            <w:tcMar>
              <w:left w:w="23" w:type="dxa"/>
              <w:right w:w="23" w:type="dxa"/>
            </w:tcMar>
            <w:hideMark/>
          </w:tcPr>
          <w:p w14:paraId="5D5593AF" w14:textId="77777777" w:rsidR="00336904" w:rsidRPr="00111606" w:rsidRDefault="0033690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Individuals are developing information resources to be shared and used in several activity areas/products /phases.</w:t>
            </w:r>
          </w:p>
          <w:p w14:paraId="370F87D4" w14:textId="77777777" w:rsidR="00336904" w:rsidRPr="00111606" w:rsidRDefault="0033690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Some business units are becoming interested in the potential value of managing product/process information as corporate capability elements.</w:t>
            </w:r>
          </w:p>
          <w:p w14:paraId="69DA8F07" w14:textId="77777777" w:rsidR="00336904" w:rsidRPr="0000353A" w:rsidRDefault="00336904"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 xml:space="preserve">There is some </w:t>
            </w:r>
            <w:r w:rsidR="00653B84" w:rsidRPr="00111606">
              <w:rPr>
                <w:rFonts w:ascii="Arial" w:eastAsia="Times New Roman" w:hAnsi="Arial" w:cs="Arial"/>
                <w:sz w:val="20"/>
                <w:szCs w:val="20"/>
                <w:highlight w:val="yellow"/>
                <w:lang w:eastAsia="en-GB"/>
              </w:rPr>
              <w:t xml:space="preserve">corporate support for managing </w:t>
            </w:r>
            <w:r w:rsidRPr="00111606">
              <w:rPr>
                <w:rFonts w:ascii="Arial" w:eastAsia="Times New Roman" w:hAnsi="Arial" w:cs="Arial"/>
                <w:sz w:val="20"/>
                <w:szCs w:val="20"/>
                <w:highlight w:val="yellow"/>
                <w:lang w:eastAsia="en-GB"/>
              </w:rPr>
              <w:t>product/process information.</w:t>
            </w:r>
          </w:p>
        </w:tc>
        <w:tc>
          <w:tcPr>
            <w:tcW w:w="2955" w:type="dxa"/>
            <w:shd w:val="clear" w:color="auto" w:fill="auto"/>
            <w:tcMar>
              <w:left w:w="23" w:type="dxa"/>
              <w:right w:w="23" w:type="dxa"/>
            </w:tcMar>
            <w:hideMark/>
          </w:tcPr>
          <w:p w14:paraId="00ADF689" w14:textId="77777777" w:rsidR="00336904" w:rsidRPr="00111606" w:rsidRDefault="0033690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 xml:space="preserve">Information resources are being developed and used   in more than one product/ process/ activity, but practice varies across the   </w:t>
            </w:r>
            <w:r w:rsidR="00653B84" w:rsidRPr="00111606">
              <w:rPr>
                <w:rFonts w:ascii="Arial" w:eastAsia="Times New Roman" w:hAnsi="Arial" w:cs="Arial"/>
                <w:sz w:val="20"/>
                <w:szCs w:val="20"/>
                <w:highlight w:val="yellow"/>
                <w:lang w:eastAsia="en-GB"/>
              </w:rPr>
              <w:t>organisation</w:t>
            </w:r>
            <w:r w:rsidRPr="00111606">
              <w:rPr>
                <w:rFonts w:ascii="Arial" w:eastAsia="Times New Roman" w:hAnsi="Arial" w:cs="Arial"/>
                <w:sz w:val="20"/>
                <w:szCs w:val="20"/>
                <w:highlight w:val="yellow"/>
                <w:lang w:eastAsia="en-GB"/>
              </w:rPr>
              <w:t>.</w:t>
            </w:r>
          </w:p>
          <w:p w14:paraId="2CD783F8" w14:textId="77777777" w:rsidR="00336904" w:rsidRPr="0000353A" w:rsidRDefault="00653B84"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There is corporate support for </w:t>
            </w:r>
            <w:r w:rsidR="00336904" w:rsidRPr="00111606">
              <w:rPr>
                <w:rFonts w:ascii="Arial" w:eastAsia="Times New Roman" w:hAnsi="Arial" w:cs="Arial"/>
                <w:sz w:val="20"/>
                <w:szCs w:val="20"/>
                <w:highlight w:val="yellow"/>
                <w:lang w:eastAsia="en-GB"/>
              </w:rPr>
              <w:t>standardised management of information across activity areas/ products /phases.</w:t>
            </w:r>
          </w:p>
        </w:tc>
        <w:tc>
          <w:tcPr>
            <w:tcW w:w="2955" w:type="dxa"/>
            <w:shd w:val="clear" w:color="auto" w:fill="auto"/>
            <w:tcMar>
              <w:left w:w="23" w:type="dxa"/>
              <w:right w:w="23" w:type="dxa"/>
            </w:tcMar>
            <w:hideMark/>
          </w:tcPr>
          <w:p w14:paraId="62EE7C49"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information as corporate capability elements.</w:t>
            </w:r>
          </w:p>
          <w:p w14:paraId="7222F4E4"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14:paraId="4219B46E"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14:paraId="56B3E42C" w14:textId="77777777" w:rsidTr="00653B84">
        <w:trPr>
          <w:trHeight w:val="113"/>
        </w:trPr>
        <w:tc>
          <w:tcPr>
            <w:tcW w:w="1314" w:type="dxa"/>
            <w:shd w:val="clear" w:color="auto" w:fill="auto"/>
            <w:tcMar>
              <w:left w:w="23" w:type="dxa"/>
              <w:right w:w="23" w:type="dxa"/>
            </w:tcMar>
            <w:vAlign w:val="center"/>
          </w:tcPr>
          <w:p w14:paraId="7D442AF7" w14:textId="77777777"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14:paraId="3B314EED"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6DADA40D"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397B6B47"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4ECF53A4"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02C8940C"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63E43F30" w14:textId="77777777"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4659026F"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5FBF3FAD"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46FACA81"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1E379DF8"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14:paraId="11DAA2BB" w14:textId="77777777" w:rsidTr="00653B84">
        <w:trPr>
          <w:trHeight w:val="113"/>
        </w:trPr>
        <w:tc>
          <w:tcPr>
            <w:tcW w:w="1314" w:type="dxa"/>
            <w:shd w:val="clear" w:color="auto" w:fill="auto"/>
            <w:tcMar>
              <w:left w:w="23" w:type="dxa"/>
              <w:right w:w="23" w:type="dxa"/>
            </w:tcMar>
            <w:vAlign w:val="center"/>
            <w:hideMark/>
          </w:tcPr>
          <w:p w14:paraId="4E4544D9" w14:textId="77777777"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14:paraId="526F2301"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planning, developing. monitoring and supporting applications for more than one activity area, product or process.</w:t>
            </w:r>
          </w:p>
          <w:p w14:paraId="0C9EC5F7"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applications</w:t>
            </w:r>
          </w:p>
        </w:tc>
        <w:tc>
          <w:tcPr>
            <w:tcW w:w="2955" w:type="dxa"/>
            <w:shd w:val="clear" w:color="auto" w:fill="auto"/>
            <w:tcMar>
              <w:left w:w="23" w:type="dxa"/>
              <w:right w:w="23" w:type="dxa"/>
            </w:tcMar>
            <w:hideMark/>
          </w:tcPr>
          <w:p w14:paraId="421D5E16"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14:paraId="7BAF4529"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applications</w:t>
            </w:r>
          </w:p>
        </w:tc>
        <w:tc>
          <w:tcPr>
            <w:tcW w:w="2955" w:type="dxa"/>
            <w:shd w:val="clear" w:color="auto" w:fill="auto"/>
            <w:tcMar>
              <w:left w:w="23" w:type="dxa"/>
              <w:right w:w="23" w:type="dxa"/>
            </w:tcMar>
            <w:hideMark/>
          </w:tcPr>
          <w:p w14:paraId="0DFD2790" w14:textId="77777777" w:rsidR="00653B84" w:rsidRPr="00111606" w:rsidRDefault="00653B8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Common and shared applications are being developed and used in more than one product/ process/ activity, but in an inconsistent manner across the organisation.</w:t>
            </w:r>
          </w:p>
          <w:p w14:paraId="43E387EB" w14:textId="77777777" w:rsidR="00653B84" w:rsidRPr="0000353A" w:rsidRDefault="00653B84"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There is corporate support for the management of applications</w:t>
            </w:r>
            <w:r w:rsidRPr="0000353A">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0AE21C97"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applications as corporate capability elements</w:t>
            </w:r>
          </w:p>
        </w:tc>
        <w:tc>
          <w:tcPr>
            <w:tcW w:w="2955" w:type="dxa"/>
            <w:shd w:val="clear" w:color="auto" w:fill="auto"/>
            <w:tcMar>
              <w:left w:w="23" w:type="dxa"/>
              <w:right w:w="23" w:type="dxa"/>
            </w:tcMar>
            <w:hideMark/>
          </w:tcPr>
          <w:p w14:paraId="1F6F74A5"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efficiently and effectively, regularly assessed and improved according to the corporate strategy  </w:t>
            </w:r>
          </w:p>
        </w:tc>
      </w:tr>
      <w:tr w:rsidR="00653B84" w:rsidRPr="0000353A" w14:paraId="2E1A391B" w14:textId="77777777" w:rsidTr="00653B84">
        <w:trPr>
          <w:trHeight w:val="113"/>
        </w:trPr>
        <w:tc>
          <w:tcPr>
            <w:tcW w:w="1314" w:type="dxa"/>
            <w:shd w:val="clear" w:color="auto" w:fill="auto"/>
            <w:tcMar>
              <w:left w:w="23" w:type="dxa"/>
              <w:right w:w="23" w:type="dxa"/>
            </w:tcMar>
            <w:vAlign w:val="center"/>
            <w:hideMark/>
          </w:tcPr>
          <w:p w14:paraId="0BA189AC" w14:textId="77777777"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14:paraId="4F2B45A1"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14:paraId="4A1B0987"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   </w:t>
            </w:r>
          </w:p>
        </w:tc>
        <w:tc>
          <w:tcPr>
            <w:tcW w:w="2955" w:type="dxa"/>
            <w:shd w:val="clear" w:color="auto" w:fill="auto"/>
            <w:tcMar>
              <w:left w:w="23" w:type="dxa"/>
              <w:right w:w="23" w:type="dxa"/>
            </w:tcMar>
            <w:hideMark/>
          </w:tcPr>
          <w:p w14:paraId="0A496A4B"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14:paraId="3D7F8874"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 </w:t>
            </w:r>
          </w:p>
        </w:tc>
        <w:tc>
          <w:tcPr>
            <w:tcW w:w="2955" w:type="dxa"/>
            <w:shd w:val="clear" w:color="auto" w:fill="auto"/>
            <w:tcMar>
              <w:left w:w="23" w:type="dxa"/>
              <w:right w:w="23" w:type="dxa"/>
            </w:tcMar>
            <w:hideMark/>
          </w:tcPr>
          <w:p w14:paraId="60A28F5F" w14:textId="77777777" w:rsidR="00653B84" w:rsidRPr="00111606" w:rsidRDefault="00653B84" w:rsidP="00653B84">
            <w:pPr>
              <w:spacing w:after="120" w:line="240" w:lineRule="auto"/>
              <w:rPr>
                <w:rFonts w:ascii="Arial" w:eastAsia="Times New Roman" w:hAnsi="Arial" w:cs="Arial"/>
                <w:sz w:val="20"/>
                <w:szCs w:val="20"/>
                <w:highlight w:val="yellow"/>
                <w:lang w:eastAsia="en-GB"/>
              </w:rPr>
            </w:pPr>
            <w:r w:rsidRPr="00111606">
              <w:rPr>
                <w:rFonts w:ascii="Arial" w:eastAsia="Times New Roman" w:hAnsi="Arial" w:cs="Arial"/>
                <w:sz w:val="20"/>
                <w:szCs w:val="20"/>
                <w:highlight w:val="yellow"/>
                <w:lang w:eastAsia="en-GB"/>
              </w:rPr>
              <w:t>Technology is being used in more than one product/ process/ activity, but practise varies across the organisation.  </w:t>
            </w:r>
          </w:p>
          <w:p w14:paraId="5763296B" w14:textId="77777777" w:rsidR="00653B84" w:rsidRPr="0000353A" w:rsidRDefault="00653B84" w:rsidP="00653B84">
            <w:pPr>
              <w:spacing w:after="120" w:line="240" w:lineRule="auto"/>
              <w:rPr>
                <w:rFonts w:ascii="Arial" w:eastAsia="Times New Roman" w:hAnsi="Arial" w:cs="Arial"/>
                <w:sz w:val="20"/>
                <w:szCs w:val="20"/>
                <w:lang w:eastAsia="en-GB"/>
              </w:rPr>
            </w:pPr>
            <w:r w:rsidRPr="00111606">
              <w:rPr>
                <w:rFonts w:ascii="Arial" w:eastAsia="Times New Roman" w:hAnsi="Arial" w:cs="Arial"/>
                <w:sz w:val="20"/>
                <w:szCs w:val="20"/>
                <w:highlight w:val="yellow"/>
                <w:lang w:eastAsia="en-GB"/>
              </w:rPr>
              <w:t>There is corporate support for the management of technology</w:t>
            </w:r>
          </w:p>
        </w:tc>
        <w:tc>
          <w:tcPr>
            <w:tcW w:w="2955" w:type="dxa"/>
            <w:shd w:val="clear" w:color="auto" w:fill="auto"/>
            <w:tcMar>
              <w:left w:w="23" w:type="dxa"/>
              <w:right w:w="23" w:type="dxa"/>
            </w:tcMar>
            <w:hideMark/>
          </w:tcPr>
          <w:p w14:paraId="1238DC05"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tc>
        <w:tc>
          <w:tcPr>
            <w:tcW w:w="2955" w:type="dxa"/>
            <w:shd w:val="clear" w:color="auto" w:fill="auto"/>
            <w:tcMar>
              <w:left w:w="23" w:type="dxa"/>
              <w:right w:w="23" w:type="dxa"/>
            </w:tcMar>
            <w:hideMark/>
          </w:tcPr>
          <w:p w14:paraId="2A5D5FBE" w14:textId="77777777"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14:paraId="5B2ED124" w14:textId="77777777"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p>
        </w:tc>
      </w:tr>
    </w:tbl>
    <w:p w14:paraId="3F0D9148" w14:textId="77777777" w:rsidR="003723DB" w:rsidRDefault="003723DB" w:rsidP="006E1546"/>
    <w:p w14:paraId="068B5425" w14:textId="77777777" w:rsidR="003723DB" w:rsidRDefault="003723DB" w:rsidP="006E1546"/>
    <w:p w14:paraId="2A27D2E1" w14:textId="77777777" w:rsidR="00167BDC" w:rsidRDefault="00167BDC" w:rsidP="006E1546">
      <w:pPr>
        <w:sectPr w:rsidR="00167BDC" w:rsidSect="0003031D">
          <w:pgSz w:w="16838" w:h="11906" w:orient="landscape"/>
          <w:pgMar w:top="426" w:right="851" w:bottom="567" w:left="426" w:header="708" w:footer="708" w:gutter="0"/>
          <w:cols w:space="708"/>
          <w:docGrid w:linePitch="360"/>
        </w:sectPr>
      </w:pPr>
    </w:p>
    <w:p w14:paraId="54D1C77F" w14:textId="77777777" w:rsidR="007C7FDF" w:rsidRDefault="007C7FDF" w:rsidP="007C7FDF">
      <w:pPr>
        <w:pStyle w:val="Heading2"/>
      </w:pPr>
      <w:r>
        <w:lastRenderedPageBreak/>
        <w:t>GAMSO Maturity Assessment</w:t>
      </w:r>
    </w:p>
    <w:p w14:paraId="0EDF311A" w14:textId="77777777" w:rsidR="007C7FDF" w:rsidRDefault="007C7FDF" w:rsidP="007C7FDF">
      <w:r>
        <w:t>The current version of GAMSO is version 1.0.</w:t>
      </w:r>
    </w:p>
    <w:p w14:paraId="236B5D62" w14:textId="77777777" w:rsidR="007C7FDF" w:rsidRDefault="007C7FDF" w:rsidP="007C7FDF">
      <w:pPr>
        <w:rPr>
          <w:b/>
        </w:rPr>
      </w:pPr>
      <w:r>
        <w:t xml:space="preserve">Version Assessed: </w:t>
      </w:r>
      <w:r w:rsidRPr="007C7FDF">
        <w:rPr>
          <w:b/>
        </w:rPr>
        <w:t>1.0</w:t>
      </w:r>
    </w:p>
    <w:p w14:paraId="68EA2F26" w14:textId="77777777" w:rsidR="00002486" w:rsidRDefault="00002486" w:rsidP="007C7FDF"/>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7C7FDF" w:rsidRPr="0000353A" w14:paraId="41D0FD03" w14:textId="77777777" w:rsidTr="007C7FDF">
        <w:trPr>
          <w:trHeight w:val="737"/>
        </w:trPr>
        <w:tc>
          <w:tcPr>
            <w:tcW w:w="1418" w:type="dxa"/>
          </w:tcPr>
          <w:p w14:paraId="7B1FA7A2" w14:textId="77777777"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Pr>
          <w:p w14:paraId="086EE219" w14:textId="77777777"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Pr>
          <w:p w14:paraId="20E49075" w14:textId="77777777"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14:paraId="7B8694E5" w14:textId="77777777" w:rsidR="007C7FDF" w:rsidRPr="0000353A" w:rsidRDefault="007C7FDF" w:rsidP="005B5A77">
            <w:pPr>
              <w:jc w:val="center"/>
              <w:rPr>
                <w:rFonts w:ascii="Arial" w:hAnsi="Arial" w:cs="Arial"/>
                <w:b/>
                <w:lang w:val="en-US"/>
              </w:rPr>
            </w:pPr>
            <w:r w:rsidRPr="0000353A">
              <w:rPr>
                <w:rFonts w:ascii="Arial" w:hAnsi="Arial" w:cs="Arial"/>
                <w:b/>
                <w:lang w:val="en-US"/>
              </w:rPr>
              <w:t>Key Steps/</w:t>
            </w:r>
          </w:p>
          <w:p w14:paraId="750AFE76" w14:textId="77777777"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00353A" w14:paraId="64FC9A1F" w14:textId="77777777" w:rsidTr="0003031D">
        <w:trPr>
          <w:trHeight w:val="1077"/>
        </w:trPr>
        <w:tc>
          <w:tcPr>
            <w:tcW w:w="1418" w:type="dxa"/>
          </w:tcPr>
          <w:p w14:paraId="09873795" w14:textId="77777777" w:rsidR="007C7FDF" w:rsidRPr="0000353A" w:rsidRDefault="007C7FDF" w:rsidP="005B5A77">
            <w:pPr>
              <w:rPr>
                <w:rFonts w:ascii="Arial" w:hAnsi="Arial" w:cs="Arial"/>
                <w:lang w:val="en-US"/>
              </w:rPr>
            </w:pPr>
            <w:r w:rsidRPr="0000353A">
              <w:rPr>
                <w:rFonts w:ascii="Arial" w:hAnsi="Arial" w:cs="Arial"/>
                <w:lang w:val="en-US"/>
              </w:rPr>
              <w:t>Business</w:t>
            </w:r>
          </w:p>
        </w:tc>
        <w:tc>
          <w:tcPr>
            <w:tcW w:w="1701" w:type="dxa"/>
          </w:tcPr>
          <w:p w14:paraId="236BFA4A" w14:textId="77777777" w:rsidR="007C7FDF" w:rsidRPr="0000353A" w:rsidRDefault="007C7FDF" w:rsidP="00002486">
            <w:pPr>
              <w:jc w:val="center"/>
              <w:rPr>
                <w:rFonts w:ascii="Arial" w:hAnsi="Arial" w:cs="Arial"/>
                <w:lang w:val="en-US"/>
              </w:rPr>
            </w:pPr>
          </w:p>
        </w:tc>
        <w:tc>
          <w:tcPr>
            <w:tcW w:w="1701" w:type="dxa"/>
          </w:tcPr>
          <w:p w14:paraId="006DB457" w14:textId="77777777" w:rsidR="007C7FDF" w:rsidRPr="0000353A" w:rsidRDefault="007C7FDF" w:rsidP="00002486">
            <w:pPr>
              <w:jc w:val="center"/>
              <w:rPr>
                <w:rFonts w:ascii="Arial" w:hAnsi="Arial" w:cs="Arial"/>
                <w:lang w:val="en-US"/>
              </w:rPr>
            </w:pPr>
          </w:p>
        </w:tc>
        <w:tc>
          <w:tcPr>
            <w:tcW w:w="5670" w:type="dxa"/>
          </w:tcPr>
          <w:p w14:paraId="0BAC1DB7" w14:textId="77777777" w:rsidR="007C7FDF" w:rsidRPr="0000353A" w:rsidRDefault="007C7FDF" w:rsidP="005B5A77">
            <w:pPr>
              <w:rPr>
                <w:rFonts w:ascii="Arial" w:hAnsi="Arial" w:cs="Arial"/>
                <w:lang w:val="en-US"/>
              </w:rPr>
            </w:pPr>
          </w:p>
        </w:tc>
      </w:tr>
      <w:tr w:rsidR="007C7FDF" w:rsidRPr="0000353A" w14:paraId="2B918764" w14:textId="77777777" w:rsidTr="0003031D">
        <w:trPr>
          <w:trHeight w:val="1077"/>
        </w:trPr>
        <w:tc>
          <w:tcPr>
            <w:tcW w:w="1418" w:type="dxa"/>
          </w:tcPr>
          <w:p w14:paraId="49B175C9" w14:textId="77777777" w:rsidR="007C7FDF" w:rsidRPr="0000353A" w:rsidRDefault="007C7FDF" w:rsidP="005B5A77">
            <w:pPr>
              <w:rPr>
                <w:rFonts w:ascii="Arial" w:hAnsi="Arial" w:cs="Arial"/>
                <w:lang w:val="en-US"/>
              </w:rPr>
            </w:pPr>
            <w:r w:rsidRPr="0000353A">
              <w:rPr>
                <w:rFonts w:ascii="Arial" w:hAnsi="Arial" w:cs="Arial"/>
                <w:lang w:val="en-US"/>
              </w:rPr>
              <w:t>Methods</w:t>
            </w:r>
          </w:p>
        </w:tc>
        <w:tc>
          <w:tcPr>
            <w:tcW w:w="1701" w:type="dxa"/>
          </w:tcPr>
          <w:p w14:paraId="38006BFF" w14:textId="77777777" w:rsidR="007C7FDF" w:rsidRPr="0000353A" w:rsidRDefault="007C7FDF" w:rsidP="00002486">
            <w:pPr>
              <w:jc w:val="center"/>
              <w:rPr>
                <w:rFonts w:ascii="Arial" w:hAnsi="Arial" w:cs="Arial"/>
                <w:lang w:val="en-US"/>
              </w:rPr>
            </w:pPr>
          </w:p>
        </w:tc>
        <w:tc>
          <w:tcPr>
            <w:tcW w:w="1701" w:type="dxa"/>
          </w:tcPr>
          <w:p w14:paraId="033BF686" w14:textId="77777777" w:rsidR="007C7FDF" w:rsidRPr="0000353A" w:rsidRDefault="007C7FDF" w:rsidP="00002486">
            <w:pPr>
              <w:jc w:val="center"/>
              <w:rPr>
                <w:rFonts w:ascii="Arial" w:hAnsi="Arial" w:cs="Arial"/>
                <w:lang w:val="en-US"/>
              </w:rPr>
            </w:pPr>
          </w:p>
        </w:tc>
        <w:tc>
          <w:tcPr>
            <w:tcW w:w="5670" w:type="dxa"/>
          </w:tcPr>
          <w:p w14:paraId="2E6D20D6" w14:textId="77777777" w:rsidR="007C7FDF" w:rsidRPr="0000353A" w:rsidRDefault="007C7FDF" w:rsidP="005B5A77">
            <w:pPr>
              <w:rPr>
                <w:rFonts w:ascii="Arial" w:hAnsi="Arial" w:cs="Arial"/>
                <w:lang w:val="en-US"/>
              </w:rPr>
            </w:pPr>
          </w:p>
        </w:tc>
      </w:tr>
      <w:tr w:rsidR="007C7FDF" w:rsidRPr="0000353A" w14:paraId="66681D69" w14:textId="77777777" w:rsidTr="0003031D">
        <w:trPr>
          <w:trHeight w:val="1077"/>
        </w:trPr>
        <w:tc>
          <w:tcPr>
            <w:tcW w:w="1418" w:type="dxa"/>
          </w:tcPr>
          <w:p w14:paraId="0903C30D" w14:textId="77777777" w:rsidR="007C7FDF" w:rsidRPr="0000353A" w:rsidRDefault="007C7FDF" w:rsidP="005B5A77">
            <w:pPr>
              <w:rPr>
                <w:rFonts w:ascii="Arial" w:hAnsi="Arial" w:cs="Arial"/>
                <w:lang w:val="en-US"/>
              </w:rPr>
            </w:pPr>
            <w:r w:rsidRPr="0000353A">
              <w:rPr>
                <w:rFonts w:ascii="Arial" w:hAnsi="Arial" w:cs="Arial"/>
                <w:lang w:val="en-US"/>
              </w:rPr>
              <w:t>Information</w:t>
            </w:r>
          </w:p>
        </w:tc>
        <w:tc>
          <w:tcPr>
            <w:tcW w:w="1701" w:type="dxa"/>
          </w:tcPr>
          <w:p w14:paraId="705E7448" w14:textId="77777777" w:rsidR="007C7FDF" w:rsidRPr="0000353A" w:rsidRDefault="007C7FDF" w:rsidP="00002486">
            <w:pPr>
              <w:jc w:val="center"/>
              <w:rPr>
                <w:rFonts w:ascii="Arial" w:hAnsi="Arial" w:cs="Arial"/>
                <w:lang w:val="en-US"/>
              </w:rPr>
            </w:pPr>
          </w:p>
        </w:tc>
        <w:tc>
          <w:tcPr>
            <w:tcW w:w="1701" w:type="dxa"/>
          </w:tcPr>
          <w:p w14:paraId="729FCE96" w14:textId="77777777" w:rsidR="007C7FDF" w:rsidRPr="0000353A" w:rsidRDefault="007C7FDF" w:rsidP="00002486">
            <w:pPr>
              <w:jc w:val="center"/>
              <w:rPr>
                <w:rFonts w:ascii="Arial" w:hAnsi="Arial" w:cs="Arial"/>
                <w:lang w:val="en-US"/>
              </w:rPr>
            </w:pPr>
          </w:p>
        </w:tc>
        <w:tc>
          <w:tcPr>
            <w:tcW w:w="5670" w:type="dxa"/>
          </w:tcPr>
          <w:p w14:paraId="77C54800" w14:textId="77777777" w:rsidR="007C7FDF" w:rsidRPr="0000353A" w:rsidRDefault="007C7FDF" w:rsidP="005B5A77">
            <w:pPr>
              <w:rPr>
                <w:rFonts w:ascii="Arial" w:hAnsi="Arial" w:cs="Arial"/>
                <w:lang w:val="en-US"/>
              </w:rPr>
            </w:pPr>
          </w:p>
        </w:tc>
      </w:tr>
      <w:tr w:rsidR="007C7FDF" w:rsidRPr="0000353A" w14:paraId="7DC291FC" w14:textId="77777777" w:rsidTr="0003031D">
        <w:trPr>
          <w:trHeight w:val="1077"/>
        </w:trPr>
        <w:tc>
          <w:tcPr>
            <w:tcW w:w="1418" w:type="dxa"/>
          </w:tcPr>
          <w:p w14:paraId="433D3743" w14:textId="77777777" w:rsidR="007C7FDF" w:rsidRPr="0000353A" w:rsidRDefault="007C7FDF" w:rsidP="005B5A77">
            <w:pPr>
              <w:rPr>
                <w:rFonts w:ascii="Arial" w:hAnsi="Arial" w:cs="Arial"/>
                <w:lang w:val="en-US"/>
              </w:rPr>
            </w:pPr>
            <w:r w:rsidRPr="0000353A">
              <w:rPr>
                <w:rFonts w:ascii="Arial" w:hAnsi="Arial" w:cs="Arial"/>
                <w:lang w:val="en-US"/>
              </w:rPr>
              <w:t>Applications</w:t>
            </w:r>
          </w:p>
        </w:tc>
        <w:tc>
          <w:tcPr>
            <w:tcW w:w="1701" w:type="dxa"/>
          </w:tcPr>
          <w:p w14:paraId="1E7DD152" w14:textId="77777777" w:rsidR="007C7FDF" w:rsidRPr="0000353A" w:rsidRDefault="007C7FDF" w:rsidP="00002486">
            <w:pPr>
              <w:jc w:val="center"/>
              <w:rPr>
                <w:rFonts w:ascii="Arial" w:hAnsi="Arial" w:cs="Arial"/>
                <w:lang w:val="en-US"/>
              </w:rPr>
            </w:pPr>
          </w:p>
        </w:tc>
        <w:tc>
          <w:tcPr>
            <w:tcW w:w="1701" w:type="dxa"/>
          </w:tcPr>
          <w:p w14:paraId="5BD3F14F" w14:textId="77777777" w:rsidR="007C7FDF" w:rsidRPr="0000353A" w:rsidRDefault="007C7FDF" w:rsidP="00002486">
            <w:pPr>
              <w:jc w:val="center"/>
              <w:rPr>
                <w:rFonts w:ascii="Arial" w:hAnsi="Arial" w:cs="Arial"/>
                <w:lang w:val="en-US"/>
              </w:rPr>
            </w:pPr>
          </w:p>
        </w:tc>
        <w:tc>
          <w:tcPr>
            <w:tcW w:w="5670" w:type="dxa"/>
          </w:tcPr>
          <w:p w14:paraId="6CDD3837" w14:textId="77777777" w:rsidR="007C7FDF" w:rsidRPr="0000353A" w:rsidRDefault="007C7FDF" w:rsidP="005B5A77">
            <w:pPr>
              <w:rPr>
                <w:rFonts w:ascii="Arial" w:hAnsi="Arial" w:cs="Arial"/>
                <w:lang w:val="en-US"/>
              </w:rPr>
            </w:pPr>
          </w:p>
        </w:tc>
      </w:tr>
      <w:tr w:rsidR="007C7FDF" w:rsidRPr="0000353A" w14:paraId="674C0754" w14:textId="77777777" w:rsidTr="0003031D">
        <w:trPr>
          <w:trHeight w:val="1077"/>
        </w:trPr>
        <w:tc>
          <w:tcPr>
            <w:tcW w:w="1418" w:type="dxa"/>
          </w:tcPr>
          <w:p w14:paraId="2C676211" w14:textId="77777777" w:rsidR="007C7FDF" w:rsidRPr="0000353A" w:rsidRDefault="007C7FDF" w:rsidP="005B5A77">
            <w:pPr>
              <w:rPr>
                <w:rFonts w:ascii="Arial" w:hAnsi="Arial" w:cs="Arial"/>
                <w:lang w:val="en-US"/>
              </w:rPr>
            </w:pPr>
            <w:r w:rsidRPr="0000353A">
              <w:rPr>
                <w:rFonts w:ascii="Arial" w:hAnsi="Arial" w:cs="Arial"/>
                <w:lang w:val="en-US"/>
              </w:rPr>
              <w:t>Technology</w:t>
            </w:r>
          </w:p>
        </w:tc>
        <w:tc>
          <w:tcPr>
            <w:tcW w:w="1701" w:type="dxa"/>
          </w:tcPr>
          <w:p w14:paraId="1529E0D9" w14:textId="77777777" w:rsidR="007C7FDF" w:rsidRPr="0000353A" w:rsidRDefault="007C7FDF" w:rsidP="00002486">
            <w:pPr>
              <w:jc w:val="center"/>
              <w:rPr>
                <w:rFonts w:ascii="Arial" w:hAnsi="Arial" w:cs="Arial"/>
                <w:lang w:val="en-US"/>
              </w:rPr>
            </w:pPr>
          </w:p>
        </w:tc>
        <w:tc>
          <w:tcPr>
            <w:tcW w:w="1701" w:type="dxa"/>
          </w:tcPr>
          <w:p w14:paraId="02A3A0EE" w14:textId="77777777" w:rsidR="007C7FDF" w:rsidRPr="0000353A" w:rsidRDefault="007C7FDF" w:rsidP="00002486">
            <w:pPr>
              <w:jc w:val="center"/>
              <w:rPr>
                <w:rFonts w:ascii="Arial" w:hAnsi="Arial" w:cs="Arial"/>
                <w:lang w:val="en-US"/>
              </w:rPr>
            </w:pPr>
          </w:p>
        </w:tc>
        <w:tc>
          <w:tcPr>
            <w:tcW w:w="5670" w:type="dxa"/>
          </w:tcPr>
          <w:p w14:paraId="5A61717F" w14:textId="77777777" w:rsidR="007C7FDF" w:rsidRPr="0000353A" w:rsidRDefault="007C7FDF" w:rsidP="005B5A77">
            <w:pPr>
              <w:rPr>
                <w:rFonts w:ascii="Arial" w:hAnsi="Arial" w:cs="Arial"/>
                <w:lang w:val="en-US"/>
              </w:rPr>
            </w:pPr>
          </w:p>
        </w:tc>
      </w:tr>
    </w:tbl>
    <w:p w14:paraId="6AC20B76" w14:textId="77777777" w:rsidR="007C7FDF" w:rsidRDefault="007C7FDF" w:rsidP="007C7FDF"/>
    <w:p w14:paraId="313EA7ED" w14:textId="77777777" w:rsidR="00243A17" w:rsidRPr="008345FD" w:rsidRDefault="00171825" w:rsidP="008345FD">
      <w:pPr>
        <w:rPr>
          <w:b/>
        </w:rPr>
      </w:pPr>
      <w:r>
        <w:rPr>
          <w:b/>
        </w:rPr>
        <w:t>For T</w:t>
      </w:r>
      <w:r w:rsidR="008345FD" w:rsidRPr="008345FD">
        <w:rPr>
          <w:b/>
        </w:rPr>
        <w:t>esters</w:t>
      </w:r>
    </w:p>
    <w:p w14:paraId="4BBD04D1" w14:textId="77777777" w:rsidR="008345FD" w:rsidRDefault="008345FD" w:rsidP="008345FD">
      <w:pPr>
        <w:rPr>
          <w:b/>
        </w:rPr>
      </w:pPr>
      <w:r>
        <w:rPr>
          <w:b/>
        </w:rPr>
        <w:t>Were there any self-assessment criteria that were particularly difficult to understand?</w:t>
      </w:r>
    </w:p>
    <w:p w14:paraId="2D6E97F9" w14:textId="77777777" w:rsidR="008345FD" w:rsidRDefault="008345FD" w:rsidP="008345FD">
      <w:pPr>
        <w:ind w:firstLine="720"/>
        <w:rPr>
          <w:b/>
        </w:rPr>
      </w:pPr>
      <w:r>
        <w:rPr>
          <w:b/>
        </w:rPr>
        <w:t>If yes, please provide the Dimension and Level for those self-assessment criteria:</w:t>
      </w:r>
    </w:p>
    <w:p w14:paraId="06C90154" w14:textId="77777777" w:rsidR="008345FD" w:rsidRDefault="008345FD" w:rsidP="008345FD">
      <w:pPr>
        <w:ind w:firstLine="720"/>
        <w:rPr>
          <w:b/>
        </w:rPr>
      </w:pPr>
    </w:p>
    <w:p w14:paraId="6844AD22" w14:textId="77777777" w:rsidR="00171825" w:rsidRDefault="00171825" w:rsidP="008345FD">
      <w:pPr>
        <w:ind w:firstLine="720"/>
        <w:rPr>
          <w:b/>
        </w:rPr>
      </w:pPr>
    </w:p>
    <w:p w14:paraId="2DB2E558" w14:textId="77777777" w:rsidR="00171825" w:rsidRDefault="00171825" w:rsidP="008345FD">
      <w:pPr>
        <w:ind w:firstLine="720"/>
        <w:rPr>
          <w:b/>
        </w:rPr>
      </w:pPr>
    </w:p>
    <w:p w14:paraId="43151B57" w14:textId="77777777" w:rsidR="008345FD" w:rsidRDefault="008345FD" w:rsidP="008345FD">
      <w:pPr>
        <w:rPr>
          <w:b/>
        </w:rPr>
      </w:pPr>
      <w:r>
        <w:rPr>
          <w:b/>
        </w:rPr>
        <w:t>Were the Levels sufficiently distinct per Dimension?</w:t>
      </w:r>
    </w:p>
    <w:p w14:paraId="1BC69F31" w14:textId="77777777" w:rsidR="008345FD" w:rsidRDefault="008345FD" w:rsidP="008345FD">
      <w:pPr>
        <w:rPr>
          <w:b/>
        </w:rPr>
      </w:pPr>
      <w:r>
        <w:rPr>
          <w:b/>
        </w:rPr>
        <w:tab/>
      </w:r>
      <w:r w:rsidR="00171825">
        <w:rPr>
          <w:b/>
        </w:rPr>
        <w:t>If not, please provide the Dimension(s) and Level(s) where you experienced difficulties</w:t>
      </w:r>
    </w:p>
    <w:p w14:paraId="2DD5D253" w14:textId="77777777" w:rsidR="008345FD" w:rsidRDefault="008345FD" w:rsidP="008345FD">
      <w:pPr>
        <w:rPr>
          <w:b/>
        </w:rPr>
      </w:pPr>
    </w:p>
    <w:p w14:paraId="7EF2847A" w14:textId="77777777" w:rsidR="008345FD" w:rsidRDefault="008345FD" w:rsidP="008345FD">
      <w:pPr>
        <w:ind w:firstLine="720"/>
        <w:rPr>
          <w:b/>
        </w:rPr>
      </w:pPr>
    </w:p>
    <w:p w14:paraId="38D143B7" w14:textId="77777777" w:rsidR="008345FD" w:rsidRPr="008345FD" w:rsidRDefault="008345FD" w:rsidP="008345FD">
      <w:pPr>
        <w:ind w:firstLine="720"/>
        <w:rPr>
          <w:ins w:id="0" w:author="Christopher Jones" w:date="2016-06-01T16:28:00Z"/>
          <w:b/>
        </w:rPr>
        <w:sectPr w:rsidR="008345FD" w:rsidRPr="008345FD" w:rsidSect="00336904">
          <w:pgSz w:w="11906" w:h="16838"/>
          <w:pgMar w:top="851" w:right="567" w:bottom="426" w:left="426" w:header="708" w:footer="708" w:gutter="0"/>
          <w:cols w:space="708"/>
          <w:docGrid w:linePitch="360"/>
        </w:sectPr>
      </w:pPr>
    </w:p>
    <w:p w14:paraId="4F1FA603" w14:textId="77777777"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14:paraId="6A0AC0A2" w14:textId="77777777" w:rsidTr="0037653D">
        <w:trPr>
          <w:trHeight w:val="756"/>
        </w:trPr>
        <w:tc>
          <w:tcPr>
            <w:tcW w:w="1294" w:type="dxa"/>
            <w:shd w:val="clear" w:color="auto" w:fill="auto"/>
            <w:tcMar>
              <w:left w:w="23" w:type="dxa"/>
              <w:right w:w="23" w:type="dxa"/>
            </w:tcMar>
            <w:vAlign w:val="center"/>
            <w:hideMark/>
          </w:tcPr>
          <w:p w14:paraId="0C309576" w14:textId="77777777"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14:paraId="3EE29793" w14:textId="77777777"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14:paraId="15DDB5BA"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14:paraId="75915372"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14:paraId="633B2310"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6EBD1751"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14:paraId="67347DF4"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63D0D979"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14:paraId="5E33DD02"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14:paraId="06B27EB4"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08B3853A"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32FF436C" w14:textId="77777777" w:rsidTr="00725F88">
        <w:trPr>
          <w:trHeight w:val="113"/>
        </w:trPr>
        <w:tc>
          <w:tcPr>
            <w:tcW w:w="1294" w:type="dxa"/>
            <w:shd w:val="clear" w:color="auto" w:fill="auto"/>
            <w:tcMar>
              <w:left w:w="23" w:type="dxa"/>
              <w:right w:w="23" w:type="dxa"/>
            </w:tcMar>
            <w:vAlign w:val="center"/>
            <w:hideMark/>
          </w:tcPr>
          <w:p w14:paraId="398CFA64"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14:paraId="706EAB9C"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14:paraId="60BA8558"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 undertaking the same tasks.</w:t>
            </w:r>
          </w:p>
          <w:p w14:paraId="6E9A5C9B"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Projects/statistical programs exist in isolation, There is little or no business process coordination.</w:t>
            </w:r>
          </w:p>
          <w:p w14:paraId="32DF85C5"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14:paraId="441B99ED"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the GSBPM is basic and limited to a few individuals.</w:t>
            </w:r>
          </w:p>
          <w:p w14:paraId="71ECFE40"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business value of GSBPM and investigate how adopting the GSBPM as a reference standard could assist standardisation activities.</w:t>
            </w:r>
          </w:p>
          <w:p w14:paraId="2BE2BF55"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Dissemination/ communication activities are carried out in some statistical domains to demonstrate the benefits of using the model</w:t>
            </w:r>
          </w:p>
        </w:tc>
        <w:tc>
          <w:tcPr>
            <w:tcW w:w="2741" w:type="dxa"/>
            <w:shd w:val="clear" w:color="auto" w:fill="auto"/>
            <w:tcMar>
              <w:left w:w="23" w:type="dxa"/>
              <w:right w:w="23" w:type="dxa"/>
            </w:tcMar>
            <w:hideMark/>
          </w:tcPr>
          <w:p w14:paraId="34D2F0E1"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14:paraId="1B6FA8C7"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14:paraId="25AAA73F"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14:paraId="1EDEE445"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14:paraId="67E7F05F"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p>
          <w:p w14:paraId="47FD6D63"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standardises and describes procedures for all GSBPM phases and sub-processes in a consistent manner</w:t>
            </w:r>
          </w:p>
        </w:tc>
        <w:tc>
          <w:tcPr>
            <w:tcW w:w="2992" w:type="dxa"/>
            <w:shd w:val="clear" w:color="auto" w:fill="auto"/>
            <w:tcMar>
              <w:left w:w="23" w:type="dxa"/>
              <w:right w:w="23" w:type="dxa"/>
            </w:tcMar>
            <w:hideMark/>
          </w:tcPr>
          <w:p w14:paraId="605A58FD"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14:paraId="0514BC94"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14:paraId="07932501"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GSBPM based responsibilities are shared between job positions and are described in job </w:t>
            </w:r>
            <w:commentRangeStart w:id="1"/>
            <w:r w:rsidRPr="0000353A">
              <w:rPr>
                <w:rFonts w:ascii="Arial" w:eastAsia="Times New Roman" w:hAnsi="Arial" w:cs="Arial"/>
                <w:sz w:val="20"/>
                <w:szCs w:val="20"/>
                <w:lang w:eastAsia="en-GB"/>
              </w:rPr>
              <w:t>descriptions</w:t>
            </w:r>
            <w:commentRangeEnd w:id="1"/>
            <w:r w:rsidR="00CD6F41">
              <w:rPr>
                <w:rStyle w:val="CommentReference"/>
              </w:rPr>
              <w:commentReference w:id="1"/>
            </w:r>
            <w:r w:rsidRPr="0000353A">
              <w:rPr>
                <w:rFonts w:ascii="Arial" w:eastAsia="Times New Roman" w:hAnsi="Arial" w:cs="Arial"/>
                <w:sz w:val="20"/>
                <w:szCs w:val="20"/>
                <w:lang w:eastAsia="en-GB"/>
              </w:rPr>
              <w:t>.</w:t>
            </w:r>
          </w:p>
        </w:tc>
      </w:tr>
      <w:tr w:rsidR="0000353A" w:rsidRPr="0000353A" w14:paraId="7F1FBDD1" w14:textId="77777777" w:rsidTr="00725F88">
        <w:trPr>
          <w:trHeight w:val="113"/>
        </w:trPr>
        <w:tc>
          <w:tcPr>
            <w:tcW w:w="1294" w:type="dxa"/>
            <w:shd w:val="clear" w:color="auto" w:fill="auto"/>
            <w:tcMar>
              <w:left w:w="23" w:type="dxa"/>
              <w:right w:w="23" w:type="dxa"/>
            </w:tcMar>
            <w:vAlign w:val="center"/>
            <w:hideMark/>
          </w:tcPr>
          <w:p w14:paraId="05CA5896"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14:paraId="3EB51782"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p>
          <w:p w14:paraId="4453A5BA"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p>
          <w:p w14:paraId="58099FB2"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p>
        </w:tc>
        <w:tc>
          <w:tcPr>
            <w:tcW w:w="2741" w:type="dxa"/>
            <w:shd w:val="clear" w:color="auto" w:fill="auto"/>
            <w:tcMar>
              <w:left w:w="23" w:type="dxa"/>
              <w:right w:w="23" w:type="dxa"/>
            </w:tcMar>
            <w:hideMark/>
          </w:tcPr>
          <w:p w14:paraId="04404250"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mapping/ documenting existing methods per GSPBM phase/sub-process </w:t>
            </w:r>
          </w:p>
          <w:p w14:paraId="303CB7F4"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improve coherence and consistency of the statistical production processes.</w:t>
            </w:r>
          </w:p>
          <w:p w14:paraId="2469CAA8"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14:paraId="09905FA8"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phase/sub-process, but the practise varies,</w:t>
            </w:r>
          </w:p>
          <w:p w14:paraId="02B27498"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GSBPM to map/document methods per phase/sub-process is not in place</w:t>
            </w:r>
          </w:p>
        </w:tc>
        <w:tc>
          <w:tcPr>
            <w:tcW w:w="2784" w:type="dxa"/>
            <w:shd w:val="clear" w:color="auto" w:fill="auto"/>
            <w:tcMar>
              <w:left w:w="23" w:type="dxa"/>
              <w:right w:w="23" w:type="dxa"/>
            </w:tcMar>
            <w:hideMark/>
          </w:tcPr>
          <w:p w14:paraId="132FA66A"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14:paraId="260FF705"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14:paraId="4D84425F"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14:paraId="65F32242"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p>
          <w:p w14:paraId="3B761F75" w14:textId="77777777"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p>
          <w:p w14:paraId="3DA1B168" w14:textId="77777777"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14:paraId="7DC7E1CB" w14:textId="77777777" w:rsidTr="00725F88">
        <w:trPr>
          <w:trHeight w:val="113"/>
        </w:trPr>
        <w:tc>
          <w:tcPr>
            <w:tcW w:w="1294" w:type="dxa"/>
            <w:shd w:val="clear" w:color="auto" w:fill="auto"/>
            <w:tcMar>
              <w:left w:w="23" w:type="dxa"/>
              <w:right w:w="23" w:type="dxa"/>
            </w:tcMar>
            <w:vAlign w:val="center"/>
          </w:tcPr>
          <w:p w14:paraId="7FC1EF5C"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14:paraId="4E08A71D"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3CFFE5C4"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14:paraId="401E6F10"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6A979100"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14:paraId="53A2A52F"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21A7E367"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14:paraId="40CBAC67"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60A1B7EB"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14:paraId="37199DAB"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6CC28727"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0DC89859" w14:textId="77777777" w:rsidTr="00725F88">
        <w:trPr>
          <w:trHeight w:val="113"/>
        </w:trPr>
        <w:tc>
          <w:tcPr>
            <w:tcW w:w="1294" w:type="dxa"/>
            <w:shd w:val="clear" w:color="auto" w:fill="auto"/>
            <w:tcMar>
              <w:left w:w="23" w:type="dxa"/>
              <w:right w:w="23" w:type="dxa"/>
            </w:tcMar>
            <w:vAlign w:val="center"/>
            <w:hideMark/>
          </w:tcPr>
          <w:p w14:paraId="782E280C"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14:paraId="1DC34594"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14:paraId="675103EC"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p>
        </w:tc>
        <w:tc>
          <w:tcPr>
            <w:tcW w:w="2741" w:type="dxa"/>
            <w:shd w:val="clear" w:color="auto" w:fill="auto"/>
            <w:tcMar>
              <w:left w:w="23" w:type="dxa"/>
              <w:right w:w="23" w:type="dxa"/>
            </w:tcMar>
            <w:hideMark/>
          </w:tcPr>
          <w:p w14:paraId="2A1067AD"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  information objects by GSBPM phase carried out for one or two statistical domains in order to improve consistency in information objects being used/referred to in the different sub-processes</w:t>
            </w:r>
          </w:p>
        </w:tc>
        <w:tc>
          <w:tcPr>
            <w:tcW w:w="2741" w:type="dxa"/>
            <w:shd w:val="clear" w:color="auto" w:fill="auto"/>
            <w:tcMar>
              <w:left w:w="23" w:type="dxa"/>
              <w:right w:w="23" w:type="dxa"/>
            </w:tcMar>
            <w:hideMark/>
          </w:tcPr>
          <w:p w14:paraId="526623C0"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 and sub-process</w:t>
            </w:r>
          </w:p>
          <w:p w14:paraId="337656AA"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 and sub-process</w:t>
            </w:r>
          </w:p>
        </w:tc>
        <w:tc>
          <w:tcPr>
            <w:tcW w:w="2784" w:type="dxa"/>
            <w:shd w:val="clear" w:color="auto" w:fill="auto"/>
            <w:tcMar>
              <w:left w:w="23" w:type="dxa"/>
              <w:right w:w="23" w:type="dxa"/>
            </w:tcMar>
            <w:hideMark/>
          </w:tcPr>
          <w:p w14:paraId="5DE79065"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p>
        </w:tc>
        <w:tc>
          <w:tcPr>
            <w:tcW w:w="2992" w:type="dxa"/>
            <w:shd w:val="clear" w:color="auto" w:fill="auto"/>
            <w:tcMar>
              <w:left w:w="23" w:type="dxa"/>
              <w:right w:w="23" w:type="dxa"/>
            </w:tcMar>
            <w:hideMark/>
          </w:tcPr>
          <w:p w14:paraId="179B6E53"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  across the organisation, with GSIM in routine use as the basis for describing and defining information objects.</w:t>
            </w:r>
          </w:p>
          <w:p w14:paraId="40E434C1"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14:paraId="03329AB9" w14:textId="77777777" w:rsidTr="00725F88">
        <w:trPr>
          <w:trHeight w:val="113"/>
        </w:trPr>
        <w:tc>
          <w:tcPr>
            <w:tcW w:w="1294" w:type="dxa"/>
            <w:shd w:val="clear" w:color="auto" w:fill="auto"/>
            <w:tcMar>
              <w:left w:w="23" w:type="dxa"/>
              <w:right w:w="23" w:type="dxa"/>
            </w:tcMar>
            <w:vAlign w:val="center"/>
            <w:hideMark/>
          </w:tcPr>
          <w:p w14:paraId="638945B4"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14:paraId="2443ED26"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p>
          <w:p w14:paraId="5CED8DB7"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14:paraId="20628730"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p>
          <w:p w14:paraId="7EE910E1"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14:paraId="4E397CC7"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Examination of existing applications where they  map to GSBPM phases, in order to facilitate a higher degree of standardisation</w:t>
            </w:r>
          </w:p>
          <w:p w14:paraId="0E74ADA5"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within one or more GSBPM phases</w:t>
            </w:r>
          </w:p>
        </w:tc>
        <w:tc>
          <w:tcPr>
            <w:tcW w:w="2741" w:type="dxa"/>
            <w:shd w:val="clear" w:color="auto" w:fill="auto"/>
            <w:tcMar>
              <w:left w:w="23" w:type="dxa"/>
              <w:right w:w="23" w:type="dxa"/>
            </w:tcMar>
            <w:hideMark/>
          </w:tcPr>
          <w:p w14:paraId="2D365421"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Specifications for new application scope start to be defined by GSBPM phases or processes</w:t>
            </w:r>
          </w:p>
          <w:p w14:paraId="184650E1"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Adoption of plan for the implementation of GSBPM, setting the priorities for the improvement and development of activities</w:t>
            </w:r>
          </w:p>
          <w:p w14:paraId="5C9987E0"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14:paraId="08FE88CD"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 and system development mapping for all existing applications, and as a basis for all new application development.</w:t>
            </w:r>
          </w:p>
          <w:p w14:paraId="27D2CD95"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Monitoring and coordination of the implementation plan of GSBPM</w:t>
            </w:r>
          </w:p>
          <w:p w14:paraId="5D258DF1"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a Service Catalogue to manage service components</w:t>
            </w:r>
          </w:p>
        </w:tc>
        <w:tc>
          <w:tcPr>
            <w:tcW w:w="2992" w:type="dxa"/>
            <w:shd w:val="clear" w:color="auto" w:fill="auto"/>
            <w:tcMar>
              <w:left w:w="23" w:type="dxa"/>
              <w:right w:w="23" w:type="dxa"/>
            </w:tcMar>
            <w:hideMark/>
          </w:tcPr>
          <w:p w14:paraId="04C334F7"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to GSBPM sub-processes, or lower;</w:t>
            </w:r>
          </w:p>
          <w:p w14:paraId="4FD3961C"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14:paraId="476669EC" w14:textId="77777777" w:rsidR="002D4C7D" w:rsidRDefault="002D4C7D" w:rsidP="002D4C7D"/>
    <w:p w14:paraId="3EFA5DDA" w14:textId="77777777" w:rsidR="00243A17" w:rsidRDefault="00243A17" w:rsidP="002D4C7D"/>
    <w:p w14:paraId="25EF39E1" w14:textId="77777777" w:rsidR="00243A17" w:rsidRDefault="00243A17" w:rsidP="002D4C7D">
      <w:pPr>
        <w:sectPr w:rsidR="00243A17" w:rsidSect="00243A17">
          <w:pgSz w:w="16838" w:h="11906" w:orient="landscape"/>
          <w:pgMar w:top="426" w:right="851" w:bottom="567" w:left="426" w:header="708" w:footer="708" w:gutter="0"/>
          <w:cols w:space="708"/>
          <w:docGrid w:linePitch="360"/>
        </w:sectPr>
      </w:pPr>
    </w:p>
    <w:p w14:paraId="658C43BA" w14:textId="77777777" w:rsidR="002D4C7D" w:rsidRDefault="002D4C7D" w:rsidP="002D4C7D">
      <w:pPr>
        <w:pStyle w:val="Heading2"/>
      </w:pPr>
      <w:r>
        <w:lastRenderedPageBreak/>
        <w:t>GSBPM Maturity Assessment</w:t>
      </w:r>
    </w:p>
    <w:p w14:paraId="510F325A" w14:textId="77777777" w:rsidR="002D4C7D" w:rsidRDefault="002D4C7D" w:rsidP="002D4C7D">
      <w:r>
        <w:t>The current version of GSBPM is version 5.0.</w:t>
      </w:r>
    </w:p>
    <w:p w14:paraId="4F0B833B" w14:textId="77777777" w:rsidR="002D4C7D" w:rsidRDefault="002D4C7D" w:rsidP="002D4C7D">
      <w:pPr>
        <w:rPr>
          <w:b/>
        </w:rPr>
      </w:pPr>
      <w:r>
        <w:t xml:space="preserve">Version Assessed: </w:t>
      </w:r>
      <w:r>
        <w:rPr>
          <w:b/>
        </w:rPr>
        <w:t>5</w:t>
      </w:r>
      <w:r w:rsidRPr="007C7FDF">
        <w:rPr>
          <w:b/>
        </w:rPr>
        <w:t>.0</w:t>
      </w:r>
    </w:p>
    <w:p w14:paraId="07B654CA" w14:textId="77777777"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871"/>
        <w:gridCol w:w="2127"/>
        <w:gridCol w:w="5074"/>
      </w:tblGrid>
      <w:tr w:rsidR="002D4C7D" w:rsidRPr="0000353A" w14:paraId="264050E1" w14:textId="77777777" w:rsidTr="0037653D">
        <w:trPr>
          <w:trHeight w:val="737"/>
        </w:trPr>
        <w:tc>
          <w:tcPr>
            <w:tcW w:w="1418" w:type="dxa"/>
          </w:tcPr>
          <w:p w14:paraId="78DF8180" w14:textId="77777777"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871" w:type="dxa"/>
          </w:tcPr>
          <w:p w14:paraId="31780D94" w14:textId="77777777"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2127" w:type="dxa"/>
          </w:tcPr>
          <w:p w14:paraId="65ADA6D4" w14:textId="77777777"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074" w:type="dxa"/>
          </w:tcPr>
          <w:p w14:paraId="51E5F878" w14:textId="77777777" w:rsidR="002D4C7D" w:rsidRPr="0000353A" w:rsidRDefault="002D4C7D" w:rsidP="00793D20">
            <w:pPr>
              <w:jc w:val="center"/>
              <w:rPr>
                <w:rFonts w:ascii="Arial" w:hAnsi="Arial" w:cs="Arial"/>
                <w:b/>
                <w:lang w:val="en-US"/>
              </w:rPr>
            </w:pPr>
            <w:r w:rsidRPr="0000353A">
              <w:rPr>
                <w:rFonts w:ascii="Arial" w:hAnsi="Arial" w:cs="Arial"/>
                <w:b/>
                <w:lang w:val="en-US"/>
              </w:rPr>
              <w:t>Key Steps/</w:t>
            </w:r>
          </w:p>
          <w:p w14:paraId="7E79EB2E" w14:textId="77777777"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14:paraId="67CE1893" w14:textId="77777777" w:rsidTr="0037653D">
        <w:trPr>
          <w:trHeight w:val="1077"/>
        </w:trPr>
        <w:tc>
          <w:tcPr>
            <w:tcW w:w="1418" w:type="dxa"/>
          </w:tcPr>
          <w:p w14:paraId="0C6B834F" w14:textId="77777777" w:rsidR="002D4C7D" w:rsidRPr="0000353A" w:rsidRDefault="002D4C7D" w:rsidP="00793D20">
            <w:pPr>
              <w:rPr>
                <w:rFonts w:ascii="Arial" w:hAnsi="Arial" w:cs="Arial"/>
                <w:lang w:val="en-US"/>
              </w:rPr>
            </w:pPr>
            <w:r w:rsidRPr="0000353A">
              <w:rPr>
                <w:rFonts w:ascii="Arial" w:hAnsi="Arial" w:cs="Arial"/>
                <w:lang w:val="en-US"/>
              </w:rPr>
              <w:t>Business</w:t>
            </w:r>
          </w:p>
        </w:tc>
        <w:tc>
          <w:tcPr>
            <w:tcW w:w="1871" w:type="dxa"/>
          </w:tcPr>
          <w:p w14:paraId="139930B0" w14:textId="77777777" w:rsidR="002D4C7D" w:rsidRPr="0000353A" w:rsidRDefault="0037653D" w:rsidP="00793D20">
            <w:pPr>
              <w:rPr>
                <w:rFonts w:ascii="Arial" w:hAnsi="Arial" w:cs="Arial"/>
                <w:lang w:val="en-US"/>
              </w:rPr>
            </w:pPr>
            <w:r>
              <w:rPr>
                <w:rFonts w:ascii="Arial" w:hAnsi="Arial" w:cs="Arial"/>
                <w:lang w:val="en-US"/>
              </w:rPr>
              <w:t>Early implementation</w:t>
            </w:r>
          </w:p>
        </w:tc>
        <w:tc>
          <w:tcPr>
            <w:tcW w:w="2127" w:type="dxa"/>
          </w:tcPr>
          <w:p w14:paraId="76ED923F" w14:textId="77777777" w:rsidR="0037653D" w:rsidRDefault="0037653D" w:rsidP="00793D20">
            <w:pPr>
              <w:rPr>
                <w:rFonts w:ascii="Arial" w:hAnsi="Arial" w:cs="Arial"/>
                <w:lang w:val="en-US"/>
              </w:rPr>
            </w:pPr>
            <w:r>
              <w:rPr>
                <w:rFonts w:ascii="Arial" w:hAnsi="Arial" w:cs="Arial"/>
                <w:lang w:val="en-US"/>
              </w:rPr>
              <w:t>Mature implementation</w:t>
            </w:r>
          </w:p>
          <w:p w14:paraId="13107194" w14:textId="77777777" w:rsidR="002D4C7D" w:rsidRPr="0037653D" w:rsidRDefault="002D4C7D" w:rsidP="0037653D">
            <w:pPr>
              <w:jc w:val="center"/>
              <w:rPr>
                <w:rFonts w:ascii="Arial" w:hAnsi="Arial" w:cs="Arial"/>
                <w:lang w:val="en-US"/>
              </w:rPr>
            </w:pPr>
          </w:p>
        </w:tc>
        <w:tc>
          <w:tcPr>
            <w:tcW w:w="5074" w:type="dxa"/>
          </w:tcPr>
          <w:p w14:paraId="78E1E373" w14:textId="77777777" w:rsidR="00755682" w:rsidRDefault="00755682" w:rsidP="00755682">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Currently </w:t>
            </w:r>
            <w:r w:rsidRPr="00755682">
              <w:rPr>
                <w:rFonts w:ascii="Arial" w:eastAsia="Times New Roman" w:hAnsi="Arial" w:cs="Arial"/>
                <w:i/>
                <w:sz w:val="20"/>
                <w:szCs w:val="20"/>
                <w:lang w:eastAsia="en-GB"/>
              </w:rPr>
              <w:t xml:space="preserve">some </w:t>
            </w:r>
            <w:r w:rsidRPr="0000353A">
              <w:rPr>
                <w:rFonts w:ascii="Arial" w:eastAsia="Times New Roman" w:hAnsi="Arial" w:cs="Arial"/>
                <w:sz w:val="20"/>
                <w:szCs w:val="20"/>
                <w:lang w:eastAsia="en-GB"/>
              </w:rPr>
              <w:t>business units are documenting/ defining existing statistical production processes using the GSBPM phases/sub-processes.</w:t>
            </w:r>
            <w:r>
              <w:rPr>
                <w:rFonts w:ascii="Arial" w:eastAsia="Times New Roman" w:hAnsi="Arial" w:cs="Arial"/>
                <w:sz w:val="20"/>
                <w:szCs w:val="20"/>
                <w:lang w:eastAsia="en-GB"/>
              </w:rPr>
              <w:t xml:space="preserve"> </w:t>
            </w:r>
          </w:p>
          <w:p w14:paraId="0CDFA4D2" w14:textId="77777777" w:rsidR="0021038F" w:rsidRDefault="0021038F"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Policy/d</w:t>
            </w:r>
            <w:r w:rsidR="00755682">
              <w:rPr>
                <w:rFonts w:ascii="Arial" w:eastAsia="Times New Roman" w:hAnsi="Arial" w:cs="Arial"/>
                <w:sz w:val="20"/>
                <w:szCs w:val="20"/>
                <w:lang w:eastAsia="en-GB"/>
              </w:rPr>
              <w:t>irective from senior management could help.</w:t>
            </w:r>
          </w:p>
          <w:p w14:paraId="7AC2D172" w14:textId="77777777" w:rsidR="003B1AD7" w:rsidRPr="0000353A" w:rsidRDefault="003B1AD7"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More communication on </w:t>
            </w:r>
            <w:r w:rsidRPr="0000353A">
              <w:rPr>
                <w:rFonts w:ascii="Arial" w:eastAsia="Times New Roman" w:hAnsi="Arial" w:cs="Arial"/>
                <w:sz w:val="20"/>
                <w:szCs w:val="20"/>
                <w:lang w:eastAsia="en-GB"/>
              </w:rPr>
              <w:t>strategy for use of GSBPM for managing s</w:t>
            </w:r>
            <w:r>
              <w:rPr>
                <w:rFonts w:ascii="Arial" w:eastAsia="Times New Roman" w:hAnsi="Arial" w:cs="Arial"/>
                <w:sz w:val="20"/>
                <w:szCs w:val="20"/>
                <w:lang w:eastAsia="en-GB"/>
              </w:rPr>
              <w:t>tatistical production processes</w:t>
            </w:r>
            <w:r w:rsidRPr="0000353A">
              <w:rPr>
                <w:rFonts w:ascii="Arial" w:eastAsia="Times New Roman" w:hAnsi="Arial" w:cs="Arial"/>
                <w:sz w:val="20"/>
                <w:szCs w:val="20"/>
                <w:lang w:eastAsia="en-GB"/>
              </w:rPr>
              <w:t>.</w:t>
            </w:r>
          </w:p>
          <w:p w14:paraId="1EE9F55B" w14:textId="77777777" w:rsidR="003B1AD7" w:rsidRDefault="003B1AD7" w:rsidP="003B1AD7">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GSBPM </w:t>
            </w:r>
            <w:r>
              <w:rPr>
                <w:rFonts w:ascii="Arial" w:eastAsia="Times New Roman" w:hAnsi="Arial" w:cs="Arial"/>
                <w:sz w:val="20"/>
                <w:szCs w:val="20"/>
                <w:lang w:eastAsia="en-GB"/>
              </w:rPr>
              <w:t>referenced in project management framework documents at all stages, as well as Enterprise Architecture reviews.</w:t>
            </w:r>
          </w:p>
          <w:p w14:paraId="1076701D" w14:textId="77777777" w:rsidR="003B1AD7" w:rsidRPr="0000353A" w:rsidRDefault="003B1AD7"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Training/information sessions on </w:t>
            </w:r>
            <w:r w:rsidRPr="0000353A">
              <w:rPr>
                <w:rFonts w:ascii="Arial" w:eastAsia="Times New Roman" w:hAnsi="Arial" w:cs="Arial"/>
                <w:sz w:val="20"/>
                <w:szCs w:val="20"/>
                <w:lang w:eastAsia="en-GB"/>
              </w:rPr>
              <w:t xml:space="preserve">the use and application of the GSBPM. </w:t>
            </w:r>
          </w:p>
          <w:p w14:paraId="2E521915" w14:textId="77777777" w:rsidR="002D4C7D" w:rsidRDefault="003B1AD7" w:rsidP="003B1AD7">
            <w:pPr>
              <w:rPr>
                <w:rFonts w:ascii="Arial" w:eastAsia="Times New Roman" w:hAnsi="Arial" w:cs="Arial"/>
                <w:sz w:val="20"/>
                <w:szCs w:val="20"/>
                <w:lang w:eastAsia="en-GB"/>
              </w:rPr>
            </w:pPr>
            <w:r>
              <w:rPr>
                <w:rFonts w:ascii="Arial" w:eastAsia="Times New Roman" w:hAnsi="Arial" w:cs="Arial"/>
                <w:sz w:val="20"/>
                <w:szCs w:val="20"/>
                <w:lang w:eastAsia="en-GB"/>
              </w:rPr>
              <w:t>Investigate how generic job descriptions can be altered to reference GSBPM.</w:t>
            </w:r>
          </w:p>
          <w:p w14:paraId="1E9900B0" w14:textId="77777777" w:rsidR="00961DF6" w:rsidRDefault="00961DF6" w:rsidP="003B1AD7">
            <w:pPr>
              <w:rPr>
                <w:rFonts w:ascii="Arial" w:eastAsia="Times New Roman" w:hAnsi="Arial" w:cs="Arial"/>
                <w:sz w:val="20"/>
                <w:szCs w:val="20"/>
                <w:lang w:eastAsia="en-GB"/>
              </w:rPr>
            </w:pPr>
          </w:p>
          <w:p w14:paraId="2AB7CA06" w14:textId="61A5AF64" w:rsidR="00961DF6" w:rsidRPr="0000353A" w:rsidRDefault="00961DF6" w:rsidP="003B1AD7">
            <w:pPr>
              <w:rPr>
                <w:rFonts w:ascii="Arial" w:hAnsi="Arial" w:cs="Arial"/>
                <w:lang w:val="en-US"/>
              </w:rPr>
            </w:pPr>
            <w:r>
              <w:rPr>
                <w:rFonts w:ascii="Arial" w:eastAsia="Times New Roman" w:hAnsi="Arial" w:cs="Arial"/>
                <w:sz w:val="20"/>
                <w:szCs w:val="20"/>
                <w:lang w:eastAsia="en-GB"/>
              </w:rPr>
              <w:t>Corporate services outside of GSBPM, macroeconomic accounts /data integrators – need to be more examples and mapping.</w:t>
            </w:r>
          </w:p>
        </w:tc>
      </w:tr>
      <w:tr w:rsidR="002D4C7D" w:rsidRPr="0000353A" w14:paraId="32C04537" w14:textId="77777777" w:rsidTr="0037653D">
        <w:trPr>
          <w:trHeight w:val="1077"/>
        </w:trPr>
        <w:tc>
          <w:tcPr>
            <w:tcW w:w="1418" w:type="dxa"/>
          </w:tcPr>
          <w:p w14:paraId="6891BBC8" w14:textId="77777777" w:rsidR="002D4C7D" w:rsidRPr="0000353A" w:rsidRDefault="002D4C7D" w:rsidP="00793D20">
            <w:pPr>
              <w:rPr>
                <w:rFonts w:ascii="Arial" w:hAnsi="Arial" w:cs="Arial"/>
                <w:lang w:val="en-US"/>
              </w:rPr>
            </w:pPr>
            <w:r w:rsidRPr="0000353A">
              <w:rPr>
                <w:rFonts w:ascii="Arial" w:hAnsi="Arial" w:cs="Arial"/>
                <w:lang w:val="en-US"/>
              </w:rPr>
              <w:t>Methods</w:t>
            </w:r>
          </w:p>
        </w:tc>
        <w:tc>
          <w:tcPr>
            <w:tcW w:w="1871" w:type="dxa"/>
          </w:tcPr>
          <w:p w14:paraId="39DDD594" w14:textId="77777777" w:rsidR="002D4C7D" w:rsidRPr="0000353A" w:rsidRDefault="0037653D" w:rsidP="00793D20">
            <w:pPr>
              <w:rPr>
                <w:rFonts w:ascii="Arial" w:hAnsi="Arial" w:cs="Arial"/>
                <w:lang w:val="en-US"/>
              </w:rPr>
            </w:pPr>
            <w:r>
              <w:rPr>
                <w:rFonts w:ascii="Arial" w:hAnsi="Arial" w:cs="Arial"/>
                <w:lang w:val="en-US"/>
              </w:rPr>
              <w:t>Early implementation</w:t>
            </w:r>
          </w:p>
        </w:tc>
        <w:tc>
          <w:tcPr>
            <w:tcW w:w="2127" w:type="dxa"/>
          </w:tcPr>
          <w:p w14:paraId="0E575427" w14:textId="77777777" w:rsidR="0037653D" w:rsidRDefault="0037653D" w:rsidP="0037653D">
            <w:pPr>
              <w:rPr>
                <w:rFonts w:ascii="Arial" w:hAnsi="Arial" w:cs="Arial"/>
                <w:lang w:val="en-US"/>
              </w:rPr>
            </w:pPr>
            <w:r>
              <w:rPr>
                <w:rFonts w:ascii="Arial" w:hAnsi="Arial" w:cs="Arial"/>
                <w:lang w:val="en-US"/>
              </w:rPr>
              <w:t>Mature implementation</w:t>
            </w:r>
          </w:p>
          <w:p w14:paraId="47441749" w14:textId="77777777" w:rsidR="002D4C7D" w:rsidRPr="0000353A" w:rsidRDefault="002D4C7D" w:rsidP="00793D20">
            <w:pPr>
              <w:rPr>
                <w:rFonts w:ascii="Arial" w:hAnsi="Arial" w:cs="Arial"/>
                <w:lang w:val="en-US"/>
              </w:rPr>
            </w:pPr>
          </w:p>
        </w:tc>
        <w:tc>
          <w:tcPr>
            <w:tcW w:w="5074" w:type="dxa"/>
          </w:tcPr>
          <w:p w14:paraId="1A3E316D" w14:textId="77777777" w:rsidR="0021038F" w:rsidRPr="0000353A" w:rsidRDefault="0021038F" w:rsidP="0021038F">
            <w:pPr>
              <w:spacing w:after="120"/>
              <w:rPr>
                <w:rFonts w:ascii="Arial" w:eastAsia="Times New Roman" w:hAnsi="Arial" w:cs="Arial"/>
                <w:sz w:val="20"/>
                <w:szCs w:val="20"/>
                <w:lang w:eastAsia="en-GB"/>
              </w:rPr>
            </w:pPr>
            <w:r>
              <w:rPr>
                <w:rFonts w:ascii="Arial" w:eastAsia="Times New Roman" w:hAnsi="Arial" w:cs="Arial"/>
                <w:sz w:val="20"/>
                <w:szCs w:val="20"/>
                <w:lang w:eastAsia="en-GB"/>
              </w:rPr>
              <w:t>Currently t</w:t>
            </w:r>
            <w:r w:rsidRPr="0000353A">
              <w:rPr>
                <w:rFonts w:ascii="Arial" w:eastAsia="Times New Roman" w:hAnsi="Arial" w:cs="Arial"/>
                <w:sz w:val="20"/>
                <w:szCs w:val="20"/>
                <w:lang w:eastAsia="en-GB"/>
              </w:rPr>
              <w:t>he use of GSBPM to map/document methods per phase/process is part of methods management</w:t>
            </w:r>
            <w:r>
              <w:rPr>
                <w:rFonts w:ascii="Arial" w:eastAsia="Times New Roman" w:hAnsi="Arial" w:cs="Arial"/>
                <w:sz w:val="20"/>
                <w:szCs w:val="20"/>
                <w:lang w:eastAsia="en-GB"/>
              </w:rPr>
              <w:t>.  Identification of</w:t>
            </w:r>
            <w:r w:rsidRPr="0000353A">
              <w:rPr>
                <w:rFonts w:ascii="Arial" w:eastAsia="Times New Roman" w:hAnsi="Arial" w:cs="Arial"/>
                <w:sz w:val="20"/>
                <w:szCs w:val="20"/>
                <w:lang w:eastAsia="en-GB"/>
              </w:rPr>
              <w:t xml:space="preserve"> duplication and potential for reuse</w:t>
            </w:r>
            <w:r>
              <w:rPr>
                <w:rFonts w:ascii="Arial" w:eastAsia="Times New Roman" w:hAnsi="Arial" w:cs="Arial"/>
                <w:sz w:val="20"/>
                <w:szCs w:val="20"/>
                <w:lang w:eastAsia="en-GB"/>
              </w:rPr>
              <w:t xml:space="preserve"> is underway at a corporate level.</w:t>
            </w:r>
          </w:p>
          <w:p w14:paraId="5EFAD745" w14:textId="77777777" w:rsidR="0021038F" w:rsidRDefault="0021038F" w:rsidP="0021038F">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Mapping/documenting methods to GSBPM phases/sub-processes is well understood </w:t>
            </w:r>
            <w:r>
              <w:rPr>
                <w:rFonts w:ascii="Arial" w:eastAsia="Times New Roman" w:hAnsi="Arial" w:cs="Arial"/>
                <w:sz w:val="20"/>
                <w:szCs w:val="20"/>
                <w:lang w:eastAsia="en-GB"/>
              </w:rPr>
              <w:t xml:space="preserve">but not </w:t>
            </w:r>
            <w:r w:rsidRPr="0000353A">
              <w:rPr>
                <w:rFonts w:ascii="Arial" w:eastAsia="Times New Roman" w:hAnsi="Arial" w:cs="Arial"/>
                <w:sz w:val="20"/>
                <w:szCs w:val="20"/>
                <w:lang w:eastAsia="en-GB"/>
              </w:rPr>
              <w:t xml:space="preserve">applied in a </w:t>
            </w:r>
            <w:r w:rsidRPr="0021038F">
              <w:rPr>
                <w:rFonts w:ascii="Arial" w:eastAsia="Times New Roman" w:hAnsi="Arial" w:cs="Arial"/>
                <w:i/>
                <w:sz w:val="20"/>
                <w:szCs w:val="20"/>
                <w:lang w:eastAsia="en-GB"/>
              </w:rPr>
              <w:t>consistent</w:t>
            </w:r>
            <w:r w:rsidRPr="0000353A">
              <w:rPr>
                <w:rFonts w:ascii="Arial" w:eastAsia="Times New Roman" w:hAnsi="Arial" w:cs="Arial"/>
                <w:sz w:val="20"/>
                <w:szCs w:val="20"/>
                <w:lang w:eastAsia="en-GB"/>
              </w:rPr>
              <w:t xml:space="preserve"> manner</w:t>
            </w:r>
            <w:r>
              <w:rPr>
                <w:rFonts w:ascii="Arial" w:eastAsia="Times New Roman" w:hAnsi="Arial" w:cs="Arial"/>
                <w:sz w:val="20"/>
                <w:szCs w:val="20"/>
                <w:lang w:eastAsia="en-GB"/>
              </w:rPr>
              <w:t>.</w:t>
            </w:r>
          </w:p>
          <w:p w14:paraId="58216681" w14:textId="77777777" w:rsidR="0021038F" w:rsidRDefault="0021038F" w:rsidP="0021038F">
            <w:pPr>
              <w:spacing w:after="120"/>
              <w:rPr>
                <w:rFonts w:ascii="Arial" w:eastAsia="Times New Roman" w:hAnsi="Arial" w:cs="Arial"/>
                <w:sz w:val="20"/>
                <w:szCs w:val="20"/>
                <w:lang w:eastAsia="en-GB"/>
              </w:rPr>
            </w:pPr>
            <w:r>
              <w:rPr>
                <w:rFonts w:ascii="Arial" w:eastAsia="Times New Roman" w:hAnsi="Arial" w:cs="Arial"/>
                <w:sz w:val="20"/>
                <w:szCs w:val="20"/>
                <w:lang w:eastAsia="en-GB"/>
              </w:rPr>
              <w:t>Policy/directive from senior management could help.</w:t>
            </w:r>
          </w:p>
          <w:p w14:paraId="1466470C" w14:textId="77777777" w:rsidR="003B1AD7" w:rsidRPr="003B1AD7" w:rsidRDefault="000F6061" w:rsidP="0021038F">
            <w:pPr>
              <w:spacing w:after="120"/>
              <w:rPr>
                <w:rFonts w:ascii="Arial" w:hAnsi="Arial" w:cs="Arial"/>
                <w:lang w:val="en-GB"/>
              </w:rPr>
            </w:pPr>
            <w:r>
              <w:rPr>
                <w:rFonts w:ascii="Arial" w:eastAsia="Times New Roman" w:hAnsi="Arial" w:cs="Arial"/>
                <w:sz w:val="20"/>
                <w:szCs w:val="20"/>
                <w:lang w:eastAsia="en-GB"/>
              </w:rPr>
              <w:t xml:space="preserve">Plan, document and </w:t>
            </w:r>
            <w:r w:rsidR="0021038F">
              <w:rPr>
                <w:rFonts w:ascii="Arial" w:eastAsia="Times New Roman" w:hAnsi="Arial" w:cs="Arial"/>
                <w:sz w:val="20"/>
                <w:szCs w:val="20"/>
                <w:lang w:eastAsia="en-GB"/>
              </w:rPr>
              <w:t xml:space="preserve">widely </w:t>
            </w:r>
            <w:r>
              <w:rPr>
                <w:rFonts w:ascii="Arial" w:eastAsia="Times New Roman" w:hAnsi="Arial" w:cs="Arial"/>
                <w:sz w:val="20"/>
                <w:szCs w:val="20"/>
                <w:lang w:eastAsia="en-GB"/>
              </w:rPr>
              <w:t>communicate strategy for all bus</w:t>
            </w:r>
            <w:r w:rsidR="00477F6D" w:rsidRPr="0000353A">
              <w:rPr>
                <w:rFonts w:ascii="Arial" w:eastAsia="Times New Roman" w:hAnsi="Arial" w:cs="Arial"/>
                <w:sz w:val="20"/>
                <w:szCs w:val="20"/>
                <w:lang w:eastAsia="en-GB"/>
              </w:rPr>
              <w:t xml:space="preserve">iness units </w:t>
            </w:r>
            <w:r>
              <w:rPr>
                <w:rFonts w:ascii="Arial" w:eastAsia="Times New Roman" w:hAnsi="Arial" w:cs="Arial"/>
                <w:sz w:val="20"/>
                <w:szCs w:val="20"/>
                <w:lang w:eastAsia="en-GB"/>
              </w:rPr>
              <w:t>to </w:t>
            </w:r>
            <w:r w:rsidRPr="0021038F">
              <w:rPr>
                <w:rFonts w:ascii="Arial" w:eastAsia="Times New Roman" w:hAnsi="Arial" w:cs="Arial"/>
                <w:i/>
                <w:sz w:val="20"/>
                <w:szCs w:val="20"/>
                <w:lang w:eastAsia="en-GB"/>
              </w:rPr>
              <w:t>consistently</w:t>
            </w:r>
            <w:r>
              <w:rPr>
                <w:rFonts w:ascii="Arial" w:eastAsia="Times New Roman" w:hAnsi="Arial" w:cs="Arial"/>
                <w:sz w:val="20"/>
                <w:szCs w:val="20"/>
                <w:lang w:eastAsia="en-GB"/>
              </w:rPr>
              <w:t xml:space="preserve"> </w:t>
            </w:r>
            <w:r w:rsidR="00477F6D" w:rsidRPr="0000353A">
              <w:rPr>
                <w:rFonts w:ascii="Arial" w:eastAsia="Times New Roman" w:hAnsi="Arial" w:cs="Arial"/>
                <w:sz w:val="20"/>
                <w:szCs w:val="20"/>
                <w:lang w:eastAsia="en-GB"/>
              </w:rPr>
              <w:t>map</w:t>
            </w:r>
            <w:r>
              <w:rPr>
                <w:rFonts w:ascii="Arial" w:eastAsia="Times New Roman" w:hAnsi="Arial" w:cs="Arial"/>
                <w:sz w:val="20"/>
                <w:szCs w:val="20"/>
                <w:lang w:eastAsia="en-GB"/>
              </w:rPr>
              <w:t xml:space="preserve"> </w:t>
            </w:r>
            <w:r w:rsidR="00477F6D" w:rsidRPr="0000353A">
              <w:rPr>
                <w:rFonts w:ascii="Arial" w:eastAsia="Times New Roman" w:hAnsi="Arial" w:cs="Arial"/>
                <w:sz w:val="20"/>
                <w:szCs w:val="20"/>
                <w:lang w:eastAsia="en-GB"/>
              </w:rPr>
              <w:t>new and existing metho</w:t>
            </w:r>
            <w:r>
              <w:rPr>
                <w:rFonts w:ascii="Arial" w:eastAsia="Times New Roman" w:hAnsi="Arial" w:cs="Arial"/>
                <w:sz w:val="20"/>
                <w:szCs w:val="20"/>
                <w:lang w:eastAsia="en-GB"/>
              </w:rPr>
              <w:t>ds per GSPBM phase/sub-process.</w:t>
            </w:r>
          </w:p>
        </w:tc>
      </w:tr>
      <w:tr w:rsidR="00DD15EA" w:rsidRPr="0000353A" w14:paraId="1A0EDE5B" w14:textId="77777777" w:rsidTr="0037653D">
        <w:trPr>
          <w:trHeight w:val="1077"/>
        </w:trPr>
        <w:tc>
          <w:tcPr>
            <w:tcW w:w="1418" w:type="dxa"/>
          </w:tcPr>
          <w:p w14:paraId="152C2F1E" w14:textId="77777777" w:rsidR="00DD15EA" w:rsidRPr="0000353A" w:rsidRDefault="00DD15EA" w:rsidP="00DD15EA">
            <w:pPr>
              <w:rPr>
                <w:rFonts w:ascii="Arial" w:hAnsi="Arial" w:cs="Arial"/>
                <w:lang w:val="en-US"/>
              </w:rPr>
            </w:pPr>
            <w:r w:rsidRPr="0000353A">
              <w:rPr>
                <w:rFonts w:ascii="Arial" w:hAnsi="Arial" w:cs="Arial"/>
                <w:lang w:val="en-US"/>
              </w:rPr>
              <w:t>Information</w:t>
            </w:r>
          </w:p>
        </w:tc>
        <w:tc>
          <w:tcPr>
            <w:tcW w:w="1871" w:type="dxa"/>
          </w:tcPr>
          <w:p w14:paraId="5B184719" w14:textId="0B9B8C99" w:rsidR="00DD15EA" w:rsidRPr="0000353A" w:rsidRDefault="00950536" w:rsidP="00DD15EA">
            <w:pPr>
              <w:rPr>
                <w:rFonts w:ascii="Arial" w:hAnsi="Arial" w:cs="Arial"/>
                <w:lang w:val="en-US"/>
              </w:rPr>
            </w:pPr>
            <w:r>
              <w:rPr>
                <w:rFonts w:ascii="Arial" w:hAnsi="Arial" w:cs="Arial"/>
                <w:lang w:val="en-US"/>
              </w:rPr>
              <w:t>Early implementation</w:t>
            </w:r>
          </w:p>
        </w:tc>
        <w:tc>
          <w:tcPr>
            <w:tcW w:w="2127" w:type="dxa"/>
          </w:tcPr>
          <w:p w14:paraId="4D6C6292" w14:textId="77777777" w:rsidR="00DD15EA" w:rsidRDefault="00DD15EA" w:rsidP="00DD15EA">
            <w:pPr>
              <w:rPr>
                <w:rFonts w:ascii="Arial" w:hAnsi="Arial" w:cs="Arial"/>
                <w:lang w:val="en-US"/>
              </w:rPr>
            </w:pPr>
            <w:r>
              <w:rPr>
                <w:rFonts w:ascii="Arial" w:hAnsi="Arial" w:cs="Arial"/>
                <w:lang w:val="en-US"/>
              </w:rPr>
              <w:t>Mature implementation</w:t>
            </w:r>
          </w:p>
          <w:p w14:paraId="520E68BC" w14:textId="77777777" w:rsidR="00DD15EA" w:rsidRPr="0000353A" w:rsidRDefault="00DD15EA" w:rsidP="00DD15EA">
            <w:pPr>
              <w:rPr>
                <w:rFonts w:ascii="Arial" w:hAnsi="Arial" w:cs="Arial"/>
                <w:lang w:val="en-US"/>
              </w:rPr>
            </w:pPr>
          </w:p>
        </w:tc>
        <w:tc>
          <w:tcPr>
            <w:tcW w:w="5074" w:type="dxa"/>
          </w:tcPr>
          <w:p w14:paraId="0DD4CB24" w14:textId="77777777" w:rsidR="00DD15EA" w:rsidRDefault="003B1AD7" w:rsidP="00DD15EA">
            <w:pPr>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objects used within the organisation are </w:t>
            </w:r>
            <w:r w:rsidR="00755682">
              <w:rPr>
                <w:rFonts w:ascii="Arial" w:eastAsia="Times New Roman" w:hAnsi="Arial" w:cs="Arial"/>
                <w:sz w:val="20"/>
                <w:szCs w:val="20"/>
                <w:lang w:eastAsia="en-GB"/>
              </w:rPr>
              <w:t xml:space="preserve">currently </w:t>
            </w:r>
            <w:r w:rsidRPr="0000353A">
              <w:rPr>
                <w:rFonts w:ascii="Arial" w:eastAsia="Times New Roman" w:hAnsi="Arial" w:cs="Arial"/>
                <w:sz w:val="20"/>
                <w:szCs w:val="20"/>
                <w:lang w:eastAsia="en-GB"/>
              </w:rPr>
              <w:t>mapped to the GSBPM sub-processes</w:t>
            </w:r>
            <w:r w:rsidR="00755682">
              <w:rPr>
                <w:rFonts w:ascii="Arial" w:eastAsia="Times New Roman" w:hAnsi="Arial" w:cs="Arial"/>
                <w:sz w:val="20"/>
                <w:szCs w:val="20"/>
                <w:lang w:eastAsia="en-GB"/>
              </w:rPr>
              <w:t xml:space="preserve">.  More work is needed to </w:t>
            </w:r>
            <w:r w:rsidR="00755682" w:rsidRPr="00903156">
              <w:rPr>
                <w:rFonts w:ascii="Arial" w:eastAsia="Times New Roman" w:hAnsi="Arial" w:cs="Arial"/>
                <w:i/>
                <w:sz w:val="20"/>
                <w:szCs w:val="20"/>
                <w:lang w:eastAsia="en-GB"/>
              </w:rPr>
              <w:t xml:space="preserve">define </w:t>
            </w:r>
            <w:r w:rsidRPr="00903156">
              <w:rPr>
                <w:rFonts w:ascii="Arial" w:eastAsia="Times New Roman" w:hAnsi="Arial" w:cs="Arial"/>
                <w:i/>
                <w:sz w:val="20"/>
                <w:szCs w:val="20"/>
                <w:lang w:eastAsia="en-GB"/>
              </w:rPr>
              <w:t>changes to information o</w:t>
            </w:r>
            <w:r w:rsidR="00755682" w:rsidRPr="00903156">
              <w:rPr>
                <w:rFonts w:ascii="Arial" w:eastAsia="Times New Roman" w:hAnsi="Arial" w:cs="Arial"/>
                <w:i/>
                <w:sz w:val="20"/>
                <w:szCs w:val="20"/>
                <w:lang w:eastAsia="en-GB"/>
              </w:rPr>
              <w:t>bjects through the sub-processes</w:t>
            </w:r>
            <w:r w:rsidR="00755682">
              <w:rPr>
                <w:rFonts w:ascii="Arial" w:eastAsia="Times New Roman" w:hAnsi="Arial" w:cs="Arial"/>
                <w:sz w:val="20"/>
                <w:szCs w:val="20"/>
                <w:lang w:eastAsia="en-GB"/>
              </w:rPr>
              <w:t>.</w:t>
            </w:r>
          </w:p>
          <w:p w14:paraId="3781EB90" w14:textId="77777777" w:rsidR="003B1AD7" w:rsidRDefault="003B1AD7" w:rsidP="00DD15EA">
            <w:pPr>
              <w:rPr>
                <w:rFonts w:ascii="Arial" w:eastAsia="Times New Roman" w:hAnsi="Arial" w:cs="Arial"/>
                <w:sz w:val="20"/>
                <w:szCs w:val="20"/>
                <w:lang w:eastAsia="en-GB"/>
              </w:rPr>
            </w:pPr>
          </w:p>
          <w:p w14:paraId="0E36B1BB" w14:textId="77777777" w:rsidR="00903156" w:rsidRDefault="003B1AD7" w:rsidP="003B1AD7">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w:t>
            </w:r>
            <w:r w:rsidR="00903156">
              <w:rPr>
                <w:rFonts w:ascii="Arial" w:eastAsia="Times New Roman" w:hAnsi="Arial" w:cs="Arial"/>
                <w:sz w:val="20"/>
                <w:szCs w:val="20"/>
                <w:lang w:eastAsia="en-GB"/>
              </w:rPr>
              <w:t xml:space="preserve">  across the organisation, </w:t>
            </w:r>
          </w:p>
          <w:p w14:paraId="696D6FB8" w14:textId="77777777" w:rsidR="00950536" w:rsidRDefault="00950536" w:rsidP="003B1AD7">
            <w:pPr>
              <w:spacing w:after="120"/>
              <w:rPr>
                <w:rFonts w:ascii="Arial" w:eastAsia="Times New Roman" w:hAnsi="Arial" w:cs="Arial"/>
                <w:sz w:val="20"/>
                <w:szCs w:val="20"/>
                <w:lang w:eastAsia="en-GB"/>
              </w:rPr>
            </w:pPr>
          </w:p>
          <w:p w14:paraId="2663D125" w14:textId="58F49BD2" w:rsidR="00950536" w:rsidRDefault="00950536" w:rsidP="00950536">
            <w:pPr>
              <w:shd w:val="clear" w:color="auto" w:fill="7030A0"/>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Harmonized concepts </w:t>
            </w:r>
            <w:r w:rsidR="00C87E69">
              <w:rPr>
                <w:rFonts w:ascii="Arial" w:eastAsia="Times New Roman" w:hAnsi="Arial" w:cs="Arial"/>
                <w:sz w:val="20"/>
                <w:szCs w:val="20"/>
                <w:lang w:eastAsia="en-GB"/>
              </w:rPr>
              <w:t xml:space="preserve">implemented, enforced, </w:t>
            </w:r>
            <w:r>
              <w:rPr>
                <w:rFonts w:ascii="Arial" w:eastAsia="Times New Roman" w:hAnsi="Arial" w:cs="Arial"/>
                <w:sz w:val="20"/>
                <w:szCs w:val="20"/>
                <w:lang w:eastAsia="en-GB"/>
              </w:rPr>
              <w:t>is the hardest part.</w:t>
            </w:r>
          </w:p>
          <w:p w14:paraId="634D122C" w14:textId="77777777" w:rsidR="00903156" w:rsidRPr="0000353A" w:rsidRDefault="00903156" w:rsidP="00903156">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GSIM is in </w:t>
            </w:r>
            <w:r w:rsidR="003B1AD7" w:rsidRPr="0000353A">
              <w:rPr>
                <w:rFonts w:ascii="Arial" w:eastAsia="Times New Roman" w:hAnsi="Arial" w:cs="Arial"/>
                <w:sz w:val="20"/>
                <w:szCs w:val="20"/>
                <w:lang w:eastAsia="en-GB"/>
              </w:rPr>
              <w:t>use as the basis for describing an</w:t>
            </w:r>
            <w:r>
              <w:rPr>
                <w:rFonts w:ascii="Arial" w:eastAsia="Times New Roman" w:hAnsi="Arial" w:cs="Arial"/>
                <w:sz w:val="20"/>
                <w:szCs w:val="20"/>
                <w:lang w:eastAsia="en-GB"/>
              </w:rPr>
              <w:t xml:space="preserve">d defining information objects, but increased communication/information sessions on </w:t>
            </w:r>
            <w:r w:rsidRPr="0000353A">
              <w:rPr>
                <w:rFonts w:ascii="Arial" w:eastAsia="Times New Roman" w:hAnsi="Arial" w:cs="Arial"/>
                <w:sz w:val="20"/>
                <w:szCs w:val="20"/>
                <w:lang w:eastAsia="en-GB"/>
              </w:rPr>
              <w:t xml:space="preserve">strategy for use of </w:t>
            </w:r>
            <w:r>
              <w:rPr>
                <w:rFonts w:ascii="Arial" w:eastAsia="Times New Roman" w:hAnsi="Arial" w:cs="Arial"/>
                <w:sz w:val="20"/>
                <w:szCs w:val="20"/>
                <w:lang w:eastAsia="en-GB"/>
              </w:rPr>
              <w:t>GSIM</w:t>
            </w:r>
            <w:r w:rsidRPr="0000353A">
              <w:rPr>
                <w:rFonts w:ascii="Arial" w:eastAsia="Times New Roman" w:hAnsi="Arial" w:cs="Arial"/>
                <w:sz w:val="20"/>
                <w:szCs w:val="20"/>
                <w:lang w:eastAsia="en-GB"/>
              </w:rPr>
              <w:t xml:space="preserve"> for managing s</w:t>
            </w:r>
            <w:r>
              <w:rPr>
                <w:rFonts w:ascii="Arial" w:eastAsia="Times New Roman" w:hAnsi="Arial" w:cs="Arial"/>
                <w:sz w:val="20"/>
                <w:szCs w:val="20"/>
                <w:lang w:eastAsia="en-GB"/>
              </w:rPr>
              <w:t>tatistical production processes could help.</w:t>
            </w:r>
          </w:p>
          <w:p w14:paraId="1EBF0784" w14:textId="77777777" w:rsidR="00903156" w:rsidRDefault="00903156" w:rsidP="00903156">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GS</w:t>
            </w:r>
            <w:r>
              <w:rPr>
                <w:rFonts w:ascii="Arial" w:eastAsia="Times New Roman" w:hAnsi="Arial" w:cs="Arial"/>
                <w:sz w:val="20"/>
                <w:szCs w:val="20"/>
                <w:lang w:eastAsia="en-GB"/>
              </w:rPr>
              <w:t>IM</w:t>
            </w:r>
            <w:r w:rsidRPr="0000353A">
              <w:rPr>
                <w:rFonts w:ascii="Arial" w:eastAsia="Times New Roman" w:hAnsi="Arial" w:cs="Arial"/>
                <w:sz w:val="20"/>
                <w:szCs w:val="20"/>
                <w:lang w:eastAsia="en-GB"/>
              </w:rPr>
              <w:t> </w:t>
            </w:r>
            <w:r>
              <w:rPr>
                <w:rFonts w:ascii="Arial" w:eastAsia="Times New Roman" w:hAnsi="Arial" w:cs="Arial"/>
                <w:sz w:val="20"/>
                <w:szCs w:val="20"/>
                <w:lang w:eastAsia="en-GB"/>
              </w:rPr>
              <w:t>referenced in project management framework documents at all stages, as well as Enterprise Architecture reviews.</w:t>
            </w:r>
          </w:p>
          <w:p w14:paraId="21900B27" w14:textId="77777777" w:rsidR="00903156" w:rsidRPr="0000353A" w:rsidRDefault="00903156" w:rsidP="003B1AD7">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Training/information sessions on </w:t>
            </w:r>
            <w:r w:rsidRPr="0000353A">
              <w:rPr>
                <w:rFonts w:ascii="Arial" w:eastAsia="Times New Roman" w:hAnsi="Arial" w:cs="Arial"/>
                <w:sz w:val="20"/>
                <w:szCs w:val="20"/>
                <w:lang w:eastAsia="en-GB"/>
              </w:rPr>
              <w:t xml:space="preserve">the use and application of the </w:t>
            </w:r>
            <w:r>
              <w:rPr>
                <w:rFonts w:ascii="Arial" w:eastAsia="Times New Roman" w:hAnsi="Arial" w:cs="Arial"/>
                <w:sz w:val="20"/>
                <w:szCs w:val="20"/>
                <w:lang w:eastAsia="en-GB"/>
              </w:rPr>
              <w:t>GSIM.</w:t>
            </w:r>
          </w:p>
          <w:p w14:paraId="2E08937D" w14:textId="77777777" w:rsidR="003B1AD7" w:rsidRPr="0000353A" w:rsidRDefault="00755682" w:rsidP="00755682">
            <w:pPr>
              <w:rPr>
                <w:rFonts w:ascii="Arial" w:hAnsi="Arial" w:cs="Arial"/>
                <w:lang w:val="en-US"/>
              </w:rPr>
            </w:pPr>
            <w:r>
              <w:rPr>
                <w:rFonts w:ascii="Arial" w:eastAsia="Times New Roman" w:hAnsi="Arial" w:cs="Arial"/>
                <w:sz w:val="20"/>
                <w:szCs w:val="20"/>
                <w:lang w:eastAsia="en-GB"/>
              </w:rPr>
              <w:lastRenderedPageBreak/>
              <w:t>Multiyear project underway to ensure the</w:t>
            </w:r>
            <w:r w:rsidR="003B1AD7" w:rsidRPr="0000353A">
              <w:rPr>
                <w:rFonts w:ascii="Arial" w:eastAsia="Times New Roman" w:hAnsi="Arial" w:cs="Arial"/>
                <w:sz w:val="20"/>
                <w:szCs w:val="20"/>
                <w:lang w:eastAsia="en-GB"/>
              </w:rPr>
              <w:t xml:space="preserve"> reuse of information objects</w:t>
            </w:r>
            <w:r>
              <w:rPr>
                <w:rFonts w:ascii="Arial" w:eastAsia="Times New Roman" w:hAnsi="Arial" w:cs="Arial"/>
                <w:sz w:val="20"/>
                <w:szCs w:val="20"/>
                <w:lang w:eastAsia="en-GB"/>
              </w:rPr>
              <w:t xml:space="preserve"> and metadata</w:t>
            </w:r>
            <w:r w:rsidR="003B1AD7" w:rsidRPr="0000353A">
              <w:rPr>
                <w:rFonts w:ascii="Arial" w:eastAsia="Times New Roman" w:hAnsi="Arial" w:cs="Arial"/>
                <w:sz w:val="20"/>
                <w:szCs w:val="20"/>
                <w:lang w:eastAsia="en-GB"/>
              </w:rPr>
              <w:t xml:space="preserve"> is maximised wherever possible</w:t>
            </w:r>
            <w:r>
              <w:rPr>
                <w:rFonts w:ascii="Arial" w:eastAsia="Times New Roman" w:hAnsi="Arial" w:cs="Arial"/>
                <w:sz w:val="20"/>
                <w:szCs w:val="20"/>
                <w:lang w:eastAsia="en-GB"/>
              </w:rPr>
              <w:t xml:space="preserve">. </w:t>
            </w:r>
          </w:p>
        </w:tc>
      </w:tr>
      <w:tr w:rsidR="00DD15EA" w:rsidRPr="0000353A" w14:paraId="02E06A8B" w14:textId="77777777" w:rsidTr="0037653D">
        <w:trPr>
          <w:trHeight w:val="1077"/>
        </w:trPr>
        <w:tc>
          <w:tcPr>
            <w:tcW w:w="1418" w:type="dxa"/>
          </w:tcPr>
          <w:p w14:paraId="47750886" w14:textId="77777777" w:rsidR="00DD15EA" w:rsidRPr="0000353A" w:rsidRDefault="00DD15EA" w:rsidP="00DD15EA">
            <w:pPr>
              <w:rPr>
                <w:rFonts w:ascii="Arial" w:hAnsi="Arial" w:cs="Arial"/>
                <w:lang w:val="en-US"/>
              </w:rPr>
            </w:pPr>
            <w:r w:rsidRPr="0000353A">
              <w:rPr>
                <w:rFonts w:ascii="Arial" w:hAnsi="Arial" w:cs="Arial"/>
                <w:lang w:val="en-US"/>
              </w:rPr>
              <w:lastRenderedPageBreak/>
              <w:t>Applications</w:t>
            </w:r>
          </w:p>
        </w:tc>
        <w:tc>
          <w:tcPr>
            <w:tcW w:w="1871" w:type="dxa"/>
          </w:tcPr>
          <w:p w14:paraId="6FD4D0BF" w14:textId="77777777" w:rsidR="00DD15EA" w:rsidRPr="0000353A" w:rsidRDefault="00DD15EA" w:rsidP="00DD15EA">
            <w:pPr>
              <w:rPr>
                <w:rFonts w:ascii="Arial" w:hAnsi="Arial" w:cs="Arial"/>
                <w:lang w:val="en-US"/>
              </w:rPr>
            </w:pPr>
            <w:r>
              <w:rPr>
                <w:rFonts w:ascii="Arial" w:hAnsi="Arial" w:cs="Arial"/>
                <w:lang w:val="en-US"/>
              </w:rPr>
              <w:t>Corporate implementation</w:t>
            </w:r>
          </w:p>
        </w:tc>
        <w:tc>
          <w:tcPr>
            <w:tcW w:w="2127" w:type="dxa"/>
          </w:tcPr>
          <w:p w14:paraId="525927F2" w14:textId="77777777" w:rsidR="00DD15EA" w:rsidRPr="0000353A" w:rsidRDefault="00DD15EA" w:rsidP="00DD15EA">
            <w:pPr>
              <w:rPr>
                <w:rFonts w:ascii="Arial" w:hAnsi="Arial" w:cs="Arial"/>
                <w:lang w:val="en-US"/>
              </w:rPr>
            </w:pPr>
            <w:r>
              <w:rPr>
                <w:rFonts w:ascii="Arial" w:hAnsi="Arial" w:cs="Arial"/>
                <w:lang w:val="en-US"/>
              </w:rPr>
              <w:t>Mature implementation</w:t>
            </w:r>
          </w:p>
        </w:tc>
        <w:tc>
          <w:tcPr>
            <w:tcW w:w="5074" w:type="dxa"/>
          </w:tcPr>
          <w:p w14:paraId="415E52CB" w14:textId="77777777" w:rsidR="00D16732" w:rsidRPr="0000353A" w:rsidRDefault="00BA75D4" w:rsidP="00BA75D4">
            <w:pPr>
              <w:spacing w:after="120"/>
              <w:rPr>
                <w:rFonts w:ascii="Arial" w:eastAsia="Times New Roman" w:hAnsi="Arial" w:cs="Arial"/>
                <w:sz w:val="20"/>
                <w:szCs w:val="20"/>
                <w:lang w:eastAsia="en-GB"/>
              </w:rPr>
            </w:pPr>
            <w:r>
              <w:rPr>
                <w:rFonts w:ascii="Arial" w:eastAsia="Times New Roman" w:hAnsi="Arial" w:cs="Arial"/>
                <w:sz w:val="20"/>
                <w:szCs w:val="20"/>
                <w:lang w:eastAsia="en-GB"/>
              </w:rPr>
              <w:t>Currently all a</w:t>
            </w:r>
            <w:r w:rsidR="00D16732" w:rsidRPr="0000353A">
              <w:rPr>
                <w:rFonts w:ascii="Arial" w:eastAsia="Times New Roman" w:hAnsi="Arial" w:cs="Arial"/>
                <w:sz w:val="20"/>
                <w:szCs w:val="20"/>
                <w:lang w:eastAsia="en-GB"/>
              </w:rPr>
              <w:t>pplications are mapped to GSBPM phases and sub-processes.</w:t>
            </w:r>
            <w:r w:rsidRPr="0000353A">
              <w:rPr>
                <w:rFonts w:ascii="Arial" w:eastAsia="Times New Roman" w:hAnsi="Arial" w:cs="Arial"/>
                <w:sz w:val="20"/>
                <w:szCs w:val="20"/>
                <w:lang w:eastAsia="en-GB"/>
              </w:rPr>
              <w:t xml:space="preserve"> </w:t>
            </w:r>
            <w:r>
              <w:rPr>
                <w:rFonts w:ascii="Arial" w:eastAsia="Times New Roman" w:hAnsi="Arial" w:cs="Arial"/>
                <w:sz w:val="20"/>
                <w:szCs w:val="20"/>
                <w:lang w:eastAsia="en-GB"/>
              </w:rPr>
              <w:t>Planning activity underway to review and set priorities</w:t>
            </w:r>
            <w:r w:rsidRPr="0000353A">
              <w:rPr>
                <w:rFonts w:ascii="Arial" w:eastAsia="Times New Roman" w:hAnsi="Arial" w:cs="Arial"/>
                <w:sz w:val="20"/>
                <w:szCs w:val="20"/>
                <w:lang w:eastAsia="en-GB"/>
              </w:rPr>
              <w:t xml:space="preserve"> for the </w:t>
            </w:r>
            <w:r>
              <w:rPr>
                <w:rFonts w:ascii="Arial" w:eastAsia="Times New Roman" w:hAnsi="Arial" w:cs="Arial"/>
                <w:sz w:val="20"/>
                <w:szCs w:val="20"/>
                <w:lang w:eastAsia="en-GB"/>
              </w:rPr>
              <w:t>decommissioning of aging applications, on the basis of GSBPM coverage, as well as</w:t>
            </w:r>
            <w:r w:rsidRPr="0000353A">
              <w:rPr>
                <w:rFonts w:ascii="Arial" w:eastAsia="Times New Roman" w:hAnsi="Arial" w:cs="Arial"/>
                <w:sz w:val="20"/>
                <w:szCs w:val="20"/>
                <w:lang w:eastAsia="en-GB"/>
              </w:rPr>
              <w:t xml:space="preserve"> </w:t>
            </w:r>
            <w:r w:rsidR="00D16732" w:rsidRPr="0000353A">
              <w:rPr>
                <w:rFonts w:ascii="Arial" w:eastAsia="Times New Roman" w:hAnsi="Arial" w:cs="Arial"/>
                <w:sz w:val="20"/>
                <w:szCs w:val="20"/>
                <w:lang w:eastAsia="en-GB"/>
              </w:rPr>
              <w:t>as a basis for all new application development.</w:t>
            </w:r>
          </w:p>
          <w:p w14:paraId="5A9B1474" w14:textId="77777777" w:rsidR="00BA75D4" w:rsidRDefault="00BA75D4" w:rsidP="00BA75D4">
            <w:pPr>
              <w:spacing w:after="120"/>
              <w:rPr>
                <w:rFonts w:ascii="Arial" w:eastAsia="Times New Roman" w:hAnsi="Arial" w:cs="Arial"/>
                <w:sz w:val="20"/>
                <w:szCs w:val="20"/>
                <w:lang w:eastAsia="en-GB"/>
              </w:rPr>
            </w:pPr>
            <w:r w:rsidRPr="0000353A">
              <w:rPr>
                <w:rFonts w:ascii="Arial" w:eastAsia="Times New Roman" w:hAnsi="Arial" w:cs="Arial"/>
                <w:sz w:val="20"/>
                <w:szCs w:val="20"/>
                <w:lang w:eastAsia="en-GB"/>
              </w:rPr>
              <w:t>GSBPM </w:t>
            </w:r>
            <w:r>
              <w:rPr>
                <w:rFonts w:ascii="Arial" w:eastAsia="Times New Roman" w:hAnsi="Arial" w:cs="Arial"/>
                <w:sz w:val="20"/>
                <w:szCs w:val="20"/>
                <w:lang w:eastAsia="en-GB"/>
              </w:rPr>
              <w:t>will begin to be referenced in project management framework documents at all stages, as well as Enterprise Architecture reviews.This will allow for s</w:t>
            </w:r>
            <w:r w:rsidRPr="0000353A">
              <w:rPr>
                <w:rFonts w:ascii="Arial" w:eastAsia="Times New Roman" w:hAnsi="Arial" w:cs="Arial"/>
                <w:sz w:val="20"/>
                <w:szCs w:val="20"/>
                <w:lang w:eastAsia="en-GB"/>
              </w:rPr>
              <w:t>pecifications for new application scope start to be defined by GSBPM phases or processes</w:t>
            </w:r>
            <w:r>
              <w:rPr>
                <w:rFonts w:ascii="Arial" w:eastAsia="Times New Roman" w:hAnsi="Arial" w:cs="Arial"/>
                <w:sz w:val="20"/>
                <w:szCs w:val="20"/>
                <w:lang w:eastAsia="en-GB"/>
              </w:rPr>
              <w:t xml:space="preserve">. </w:t>
            </w:r>
          </w:p>
          <w:p w14:paraId="0A6C96C3" w14:textId="01ADA527" w:rsidR="00BA75D4" w:rsidRPr="0000353A" w:rsidRDefault="00BA75D4" w:rsidP="00BA75D4">
            <w:pPr>
              <w:spacing w:after="120"/>
              <w:rPr>
                <w:rFonts w:ascii="Arial" w:hAnsi="Arial" w:cs="Arial"/>
                <w:lang w:val="en-US"/>
              </w:rPr>
            </w:pPr>
            <w:r>
              <w:rPr>
                <w:rFonts w:ascii="Arial" w:eastAsia="Times New Roman" w:hAnsi="Arial" w:cs="Arial"/>
                <w:sz w:val="20"/>
                <w:szCs w:val="20"/>
                <w:lang w:eastAsia="en-GB"/>
              </w:rPr>
              <w:t xml:space="preserve">Some services currently included in a service catalogue, but not consistent across all services. </w:t>
            </w:r>
            <w:r w:rsidRPr="0000353A">
              <w:rPr>
                <w:rFonts w:ascii="Arial" w:eastAsia="Times New Roman" w:hAnsi="Arial" w:cs="Arial"/>
                <w:sz w:val="20"/>
                <w:szCs w:val="20"/>
                <w:lang w:eastAsia="en-GB"/>
              </w:rPr>
              <w:t>Use of a Service Catalogue to manage service components</w:t>
            </w:r>
            <w:r>
              <w:rPr>
                <w:rFonts w:ascii="Arial" w:eastAsia="Times New Roman" w:hAnsi="Arial" w:cs="Arial"/>
                <w:sz w:val="20"/>
                <w:szCs w:val="20"/>
                <w:lang w:eastAsia="en-GB"/>
              </w:rPr>
              <w:t xml:space="preserve"> would increase level of maturity.  </w:t>
            </w:r>
          </w:p>
        </w:tc>
      </w:tr>
    </w:tbl>
    <w:p w14:paraId="766416B5" w14:textId="77777777" w:rsidR="002D4C7D" w:rsidRDefault="002D4C7D" w:rsidP="002D4C7D"/>
    <w:p w14:paraId="78C81125" w14:textId="77777777" w:rsidR="00243A17" w:rsidRDefault="00243A17" w:rsidP="002D4C7D">
      <w:pPr>
        <w:pStyle w:val="Heading2"/>
      </w:pPr>
    </w:p>
    <w:p w14:paraId="2E469EDF" w14:textId="77777777" w:rsidR="00171825" w:rsidRPr="008345FD" w:rsidRDefault="00171825" w:rsidP="00171825">
      <w:pPr>
        <w:rPr>
          <w:b/>
        </w:rPr>
      </w:pPr>
      <w:r>
        <w:rPr>
          <w:b/>
        </w:rPr>
        <w:t>For T</w:t>
      </w:r>
      <w:r w:rsidRPr="008345FD">
        <w:rPr>
          <w:b/>
        </w:rPr>
        <w:t>esters</w:t>
      </w:r>
    </w:p>
    <w:p w14:paraId="6649902D" w14:textId="77777777" w:rsidR="00171825" w:rsidRDefault="00171825" w:rsidP="00171825">
      <w:pPr>
        <w:rPr>
          <w:b/>
        </w:rPr>
      </w:pPr>
      <w:r>
        <w:rPr>
          <w:b/>
        </w:rPr>
        <w:t>Were there any self-assessment criteria that were particularly difficult to understand?</w:t>
      </w:r>
    </w:p>
    <w:p w14:paraId="2F2CECE9" w14:textId="77777777" w:rsidR="00171825" w:rsidRDefault="00171825" w:rsidP="00171825">
      <w:pPr>
        <w:ind w:firstLine="720"/>
        <w:rPr>
          <w:b/>
        </w:rPr>
      </w:pPr>
      <w:r>
        <w:rPr>
          <w:b/>
        </w:rPr>
        <w:t>If yes, please provide the Dimension and Level for those self-assessment criteria:</w:t>
      </w:r>
    </w:p>
    <w:p w14:paraId="698962F6" w14:textId="77777777" w:rsidR="00171825" w:rsidRPr="003D71F0" w:rsidRDefault="003D71F0" w:rsidP="00171825">
      <w:pPr>
        <w:ind w:firstLine="720"/>
      </w:pPr>
      <w:r w:rsidRPr="003D71F0">
        <w:t>No</w:t>
      </w:r>
    </w:p>
    <w:p w14:paraId="56A659AC" w14:textId="77777777" w:rsidR="00171825" w:rsidRDefault="00171825" w:rsidP="00171825">
      <w:pPr>
        <w:ind w:firstLine="720"/>
        <w:rPr>
          <w:b/>
        </w:rPr>
      </w:pPr>
    </w:p>
    <w:p w14:paraId="46CB0150" w14:textId="77777777" w:rsidR="00171825" w:rsidRDefault="00171825" w:rsidP="00171825">
      <w:pPr>
        <w:ind w:firstLine="720"/>
        <w:rPr>
          <w:b/>
        </w:rPr>
      </w:pPr>
    </w:p>
    <w:p w14:paraId="74FE2E21" w14:textId="77777777" w:rsidR="00171825" w:rsidRDefault="00171825" w:rsidP="00171825">
      <w:pPr>
        <w:rPr>
          <w:b/>
        </w:rPr>
      </w:pPr>
      <w:r>
        <w:rPr>
          <w:b/>
        </w:rPr>
        <w:t>Were the Levels sufficiently distinct per Dimension?</w:t>
      </w:r>
    </w:p>
    <w:p w14:paraId="563CA08C" w14:textId="77777777" w:rsidR="00171825" w:rsidRDefault="00171825" w:rsidP="00171825">
      <w:pPr>
        <w:rPr>
          <w:b/>
        </w:rPr>
      </w:pPr>
      <w:r>
        <w:rPr>
          <w:b/>
        </w:rPr>
        <w:tab/>
        <w:t>If not, please provide the Dimension(s) and Level(s) where you experienced difficulties</w:t>
      </w:r>
    </w:p>
    <w:p w14:paraId="6EE7FEBC" w14:textId="77777777" w:rsidR="00171825" w:rsidRPr="0037653D" w:rsidRDefault="003D71F0" w:rsidP="00171825">
      <w:r>
        <w:t xml:space="preserve">The </w:t>
      </w:r>
      <w:r w:rsidR="0037653D" w:rsidRPr="0037653D">
        <w:t xml:space="preserve">Corporate implementation for </w:t>
      </w:r>
      <w:r>
        <w:t xml:space="preserve">both the </w:t>
      </w:r>
      <w:r w:rsidR="0037653D" w:rsidRPr="0037653D">
        <w:t>methods</w:t>
      </w:r>
      <w:r w:rsidR="00DD15EA">
        <w:t xml:space="preserve"> and information </w:t>
      </w:r>
      <w:r>
        <w:t xml:space="preserve">dimensions </w:t>
      </w:r>
      <w:r w:rsidR="0037653D" w:rsidRPr="0037653D">
        <w:t xml:space="preserve">did not seem as </w:t>
      </w:r>
      <w:r>
        <w:t>detailed</w:t>
      </w:r>
      <w:r w:rsidR="0037653D" w:rsidRPr="0037653D">
        <w:t xml:space="preserve"> as other categories</w:t>
      </w:r>
      <w:r>
        <w:t xml:space="preserve">. Perhaps </w:t>
      </w:r>
      <w:r w:rsidR="00085688">
        <w:t>more information could be added.</w:t>
      </w:r>
    </w:p>
    <w:p w14:paraId="5524775E" w14:textId="77777777" w:rsidR="00180408" w:rsidRDefault="00180408" w:rsidP="00171825">
      <w:pPr>
        <w:rPr>
          <w:b/>
        </w:rPr>
      </w:pPr>
    </w:p>
    <w:p w14:paraId="730441C3" w14:textId="77777777" w:rsidR="00180408" w:rsidRDefault="00180408" w:rsidP="00180408">
      <w:pPr>
        <w:rPr>
          <w:b/>
        </w:rPr>
      </w:pPr>
      <w:r>
        <w:rPr>
          <w:b/>
        </w:rPr>
        <w:t>Do you think we should have had a Technology Dimension for GSBPM?</w:t>
      </w:r>
    </w:p>
    <w:p w14:paraId="42C3CAD2" w14:textId="77777777" w:rsidR="00DF7AA4" w:rsidRDefault="00DF7AA4" w:rsidP="00171825"/>
    <w:p w14:paraId="39F44187" w14:textId="018D5D75" w:rsidR="00DF7AA4" w:rsidRPr="00171825" w:rsidRDefault="00DF7AA4" w:rsidP="00171825">
      <w:pPr>
        <w:rPr>
          <w:ins w:id="2" w:author="Christopher Jones" w:date="2016-06-01T16:32:00Z"/>
        </w:rPr>
        <w:sectPr w:rsidR="00DF7AA4" w:rsidRPr="00171825" w:rsidSect="00243A17">
          <w:pgSz w:w="11906" w:h="16838"/>
          <w:pgMar w:top="851" w:right="567" w:bottom="426" w:left="426" w:header="708" w:footer="708" w:gutter="0"/>
          <w:cols w:space="708"/>
          <w:docGrid w:linePitch="360"/>
        </w:sectPr>
      </w:pPr>
      <w:r>
        <w:t xml:space="preserve">Not sure it could be done? </w:t>
      </w:r>
    </w:p>
    <w:p w14:paraId="0C03B7ED" w14:textId="77777777"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14:paraId="38E9E3EC" w14:textId="77777777" w:rsidTr="0037653D">
        <w:trPr>
          <w:trHeight w:val="756"/>
        </w:trPr>
        <w:tc>
          <w:tcPr>
            <w:tcW w:w="1293" w:type="dxa"/>
            <w:shd w:val="clear" w:color="auto" w:fill="auto"/>
            <w:tcMar>
              <w:left w:w="23" w:type="dxa"/>
              <w:right w:w="23" w:type="dxa"/>
            </w:tcMar>
            <w:vAlign w:val="center"/>
            <w:hideMark/>
          </w:tcPr>
          <w:p w14:paraId="05B3C635"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14:paraId="5CC7A130"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14:paraId="717FA8A5"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4975A599"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14:paraId="415EA889"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67747452"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14:paraId="799F64D9"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14:paraId="72ECCAB8"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14:paraId="0129F8A6"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14:paraId="423498E6"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14:paraId="76DA89EB"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44024A22" w14:textId="77777777" w:rsidTr="00725F88">
        <w:trPr>
          <w:trHeight w:val="113"/>
        </w:trPr>
        <w:tc>
          <w:tcPr>
            <w:tcW w:w="1293" w:type="dxa"/>
            <w:shd w:val="clear" w:color="auto" w:fill="auto"/>
            <w:tcMar>
              <w:left w:w="23" w:type="dxa"/>
              <w:right w:w="23" w:type="dxa"/>
            </w:tcMar>
            <w:vAlign w:val="center"/>
            <w:hideMark/>
          </w:tcPr>
          <w:p w14:paraId="7FD9AFC5"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14:paraId="5D390D01"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14:paraId="70B4C3B1"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are largely unaware of or uninterested in GSIM.</w:t>
            </w:r>
          </w:p>
        </w:tc>
        <w:tc>
          <w:tcPr>
            <w:tcW w:w="2791" w:type="dxa"/>
            <w:shd w:val="clear" w:color="auto" w:fill="auto"/>
            <w:tcMar>
              <w:left w:w="23" w:type="dxa"/>
              <w:right w:w="23" w:type="dxa"/>
            </w:tcMar>
            <w:hideMark/>
          </w:tcPr>
          <w:p w14:paraId="61C43F75"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tc>
        <w:tc>
          <w:tcPr>
            <w:tcW w:w="2826" w:type="dxa"/>
            <w:shd w:val="clear" w:color="auto" w:fill="auto"/>
            <w:tcMar>
              <w:left w:w="23" w:type="dxa"/>
              <w:right w:w="23" w:type="dxa"/>
            </w:tcMar>
            <w:hideMark/>
          </w:tcPr>
          <w:p w14:paraId="40C3438C" w14:textId="77777777" w:rsidR="00243A17"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GSIM is used to describe some information objects mainly in the description of business processes in individual development projects.</w:t>
            </w:r>
          </w:p>
          <w:p w14:paraId="1E0315BF" w14:textId="77777777" w:rsidR="00243A17"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14:paraId="77660997"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Corporate-wide strategy for the use of GSIM is being prepared</w:t>
            </w:r>
            <w:r w:rsidRPr="0000353A">
              <w:rPr>
                <w:rFonts w:ascii="Arial" w:eastAsia="Times New Roman" w:hAnsi="Arial" w:cs="Arial"/>
                <w:sz w:val="20"/>
                <w:szCs w:val="20"/>
                <w:lang w:eastAsia="en-GB"/>
              </w:rPr>
              <w:t>,</w:t>
            </w:r>
          </w:p>
        </w:tc>
        <w:tc>
          <w:tcPr>
            <w:tcW w:w="2799" w:type="dxa"/>
            <w:shd w:val="clear" w:color="auto" w:fill="auto"/>
            <w:tcMar>
              <w:left w:w="23" w:type="dxa"/>
              <w:right w:w="23" w:type="dxa"/>
            </w:tcMar>
            <w:hideMark/>
          </w:tcPr>
          <w:p w14:paraId="208AD174" w14:textId="77777777" w:rsidR="00243A17"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 xml:space="preserve">GSIM is used by the </w:t>
            </w:r>
            <w:r w:rsidR="00653B84" w:rsidRPr="00696835">
              <w:rPr>
                <w:rFonts w:ascii="Arial" w:eastAsia="Times New Roman" w:hAnsi="Arial" w:cs="Arial"/>
                <w:sz w:val="20"/>
                <w:szCs w:val="20"/>
                <w:highlight w:val="yellow"/>
                <w:lang w:eastAsia="en-GB"/>
              </w:rPr>
              <w:t>organisation</w:t>
            </w:r>
            <w:r w:rsidRPr="00696835">
              <w:rPr>
                <w:rFonts w:ascii="Arial" w:eastAsia="Times New Roman" w:hAnsi="Arial" w:cs="Arial"/>
                <w:sz w:val="20"/>
                <w:szCs w:val="20"/>
                <w:highlight w:val="yellow"/>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14:paraId="089222B0"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Corporate-wide strategy to use GSIM  exists.</w:t>
            </w:r>
          </w:p>
        </w:tc>
        <w:tc>
          <w:tcPr>
            <w:tcW w:w="2801" w:type="dxa"/>
            <w:shd w:val="clear" w:color="auto" w:fill="auto"/>
            <w:tcMar>
              <w:left w:w="23" w:type="dxa"/>
              <w:right w:w="23" w:type="dxa"/>
            </w:tcMar>
            <w:hideMark/>
          </w:tcPr>
          <w:p w14:paraId="694981B7"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14:paraId="4520858F" w14:textId="77777777" w:rsidTr="00725F88">
        <w:trPr>
          <w:trHeight w:val="113"/>
        </w:trPr>
        <w:tc>
          <w:tcPr>
            <w:tcW w:w="1293" w:type="dxa"/>
            <w:shd w:val="clear" w:color="auto" w:fill="auto"/>
            <w:tcMar>
              <w:left w:w="23" w:type="dxa"/>
              <w:right w:w="23" w:type="dxa"/>
            </w:tcMar>
            <w:vAlign w:val="center"/>
            <w:hideMark/>
          </w:tcPr>
          <w:p w14:paraId="26E2CF79"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14:paraId="663E159E"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14:paraId="76D0453B" w14:textId="77777777" w:rsidR="00243A17"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A few individuals are using GSIM to support the design, specification and implementation of harmonized methods.</w:t>
            </w:r>
          </w:p>
          <w:p w14:paraId="2EFCEBC9" w14:textId="77777777" w:rsidR="00243A17"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14:paraId="37EE4188" w14:textId="77777777" w:rsidR="00243A17"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 xml:space="preserve">Individuals and business units are using GSIM to support the design, specification and implementation of </w:t>
            </w:r>
            <w:r w:rsidRPr="005D41E0">
              <w:rPr>
                <w:rFonts w:ascii="Arial" w:eastAsia="Times New Roman" w:hAnsi="Arial" w:cs="Arial"/>
                <w:b/>
                <w:sz w:val="20"/>
                <w:szCs w:val="20"/>
                <w:highlight w:val="yellow"/>
                <w:lang w:eastAsia="en-GB"/>
              </w:rPr>
              <w:t>harmonized methods</w:t>
            </w:r>
            <w:r w:rsidRPr="00696835">
              <w:rPr>
                <w:rFonts w:ascii="Arial" w:eastAsia="Times New Roman" w:hAnsi="Arial" w:cs="Arial"/>
                <w:sz w:val="20"/>
                <w:szCs w:val="20"/>
                <w:highlight w:val="yellow"/>
                <w:lang w:eastAsia="en-GB"/>
              </w:rPr>
              <w:t>, but practise varies.</w:t>
            </w:r>
            <w:r w:rsidR="005D41E0">
              <w:rPr>
                <w:rFonts w:ascii="Arial" w:eastAsia="Times New Roman" w:hAnsi="Arial" w:cs="Arial"/>
                <w:sz w:val="20"/>
                <w:szCs w:val="20"/>
                <w:highlight w:val="yellow"/>
                <w:lang w:eastAsia="en-GB"/>
              </w:rPr>
              <w:t>?</w:t>
            </w:r>
          </w:p>
        </w:tc>
        <w:tc>
          <w:tcPr>
            <w:tcW w:w="2799" w:type="dxa"/>
            <w:shd w:val="clear" w:color="auto" w:fill="auto"/>
            <w:tcMar>
              <w:left w:w="23" w:type="dxa"/>
              <w:right w:w="23" w:type="dxa"/>
            </w:tcMar>
            <w:hideMark/>
          </w:tcPr>
          <w:p w14:paraId="4A54CB22"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14:paraId="3201B131" w14:textId="77777777"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14:paraId="05F7767A" w14:textId="77777777" w:rsidR="00725F88" w:rsidRDefault="00725F88" w:rsidP="00171825">
            <w:pPr>
              <w:spacing w:after="120" w:line="240" w:lineRule="auto"/>
              <w:rPr>
                <w:rFonts w:ascii="Arial" w:eastAsia="Times New Roman" w:hAnsi="Arial" w:cs="Arial"/>
                <w:sz w:val="20"/>
                <w:szCs w:val="20"/>
                <w:lang w:eastAsia="en-GB"/>
              </w:rPr>
            </w:pPr>
          </w:p>
          <w:p w14:paraId="0188D95A" w14:textId="77777777" w:rsidR="00725F88" w:rsidRDefault="00725F88" w:rsidP="00171825">
            <w:pPr>
              <w:spacing w:after="120" w:line="240" w:lineRule="auto"/>
              <w:rPr>
                <w:rFonts w:ascii="Arial" w:eastAsia="Times New Roman" w:hAnsi="Arial" w:cs="Arial"/>
                <w:sz w:val="20"/>
                <w:szCs w:val="20"/>
                <w:lang w:eastAsia="en-GB"/>
              </w:rPr>
            </w:pPr>
          </w:p>
          <w:p w14:paraId="7A06F98E" w14:textId="77777777" w:rsidR="00725F88" w:rsidRDefault="00725F88" w:rsidP="00171825">
            <w:pPr>
              <w:spacing w:after="120" w:line="240" w:lineRule="auto"/>
              <w:rPr>
                <w:rFonts w:ascii="Arial" w:eastAsia="Times New Roman" w:hAnsi="Arial" w:cs="Arial"/>
                <w:sz w:val="20"/>
                <w:szCs w:val="20"/>
                <w:lang w:eastAsia="en-GB"/>
              </w:rPr>
            </w:pPr>
          </w:p>
          <w:p w14:paraId="78A0AEB3" w14:textId="77777777" w:rsidR="00725F88" w:rsidRDefault="00725F88" w:rsidP="00171825">
            <w:pPr>
              <w:spacing w:after="120" w:line="240" w:lineRule="auto"/>
              <w:rPr>
                <w:rFonts w:ascii="Arial" w:eastAsia="Times New Roman" w:hAnsi="Arial" w:cs="Arial"/>
                <w:sz w:val="20"/>
                <w:szCs w:val="20"/>
                <w:lang w:eastAsia="en-GB"/>
              </w:rPr>
            </w:pPr>
          </w:p>
          <w:p w14:paraId="475B06FB" w14:textId="77777777" w:rsidR="00725F88" w:rsidRDefault="00725F88" w:rsidP="00171825">
            <w:pPr>
              <w:spacing w:after="120" w:line="240" w:lineRule="auto"/>
              <w:rPr>
                <w:rFonts w:ascii="Arial" w:eastAsia="Times New Roman" w:hAnsi="Arial" w:cs="Arial"/>
                <w:sz w:val="20"/>
                <w:szCs w:val="20"/>
                <w:lang w:eastAsia="en-GB"/>
              </w:rPr>
            </w:pPr>
          </w:p>
          <w:p w14:paraId="0A27B210" w14:textId="77777777"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14:paraId="2FE6D25A"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p>
        </w:tc>
      </w:tr>
      <w:tr w:rsidR="00725F88" w:rsidRPr="0000353A" w14:paraId="1DF181F4" w14:textId="77777777" w:rsidTr="00725F88">
        <w:trPr>
          <w:trHeight w:val="113"/>
        </w:trPr>
        <w:tc>
          <w:tcPr>
            <w:tcW w:w="1293" w:type="dxa"/>
            <w:shd w:val="clear" w:color="auto" w:fill="auto"/>
            <w:tcMar>
              <w:left w:w="23" w:type="dxa"/>
              <w:right w:w="23" w:type="dxa"/>
            </w:tcMar>
            <w:vAlign w:val="center"/>
          </w:tcPr>
          <w:p w14:paraId="0BB0A801"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14:paraId="1329D4CE"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46D59D48"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14:paraId="0BFFA0B6"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68C51984"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14:paraId="6C70CE04"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3E9C7354"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14:paraId="13012B5F"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2EE9846D"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14:paraId="4F8A03D1"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7CC147EE"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556E6D9E" w14:textId="77777777" w:rsidTr="00725F88">
        <w:trPr>
          <w:trHeight w:val="113"/>
        </w:trPr>
        <w:tc>
          <w:tcPr>
            <w:tcW w:w="1293" w:type="dxa"/>
            <w:shd w:val="clear" w:color="auto" w:fill="auto"/>
            <w:tcMar>
              <w:left w:w="23" w:type="dxa"/>
              <w:right w:w="23" w:type="dxa"/>
            </w:tcMar>
            <w:vAlign w:val="center"/>
            <w:hideMark/>
          </w:tcPr>
          <w:p w14:paraId="5513374B"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14:paraId="5D3D274A"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organizing data and metadata.</w:t>
            </w:r>
          </w:p>
        </w:tc>
        <w:tc>
          <w:tcPr>
            <w:tcW w:w="2791" w:type="dxa"/>
            <w:shd w:val="clear" w:color="auto" w:fill="auto"/>
            <w:tcMar>
              <w:left w:w="23" w:type="dxa"/>
              <w:right w:w="23" w:type="dxa"/>
            </w:tcMar>
            <w:hideMark/>
          </w:tcPr>
          <w:p w14:paraId="0E192311" w14:textId="77777777" w:rsidR="00725F88" w:rsidRPr="00696835" w:rsidRDefault="00725F88"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Several information experts know the model. GSIM has been tried out occasionally in specific areas which are often related to international cooperation efforts.</w:t>
            </w:r>
          </w:p>
        </w:tc>
        <w:tc>
          <w:tcPr>
            <w:tcW w:w="2826" w:type="dxa"/>
            <w:shd w:val="clear" w:color="auto" w:fill="auto"/>
            <w:tcMar>
              <w:left w:w="23" w:type="dxa"/>
              <w:right w:w="23" w:type="dxa"/>
            </w:tcMar>
            <w:hideMark/>
          </w:tcPr>
          <w:p w14:paraId="75630D34" w14:textId="77777777" w:rsidR="00725F88" w:rsidRPr="00696835" w:rsidRDefault="00725F88" w:rsidP="00133456">
            <w:pPr>
              <w:spacing w:after="120" w:line="240" w:lineRule="auto"/>
              <w:jc w:val="both"/>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GSIM is recognized as a conceptual model for sharing ideas and determining common concepts inside organisation.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14:paraId="73FE6F69" w14:textId="77777777" w:rsidR="00725F88" w:rsidRPr="0000353A" w:rsidRDefault="00725F88"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Organisation has officially adopted GSIM to describe its information assets.</w:t>
            </w:r>
          </w:p>
          <w:p w14:paraId="0305022A" w14:textId="77777777" w:rsidR="00725F88" w:rsidRPr="0000353A" w:rsidRDefault="00725F88"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The information architecture of the organisation is described in terms of GSIM i</w:t>
            </w:r>
            <w:r w:rsidR="00466CFB" w:rsidRPr="00696835">
              <w:rPr>
                <w:rFonts w:ascii="Arial" w:eastAsia="Times New Roman" w:hAnsi="Arial" w:cs="Arial"/>
                <w:sz w:val="20"/>
                <w:szCs w:val="20"/>
                <w:highlight w:val="yellow"/>
                <w:lang w:eastAsia="en-GB"/>
              </w:rPr>
              <w:t>nformation objects.</w:t>
            </w:r>
            <w:r w:rsidR="00466CFB">
              <w:rPr>
                <w:rFonts w:ascii="Arial" w:eastAsia="Times New Roman" w:hAnsi="Arial" w:cs="Arial"/>
                <w:sz w:val="20"/>
                <w:szCs w:val="20"/>
                <w:lang w:eastAsia="en-GB"/>
              </w:rPr>
              <w:t xml:space="preserve">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14:paraId="7230B1D6"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14:paraId="512361DE"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14:paraId="3EEA011D" w14:textId="77777777" w:rsidTr="00725F88">
        <w:trPr>
          <w:trHeight w:val="113"/>
        </w:trPr>
        <w:tc>
          <w:tcPr>
            <w:tcW w:w="1293" w:type="dxa"/>
            <w:shd w:val="clear" w:color="auto" w:fill="auto"/>
            <w:tcMar>
              <w:left w:w="23" w:type="dxa"/>
              <w:right w:w="23" w:type="dxa"/>
            </w:tcMar>
            <w:vAlign w:val="center"/>
            <w:hideMark/>
          </w:tcPr>
          <w:p w14:paraId="08703CCA"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14:paraId="54D8C48F"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14:paraId="1AF97E1D" w14:textId="77777777" w:rsidR="00725F88" w:rsidRPr="00696835" w:rsidRDefault="00725F88"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Some physical datamodels or CSPA services are created and tested using GSIM as the conceptual model in planning phase.</w:t>
            </w:r>
          </w:p>
        </w:tc>
        <w:tc>
          <w:tcPr>
            <w:tcW w:w="2826" w:type="dxa"/>
            <w:shd w:val="clear" w:color="auto" w:fill="auto"/>
            <w:tcMar>
              <w:left w:w="23" w:type="dxa"/>
              <w:right w:w="23" w:type="dxa"/>
            </w:tcMar>
            <w:hideMark/>
          </w:tcPr>
          <w:p w14:paraId="7067E20B" w14:textId="77777777" w:rsidR="00725F88" w:rsidRPr="00696835" w:rsidRDefault="00725F88"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GSIM-based physical datamodels are implemented in separate applications or some CSPA services are described in terms of GSIM information objects.</w:t>
            </w:r>
          </w:p>
        </w:tc>
        <w:tc>
          <w:tcPr>
            <w:tcW w:w="2799" w:type="dxa"/>
            <w:shd w:val="clear" w:color="auto" w:fill="auto"/>
            <w:tcMar>
              <w:left w:w="23" w:type="dxa"/>
              <w:right w:w="23" w:type="dxa"/>
            </w:tcMar>
            <w:hideMark/>
          </w:tcPr>
          <w:p w14:paraId="5C57B316" w14:textId="77777777" w:rsidR="00725F88" w:rsidRPr="0000353A" w:rsidRDefault="00725F88"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GSIM is used to describe at the conceptual level all applications related to the statistical processes that are developed by the organisation</w:t>
            </w:r>
            <w:r w:rsidRPr="0000353A">
              <w:rPr>
                <w:rFonts w:ascii="Arial" w:eastAsia="Times New Roman" w:hAnsi="Arial" w:cs="Arial"/>
                <w:sz w:val="20"/>
                <w:szCs w:val="20"/>
                <w:lang w:eastAsia="en-GB"/>
              </w:rPr>
              <w:t xml:space="preserve">. </w:t>
            </w:r>
          </w:p>
          <w:p w14:paraId="2B7E2CD5"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14:paraId="228AB90E"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whole platform of CSPA-compliant applications for all domains described in terms of GSIM information objects. Organisation has adopted GSIM as part of the set of standards to describe its applications.</w:t>
            </w:r>
          </w:p>
        </w:tc>
      </w:tr>
    </w:tbl>
    <w:p w14:paraId="323983C3" w14:textId="77777777" w:rsidR="00243A17" w:rsidRPr="00243A17" w:rsidRDefault="00243A17" w:rsidP="00243A17"/>
    <w:p w14:paraId="63809B97" w14:textId="77777777" w:rsidR="00243A17" w:rsidRPr="00243A17" w:rsidRDefault="00243A17" w:rsidP="00243A17"/>
    <w:p w14:paraId="57DDE232" w14:textId="77777777" w:rsidR="002D4C7D" w:rsidRDefault="002D4C7D" w:rsidP="002D4C7D">
      <w:pPr>
        <w:rPr>
          <w:ins w:id="3" w:author="Christopher Jones" w:date="2016-06-01T16:13:00Z"/>
        </w:rPr>
        <w:sectPr w:rsidR="002D4C7D" w:rsidSect="00C4528B">
          <w:pgSz w:w="16838" w:h="11906" w:orient="landscape"/>
          <w:pgMar w:top="426" w:right="851" w:bottom="567" w:left="426" w:header="708" w:footer="708" w:gutter="0"/>
          <w:cols w:space="708"/>
          <w:docGrid w:linePitch="360"/>
        </w:sectPr>
      </w:pPr>
    </w:p>
    <w:p w14:paraId="763B790B" w14:textId="77777777" w:rsidR="002D4C7D" w:rsidRDefault="002D4C7D" w:rsidP="002D4C7D">
      <w:pPr>
        <w:pStyle w:val="Heading2"/>
      </w:pPr>
      <w:r>
        <w:lastRenderedPageBreak/>
        <w:t>GSIM Maturity Assessment</w:t>
      </w:r>
    </w:p>
    <w:p w14:paraId="629F95E0" w14:textId="77777777" w:rsidR="002D4C7D" w:rsidRDefault="002D4C7D" w:rsidP="002D4C7D">
      <w:r>
        <w:t>The current version of GSIM is version 1.1.</w:t>
      </w:r>
    </w:p>
    <w:p w14:paraId="1F45AE62" w14:textId="77777777" w:rsidR="002D4C7D" w:rsidRDefault="002D4C7D" w:rsidP="002D4C7D">
      <w:pPr>
        <w:rPr>
          <w:b/>
        </w:rPr>
      </w:pPr>
      <w:r>
        <w:t xml:space="preserve">Version Assessed: </w:t>
      </w:r>
      <w:r w:rsidRPr="007C7FDF">
        <w:rPr>
          <w:b/>
        </w:rPr>
        <w:t>1.</w:t>
      </w:r>
      <w:r w:rsidR="00793D20">
        <w:rPr>
          <w:b/>
        </w:rPr>
        <w:t>1</w:t>
      </w:r>
    </w:p>
    <w:p w14:paraId="4F3FB0AE" w14:textId="77777777"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14:paraId="7F55ABD9" w14:textId="77777777" w:rsidTr="00793D20">
        <w:trPr>
          <w:trHeight w:val="737"/>
        </w:trPr>
        <w:tc>
          <w:tcPr>
            <w:tcW w:w="1418" w:type="dxa"/>
          </w:tcPr>
          <w:p w14:paraId="5969DD33" w14:textId="77777777"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14:paraId="4D57CD23" w14:textId="77777777"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14:paraId="3C6588DD" w14:textId="77777777"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14:paraId="1E405543" w14:textId="77777777" w:rsidR="002D4C7D" w:rsidRPr="0000353A" w:rsidRDefault="002D4C7D" w:rsidP="00793D20">
            <w:pPr>
              <w:jc w:val="center"/>
              <w:rPr>
                <w:rFonts w:ascii="Arial" w:hAnsi="Arial" w:cs="Arial"/>
                <w:b/>
                <w:lang w:val="en-US"/>
              </w:rPr>
            </w:pPr>
            <w:r w:rsidRPr="0000353A">
              <w:rPr>
                <w:rFonts w:ascii="Arial" w:hAnsi="Arial" w:cs="Arial"/>
                <w:b/>
                <w:lang w:val="en-US"/>
              </w:rPr>
              <w:t>Key Steps/</w:t>
            </w:r>
          </w:p>
          <w:p w14:paraId="2513B00D" w14:textId="77777777"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14:paraId="624D4E62" w14:textId="77777777" w:rsidTr="00793D20">
        <w:trPr>
          <w:trHeight w:val="1077"/>
        </w:trPr>
        <w:tc>
          <w:tcPr>
            <w:tcW w:w="1418" w:type="dxa"/>
          </w:tcPr>
          <w:p w14:paraId="14AEAED4" w14:textId="77777777"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14:paraId="0C75AC66" w14:textId="77777777" w:rsidR="002D4C7D" w:rsidRPr="0000353A" w:rsidRDefault="002D4C7D" w:rsidP="00793D20">
            <w:pPr>
              <w:rPr>
                <w:rFonts w:ascii="Arial" w:hAnsi="Arial" w:cs="Arial"/>
                <w:lang w:val="en-US"/>
              </w:rPr>
            </w:pPr>
          </w:p>
        </w:tc>
        <w:tc>
          <w:tcPr>
            <w:tcW w:w="1701" w:type="dxa"/>
          </w:tcPr>
          <w:p w14:paraId="19636D12" w14:textId="77777777" w:rsidR="002D4C7D" w:rsidRPr="0000353A" w:rsidRDefault="002D4C7D" w:rsidP="00793D20">
            <w:pPr>
              <w:rPr>
                <w:rFonts w:ascii="Arial" w:hAnsi="Arial" w:cs="Arial"/>
                <w:lang w:val="en-US"/>
              </w:rPr>
            </w:pPr>
          </w:p>
        </w:tc>
        <w:tc>
          <w:tcPr>
            <w:tcW w:w="5670" w:type="dxa"/>
          </w:tcPr>
          <w:p w14:paraId="165BFEDE" w14:textId="77777777" w:rsidR="002D4C7D" w:rsidRPr="0000353A" w:rsidRDefault="002D4C7D" w:rsidP="00793D20">
            <w:pPr>
              <w:rPr>
                <w:rFonts w:ascii="Arial" w:hAnsi="Arial" w:cs="Arial"/>
                <w:lang w:val="en-US"/>
              </w:rPr>
            </w:pPr>
          </w:p>
        </w:tc>
      </w:tr>
      <w:tr w:rsidR="002D4C7D" w:rsidRPr="0000353A" w14:paraId="50EF8F32" w14:textId="77777777" w:rsidTr="00793D20">
        <w:trPr>
          <w:trHeight w:val="1077"/>
        </w:trPr>
        <w:tc>
          <w:tcPr>
            <w:tcW w:w="1418" w:type="dxa"/>
          </w:tcPr>
          <w:p w14:paraId="4AC4E73C" w14:textId="77777777"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14:paraId="7EE7B645" w14:textId="77777777" w:rsidR="002D4C7D" w:rsidRPr="0000353A" w:rsidRDefault="002D4C7D" w:rsidP="00793D20">
            <w:pPr>
              <w:rPr>
                <w:rFonts w:ascii="Arial" w:hAnsi="Arial" w:cs="Arial"/>
                <w:lang w:val="en-US"/>
              </w:rPr>
            </w:pPr>
          </w:p>
        </w:tc>
        <w:tc>
          <w:tcPr>
            <w:tcW w:w="1701" w:type="dxa"/>
          </w:tcPr>
          <w:p w14:paraId="1A486E3A" w14:textId="77777777" w:rsidR="002D4C7D" w:rsidRPr="0000353A" w:rsidRDefault="002D4C7D" w:rsidP="00793D20">
            <w:pPr>
              <w:rPr>
                <w:rFonts w:ascii="Arial" w:hAnsi="Arial" w:cs="Arial"/>
                <w:lang w:val="en-US"/>
              </w:rPr>
            </w:pPr>
          </w:p>
        </w:tc>
        <w:tc>
          <w:tcPr>
            <w:tcW w:w="5670" w:type="dxa"/>
          </w:tcPr>
          <w:p w14:paraId="67B975F8" w14:textId="77777777" w:rsidR="002D4C7D" w:rsidRPr="0000353A" w:rsidRDefault="002D4C7D" w:rsidP="00793D20">
            <w:pPr>
              <w:rPr>
                <w:rFonts w:ascii="Arial" w:hAnsi="Arial" w:cs="Arial"/>
                <w:lang w:val="en-US"/>
              </w:rPr>
            </w:pPr>
          </w:p>
        </w:tc>
      </w:tr>
      <w:tr w:rsidR="002D4C7D" w:rsidRPr="0000353A" w14:paraId="78E55872" w14:textId="77777777" w:rsidTr="00793D20">
        <w:trPr>
          <w:trHeight w:val="1077"/>
        </w:trPr>
        <w:tc>
          <w:tcPr>
            <w:tcW w:w="1418" w:type="dxa"/>
          </w:tcPr>
          <w:p w14:paraId="115564C8" w14:textId="77777777"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14:paraId="14080A8D" w14:textId="77777777" w:rsidR="002D4C7D" w:rsidRPr="0000353A" w:rsidRDefault="002D4C7D" w:rsidP="00793D20">
            <w:pPr>
              <w:rPr>
                <w:rFonts w:ascii="Arial" w:hAnsi="Arial" w:cs="Arial"/>
                <w:lang w:val="en-US"/>
              </w:rPr>
            </w:pPr>
          </w:p>
        </w:tc>
        <w:tc>
          <w:tcPr>
            <w:tcW w:w="1701" w:type="dxa"/>
          </w:tcPr>
          <w:p w14:paraId="1389780D" w14:textId="77777777" w:rsidR="002D4C7D" w:rsidRPr="0000353A" w:rsidRDefault="002D4C7D" w:rsidP="00793D20">
            <w:pPr>
              <w:rPr>
                <w:rFonts w:ascii="Arial" w:hAnsi="Arial" w:cs="Arial"/>
                <w:lang w:val="en-US"/>
              </w:rPr>
            </w:pPr>
          </w:p>
        </w:tc>
        <w:tc>
          <w:tcPr>
            <w:tcW w:w="5670" w:type="dxa"/>
          </w:tcPr>
          <w:p w14:paraId="1BCF4060" w14:textId="77777777" w:rsidR="002D4C7D" w:rsidRPr="0000353A" w:rsidRDefault="002D4C7D" w:rsidP="00793D20">
            <w:pPr>
              <w:rPr>
                <w:rFonts w:ascii="Arial" w:hAnsi="Arial" w:cs="Arial"/>
                <w:lang w:val="en-US"/>
              </w:rPr>
            </w:pPr>
          </w:p>
        </w:tc>
      </w:tr>
      <w:tr w:rsidR="002D4C7D" w:rsidRPr="0000353A" w14:paraId="320AF01D" w14:textId="77777777" w:rsidTr="00793D20">
        <w:trPr>
          <w:trHeight w:val="1077"/>
        </w:trPr>
        <w:tc>
          <w:tcPr>
            <w:tcW w:w="1418" w:type="dxa"/>
          </w:tcPr>
          <w:p w14:paraId="117F08C0" w14:textId="77777777"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14:paraId="517F60A0" w14:textId="77777777" w:rsidR="002D4C7D" w:rsidRPr="0000353A" w:rsidRDefault="002D4C7D" w:rsidP="00793D20">
            <w:pPr>
              <w:rPr>
                <w:rFonts w:ascii="Arial" w:hAnsi="Arial" w:cs="Arial"/>
                <w:lang w:val="en-US"/>
              </w:rPr>
            </w:pPr>
          </w:p>
        </w:tc>
        <w:tc>
          <w:tcPr>
            <w:tcW w:w="1701" w:type="dxa"/>
          </w:tcPr>
          <w:p w14:paraId="1EAAC0C7" w14:textId="77777777" w:rsidR="002D4C7D" w:rsidRPr="0000353A" w:rsidRDefault="002D4C7D" w:rsidP="00793D20">
            <w:pPr>
              <w:rPr>
                <w:rFonts w:ascii="Arial" w:hAnsi="Arial" w:cs="Arial"/>
                <w:lang w:val="en-US"/>
              </w:rPr>
            </w:pPr>
          </w:p>
        </w:tc>
        <w:tc>
          <w:tcPr>
            <w:tcW w:w="5670" w:type="dxa"/>
          </w:tcPr>
          <w:p w14:paraId="17B2664A" w14:textId="77777777" w:rsidR="002D4C7D" w:rsidRPr="0000353A" w:rsidRDefault="002D4C7D" w:rsidP="00793D20">
            <w:pPr>
              <w:rPr>
                <w:rFonts w:ascii="Arial" w:hAnsi="Arial" w:cs="Arial"/>
                <w:lang w:val="en-US"/>
              </w:rPr>
            </w:pPr>
          </w:p>
        </w:tc>
      </w:tr>
    </w:tbl>
    <w:p w14:paraId="68AA4A18" w14:textId="77777777" w:rsidR="002D4C7D" w:rsidRDefault="002D4C7D" w:rsidP="002D4C7D"/>
    <w:p w14:paraId="67E97872" w14:textId="77777777" w:rsidR="00243A17" w:rsidRDefault="00243A17" w:rsidP="002D4C7D">
      <w:pPr>
        <w:pStyle w:val="Heading2"/>
      </w:pPr>
    </w:p>
    <w:p w14:paraId="02BEA5AE" w14:textId="77777777" w:rsidR="00171825" w:rsidRPr="008345FD" w:rsidRDefault="00171825" w:rsidP="00171825">
      <w:pPr>
        <w:rPr>
          <w:b/>
        </w:rPr>
      </w:pPr>
      <w:r>
        <w:rPr>
          <w:b/>
        </w:rPr>
        <w:t>For T</w:t>
      </w:r>
      <w:r w:rsidRPr="008345FD">
        <w:rPr>
          <w:b/>
        </w:rPr>
        <w:t>esters</w:t>
      </w:r>
    </w:p>
    <w:p w14:paraId="66E6A5C7" w14:textId="77777777" w:rsidR="00171825" w:rsidRDefault="00171825" w:rsidP="00171825">
      <w:pPr>
        <w:rPr>
          <w:b/>
        </w:rPr>
      </w:pPr>
      <w:r>
        <w:rPr>
          <w:b/>
        </w:rPr>
        <w:t>Were there any self-assessment criteria that were particularly difficult to understand?</w:t>
      </w:r>
    </w:p>
    <w:p w14:paraId="3972AB85" w14:textId="77777777" w:rsidR="00171825" w:rsidRDefault="00171825" w:rsidP="00171825">
      <w:pPr>
        <w:ind w:firstLine="720"/>
        <w:rPr>
          <w:b/>
        </w:rPr>
      </w:pPr>
      <w:r>
        <w:rPr>
          <w:b/>
        </w:rPr>
        <w:t>If yes, please provide the Dimension and Level for those self-assessment criteria:</w:t>
      </w:r>
    </w:p>
    <w:p w14:paraId="7F2AF131" w14:textId="77777777" w:rsidR="00171825" w:rsidRDefault="00171825" w:rsidP="00171825">
      <w:pPr>
        <w:ind w:firstLine="720"/>
        <w:rPr>
          <w:b/>
        </w:rPr>
      </w:pPr>
    </w:p>
    <w:p w14:paraId="2D73E9E0" w14:textId="77777777" w:rsidR="00171825" w:rsidRDefault="00171825" w:rsidP="00171825">
      <w:pPr>
        <w:ind w:firstLine="720"/>
        <w:rPr>
          <w:b/>
        </w:rPr>
      </w:pPr>
    </w:p>
    <w:p w14:paraId="52E000A1" w14:textId="77777777" w:rsidR="00171825" w:rsidRDefault="00171825" w:rsidP="00171825">
      <w:pPr>
        <w:ind w:firstLine="720"/>
        <w:rPr>
          <w:b/>
        </w:rPr>
      </w:pPr>
    </w:p>
    <w:p w14:paraId="7684FA8D" w14:textId="77777777" w:rsidR="00171825" w:rsidRDefault="00171825" w:rsidP="00171825">
      <w:pPr>
        <w:rPr>
          <w:b/>
        </w:rPr>
      </w:pPr>
      <w:r>
        <w:rPr>
          <w:b/>
        </w:rPr>
        <w:lastRenderedPageBreak/>
        <w:t>Were the Levels sufficiently distinct per Dimension?</w:t>
      </w:r>
    </w:p>
    <w:p w14:paraId="668CD9CC" w14:textId="77777777" w:rsidR="00171825" w:rsidRDefault="00171825" w:rsidP="00171825">
      <w:pPr>
        <w:rPr>
          <w:b/>
        </w:rPr>
      </w:pPr>
      <w:r>
        <w:rPr>
          <w:b/>
        </w:rPr>
        <w:tab/>
        <w:t>If not, please provide the Dimension(s) and Level(s) where you experienced difficulties</w:t>
      </w:r>
    </w:p>
    <w:p w14:paraId="448C5A93" w14:textId="77777777" w:rsidR="00171825" w:rsidRDefault="00171825" w:rsidP="00171825">
      <w:pPr>
        <w:rPr>
          <w:b/>
        </w:rPr>
      </w:pPr>
    </w:p>
    <w:p w14:paraId="577B8FB8" w14:textId="77777777" w:rsidR="00171825" w:rsidRDefault="00171825" w:rsidP="00171825">
      <w:pPr>
        <w:rPr>
          <w:b/>
        </w:rPr>
      </w:pPr>
    </w:p>
    <w:p w14:paraId="3A456946" w14:textId="77777777" w:rsidR="00171825" w:rsidRDefault="00171825" w:rsidP="00171825">
      <w:pPr>
        <w:rPr>
          <w:b/>
        </w:rPr>
      </w:pPr>
    </w:p>
    <w:p w14:paraId="13E47DB2" w14:textId="77777777" w:rsidR="00171825" w:rsidRDefault="00171825" w:rsidP="00171825">
      <w:pPr>
        <w:rPr>
          <w:b/>
        </w:rPr>
      </w:pPr>
      <w:r>
        <w:rPr>
          <w:b/>
        </w:rPr>
        <w:t>Do you think we should have had a Technology Dimension for GSIM?</w:t>
      </w:r>
    </w:p>
    <w:p w14:paraId="3FB6D248" w14:textId="77777777" w:rsidR="00171825" w:rsidRDefault="00171825" w:rsidP="00171825">
      <w:pPr>
        <w:rPr>
          <w:b/>
        </w:rPr>
      </w:pPr>
    </w:p>
    <w:p w14:paraId="63ADEBF8" w14:textId="77777777" w:rsidR="00171825" w:rsidRDefault="00171825" w:rsidP="00171825">
      <w:pPr>
        <w:ind w:firstLine="720"/>
        <w:rPr>
          <w:b/>
        </w:rPr>
      </w:pPr>
    </w:p>
    <w:p w14:paraId="224284CD" w14:textId="0AEAB546" w:rsidR="00BF668B" w:rsidRDefault="00BF668B">
      <w:r>
        <w:br w:type="page"/>
      </w:r>
    </w:p>
    <w:p w14:paraId="6938EF5B" w14:textId="5CE0B3BF" w:rsidR="00BF668B" w:rsidRDefault="00BF668B">
      <w:r>
        <w:lastRenderedPageBreak/>
        <w:br w:type="page"/>
      </w:r>
    </w:p>
    <w:p w14:paraId="744351F8" w14:textId="77777777" w:rsidR="00BF668B" w:rsidRDefault="00BF668B" w:rsidP="00BF668B">
      <w:pPr>
        <w:pStyle w:val="Heading2"/>
        <w:spacing w:before="0" w:after="120" w:line="240" w:lineRule="auto"/>
      </w:pPr>
      <w:r>
        <w:lastRenderedPageBreak/>
        <w:t>CSPA Self-Assessment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BF668B" w14:paraId="3F4BAC05" w14:textId="77777777" w:rsidTr="00BF668B">
        <w:trPr>
          <w:trHeight w:val="766"/>
        </w:trPr>
        <w:tc>
          <w:tcPr>
            <w:tcW w:w="1294"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55AC7C3F" w14:textId="77777777" w:rsidR="00BF668B" w:rsidRDefault="00BF668B">
            <w:pPr>
              <w:spacing w:after="120" w:line="240" w:lineRule="auto"/>
              <w:rPr>
                <w:rFonts w:ascii="Arial" w:eastAsia="Times New Roman" w:hAnsi="Arial" w:cs="Arial"/>
                <w:b/>
                <w:bCs/>
                <w:lang w:eastAsia="en-GB"/>
              </w:rPr>
            </w:pPr>
            <w:r>
              <w:rPr>
                <w:rFonts w:ascii="Arial" w:eastAsia="Times New Roman" w:hAnsi="Arial" w:cs="Arial"/>
                <w:b/>
                <w:bCs/>
                <w:lang w:eastAsia="en-GB"/>
              </w:rPr>
              <w:t>         Levels</w:t>
            </w:r>
          </w:p>
          <w:p w14:paraId="55275F1E"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Dimensions</w:t>
            </w:r>
          </w:p>
        </w:tc>
        <w:tc>
          <w:tcPr>
            <w:tcW w:w="2803"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6278E0C2"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 xml:space="preserve">Initial </w:t>
            </w:r>
          </w:p>
          <w:p w14:paraId="52534AAB"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606453F1"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Pre-</w:t>
            </w:r>
          </w:p>
          <w:p w14:paraId="03F52BE2"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6FA11CB8"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 xml:space="preserve">Early </w:t>
            </w:r>
          </w:p>
          <w:p w14:paraId="12D7B1B6"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77C95820"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 Corporate implementation</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0246A8A2"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 xml:space="preserve">Mature </w:t>
            </w:r>
          </w:p>
          <w:p w14:paraId="6BBFFCA1"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BF668B" w14:paraId="6FD9320D" w14:textId="77777777" w:rsidTr="00BF668B">
        <w:trPr>
          <w:trHeight w:val="113"/>
        </w:trPr>
        <w:tc>
          <w:tcPr>
            <w:tcW w:w="1294"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55130C37"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Business</w:t>
            </w:r>
          </w:p>
        </w:tc>
        <w:tc>
          <w:tcPr>
            <w:tcW w:w="2803"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56C86FFF"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Each area designs and develops its own solutions. Budget and staff is located at each area. </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627D778E"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Although each area continues designing its own solution they try to make them modular and share the code. </w:t>
            </w:r>
          </w:p>
          <w:p w14:paraId="02606E56"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IT budget and staff are still located at each area but central coordination creating some general guidelines exists.</w:t>
            </w:r>
          </w:p>
        </w:tc>
        <w:tc>
          <w:tcPr>
            <w:tcW w:w="2827"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4875945C"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analysis of the business processes. GAMSO and GSBPM are applied as a basis to identify each statistical service and business function. </w:t>
            </w:r>
          </w:p>
          <w:p w14:paraId="61C97353"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 of the roles defined by CSPA start being recognized and informally adopted by the IT areas.</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085A293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unique services environment running on a common IT platform to attend all organisational needs is part of the organisation’s long term plans. </w:t>
            </w:r>
          </w:p>
          <w:p w14:paraId="05EB282D"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All services are defined following an agreed granularity level. IT resources (people, budget, skills, etc.) are mainly oriented to build and maintain the common platform. CSPA roles and responsibilities are clearly defined and mapped to areas in the organisation.</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297104FD"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Statisticians are able to make specific orchestrations of services to cover their projects and new user’s requests. A specialized IT cross-organisation group is in charge of the maintenance and expansion of the services platform. There is a planned evolution of the IT services based in long term institutional goals, historic performance indicators and external changes.</w:t>
            </w:r>
          </w:p>
        </w:tc>
      </w:tr>
      <w:tr w:rsidR="00BF668B" w14:paraId="316C5EC2" w14:textId="77777777" w:rsidTr="00BF668B">
        <w:trPr>
          <w:trHeight w:val="113"/>
        </w:trPr>
        <w:tc>
          <w:tcPr>
            <w:tcW w:w="1294"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7A621C3F"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Methods</w:t>
            </w:r>
          </w:p>
        </w:tc>
        <w:tc>
          <w:tcPr>
            <w:tcW w:w="2803"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20E2A316"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Methods are not standardized.</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319742C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are some attempts to use some common methodologies, mainly related to codification standards and APIs definition but under the interpretation of each area.</w:t>
            </w:r>
          </w:p>
        </w:tc>
        <w:tc>
          <w:tcPr>
            <w:tcW w:w="2827"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12E8D60F"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CSPA and other standards starts to be implemented as a concern of the whole organisation, but the implementation is partial obeying to internal needs. First attempts to develop SOA/CSPA based services.</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0968BF2A"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CSPA has been implemented, and all IT staff in the organisation follows it. Reuse and sharing of services developed by other NSOs is a common practice. </w:t>
            </w:r>
          </w:p>
          <w:p w14:paraId="127A6D33"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7DBC072E"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basic set of skills shared by all NSOs is defined making it easier to find trained people able to participate on inter-institutional collaboration efforts.</w:t>
            </w:r>
          </w:p>
        </w:tc>
      </w:tr>
      <w:tr w:rsidR="00BF668B" w14:paraId="1E826286" w14:textId="77777777" w:rsidTr="00BF668B">
        <w:trPr>
          <w:trHeight w:val="113"/>
        </w:trPr>
        <w:tc>
          <w:tcPr>
            <w:tcW w:w="1294"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257BF37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Information</w:t>
            </w:r>
          </w:p>
        </w:tc>
        <w:tc>
          <w:tcPr>
            <w:tcW w:w="2803"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1F37346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Information is duplicated and each application uses its own structure.</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23E15085"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15DACBA5"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Integrated databases covering several domains exist 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05C33DCE"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common services platform accesses an integrated information environment. The information environment follows the CSPA LIM so shared services can be configured by each organisation to cover its own needs. </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2E26B88A"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BF668B" w14:paraId="4BA6911F" w14:textId="77777777" w:rsidTr="00BF668B">
        <w:trPr>
          <w:trHeight w:val="113"/>
        </w:trPr>
        <w:tc>
          <w:tcPr>
            <w:tcW w:w="1294"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0B0A60BC" w14:textId="77777777" w:rsidR="00BF668B" w:rsidRDefault="00BF668B">
            <w:pPr>
              <w:spacing w:after="120" w:line="240" w:lineRule="auto"/>
              <w:jc w:val="right"/>
              <w:rPr>
                <w:rFonts w:ascii="Arial" w:eastAsia="Times New Roman" w:hAnsi="Arial" w:cs="Arial"/>
                <w:b/>
                <w:bCs/>
                <w:lang w:eastAsia="en-GB"/>
              </w:rPr>
            </w:pPr>
            <w:r>
              <w:rPr>
                <w:rFonts w:ascii="Arial" w:eastAsia="Times New Roman" w:hAnsi="Arial" w:cs="Arial"/>
                <w:b/>
                <w:bCs/>
                <w:lang w:eastAsia="en-GB"/>
              </w:rPr>
              <w:lastRenderedPageBreak/>
              <w:t>  Levels  Dimensions</w:t>
            </w:r>
          </w:p>
        </w:tc>
        <w:tc>
          <w:tcPr>
            <w:tcW w:w="2803"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282DCCA9"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Initial</w:t>
            </w:r>
          </w:p>
          <w:p w14:paraId="00114A5D"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325E7288"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Pre-</w:t>
            </w:r>
          </w:p>
          <w:p w14:paraId="6C5C8D58"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35A74A74"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Early</w:t>
            </w:r>
          </w:p>
          <w:p w14:paraId="6DE003C1" w14:textId="77777777" w:rsidR="00BF668B" w:rsidRDefault="00BF668B">
            <w:pPr>
              <w:spacing w:after="120" w:line="240" w:lineRule="auto"/>
              <w:jc w:val="center"/>
            </w:pPr>
            <w:r>
              <w:rPr>
                <w:rFonts w:ascii="Arial" w:eastAsia="Times New Roman" w:hAnsi="Arial" w:cs="Arial"/>
                <w:b/>
                <w:bCs/>
                <w:lang w:eastAsia="en-GB"/>
              </w:rPr>
              <w:t>implementation</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45FCE51F"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Corporate</w:t>
            </w:r>
          </w:p>
          <w:p w14:paraId="11EEA038"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0A85428A"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Mature</w:t>
            </w:r>
          </w:p>
          <w:p w14:paraId="35565278" w14:textId="77777777" w:rsidR="00BF668B" w:rsidRDefault="00BF668B">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BF668B" w14:paraId="516C8014" w14:textId="77777777" w:rsidTr="00BF668B">
        <w:trPr>
          <w:trHeight w:val="113"/>
        </w:trPr>
        <w:tc>
          <w:tcPr>
            <w:tcW w:w="1294"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501A2FB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Applications</w:t>
            </w:r>
          </w:p>
        </w:tc>
        <w:tc>
          <w:tcPr>
            <w:tcW w:w="2803"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17A4ACEA"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238A3A0B"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 common component libraries start to appear. The components are difficult to integrate in practice and therefore often rejected.</w:t>
            </w:r>
          </w:p>
          <w:p w14:paraId="08E171D8"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 commercial components start to be integrated.</w:t>
            </w:r>
          </w:p>
        </w:tc>
        <w:tc>
          <w:tcPr>
            <w:tcW w:w="2827"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4BD927A3"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 early service oriented systems making use of services attending certain common activities start</w:t>
            </w:r>
            <w:r>
              <w:rPr>
                <w:rFonts w:ascii="Arial" w:eastAsia="Times New Roman" w:hAnsi="Arial" w:cs="Arial"/>
                <w:strike/>
                <w:sz w:val="20"/>
                <w:szCs w:val="20"/>
                <w:lang w:eastAsia="en-GB"/>
              </w:rPr>
              <w:t>s</w:t>
            </w:r>
            <w:r>
              <w:rPr>
                <w:rFonts w:ascii="Arial" w:eastAsia="Times New Roman" w:hAnsi="Arial" w:cs="Arial"/>
                <w:sz w:val="20"/>
                <w:szCs w:val="20"/>
                <w:lang w:eastAsia="en-GB"/>
              </w:rPr>
              <w:t xml:space="preserve"> to appear. </w:t>
            </w:r>
          </w:p>
          <w:p w14:paraId="64D26C95"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Services orchestration is still an issue that is mainly carried out for each system.</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779C7E3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IT configurations. </w:t>
            </w:r>
          </w:p>
          <w:p w14:paraId="49A23DD9"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highlight w:val="yellow"/>
                <w:lang w:eastAsia="en-GB"/>
              </w:rPr>
              <w:t>An international service catalogue</w:t>
            </w:r>
            <w:r>
              <w:rPr>
                <w:rFonts w:ascii="Arial" w:eastAsia="Times New Roman" w:hAnsi="Arial" w:cs="Arial"/>
                <w:sz w:val="20"/>
                <w:szCs w:val="20"/>
                <w:lang w:eastAsia="en-GB"/>
              </w:rPr>
              <w:t xml:space="preserve"> is used to complement the organisation's own one.</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702B871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Some (or all) services are shared by several statistical organisations. </w:t>
            </w:r>
          </w:p>
          <w:p w14:paraId="50E9A431"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a shared catalogue that is used by the institutions as a first level place to find existent services.</w:t>
            </w:r>
          </w:p>
          <w:p w14:paraId="2E4CBFF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Local catalogues are still being used for very specific services.</w:t>
            </w:r>
          </w:p>
        </w:tc>
      </w:tr>
      <w:tr w:rsidR="00BF668B" w14:paraId="22C3B5E5" w14:textId="77777777" w:rsidTr="00BF668B">
        <w:trPr>
          <w:trHeight w:val="113"/>
        </w:trPr>
        <w:tc>
          <w:tcPr>
            <w:tcW w:w="1294"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vAlign w:val="center"/>
            <w:hideMark/>
          </w:tcPr>
          <w:p w14:paraId="4A7A5EF3"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Technology</w:t>
            </w:r>
          </w:p>
        </w:tc>
        <w:tc>
          <w:tcPr>
            <w:tcW w:w="2803"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53996864"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14:paraId="3F46B58C"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Management and support of technology goes from absent to very basic.</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16AF80F2"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a definition of a set of core technologies supported by the organisation which is mostly used as a guideline, but each area still deciding how to fulfil the needs of each project so the integration, reuse and support of technologies is very limited.</w:t>
            </w:r>
          </w:p>
        </w:tc>
        <w:tc>
          <w:tcPr>
            <w:tcW w:w="2827"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65F28985"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There is </w:t>
            </w:r>
            <w:r>
              <w:rPr>
                <w:rFonts w:ascii="Arial" w:eastAsia="Times New Roman" w:hAnsi="Arial" w:cs="Arial"/>
                <w:sz w:val="20"/>
                <w:szCs w:val="20"/>
                <w:highlight w:val="yellow"/>
                <w:lang w:eastAsia="en-GB"/>
              </w:rPr>
              <w:t>a</w:t>
            </w:r>
            <w:r>
              <w:rPr>
                <w:rFonts w:ascii="Arial" w:eastAsia="Times New Roman" w:hAnsi="Arial" w:cs="Arial"/>
                <w:sz w:val="20"/>
                <w:szCs w:val="20"/>
                <w:lang w:eastAsia="en-GB"/>
              </w:rPr>
              <w:t xml:space="preserve"> standardized IT platform which is supported by the organisation. </w:t>
            </w:r>
          </w:p>
          <w:p w14:paraId="2492A9B5"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of IT solutions is a common practice because all areas share the </w:t>
            </w:r>
            <w:r>
              <w:rPr>
                <w:rFonts w:ascii="Arial" w:eastAsia="Times New Roman" w:hAnsi="Arial" w:cs="Arial"/>
                <w:sz w:val="20"/>
                <w:szCs w:val="20"/>
                <w:highlight w:val="yellow"/>
                <w:lang w:eastAsia="en-GB"/>
              </w:rPr>
              <w:t>same set</w:t>
            </w:r>
            <w:r>
              <w:rPr>
                <w:rFonts w:ascii="Arial" w:eastAsia="Times New Roman" w:hAnsi="Arial" w:cs="Arial"/>
                <w:sz w:val="20"/>
                <w:szCs w:val="20"/>
                <w:lang w:eastAsia="en-GB"/>
              </w:rPr>
              <w:t xml:space="preserve"> of technologies. </w:t>
            </w:r>
          </w:p>
          <w:p w14:paraId="298537EE"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Reutilization of solutions on different projects is the common rule. </w:t>
            </w:r>
          </w:p>
          <w:p w14:paraId="76BF819F"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Resources are dynamically managed to optimize its distribution. </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2BDC9AA3"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IT platform fully supports the SLAs of the services platform, and includes all the needed components to virtualize the services. </w:t>
            </w:r>
          </w:p>
          <w:p w14:paraId="49252C04"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 solutions are customized for the needs of the projects. Hardware and software are optimized dynamically to attend changes in requirements and demands of the statistical business processes.</w:t>
            </w:r>
          </w:p>
        </w:tc>
        <w:tc>
          <w:tcPr>
            <w:tcW w:w="2795" w:type="dxa"/>
            <w:tcBorders>
              <w:top w:val="single" w:sz="8" w:space="0" w:color="auto"/>
              <w:left w:val="single" w:sz="8" w:space="0" w:color="auto"/>
              <w:bottom w:val="single" w:sz="8" w:space="0" w:color="auto"/>
              <w:right w:val="single" w:sz="8" w:space="0" w:color="auto"/>
            </w:tcBorders>
            <w:tcMar>
              <w:top w:w="0" w:type="dxa"/>
              <w:left w:w="23" w:type="dxa"/>
              <w:bottom w:w="0" w:type="dxa"/>
              <w:right w:w="23" w:type="dxa"/>
            </w:tcMar>
            <w:hideMark/>
          </w:tcPr>
          <w:p w14:paraId="32167643" w14:textId="77777777" w:rsidR="00BF668B" w:rsidRDefault="00BF6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a consolidated corporate IT platform and parts of it are used by several subscribed organisations sharing costs, responsibilities and management supporting commonly agreed SLAs.</w:t>
            </w:r>
          </w:p>
        </w:tc>
      </w:tr>
    </w:tbl>
    <w:p w14:paraId="4925C598" w14:textId="77777777" w:rsidR="00BF668B" w:rsidRDefault="00BF668B" w:rsidP="00BF668B">
      <w:pPr>
        <w:rPr>
          <w:del w:id="4" w:author="Christopher Jones" w:date="2016-06-01T16:57:00Z"/>
        </w:rPr>
      </w:pPr>
    </w:p>
    <w:p w14:paraId="491A22EC" w14:textId="77777777" w:rsidR="00BF668B" w:rsidRDefault="00BF668B" w:rsidP="00BF668B"/>
    <w:p w14:paraId="0ABA9540" w14:textId="77777777" w:rsidR="00BF668B" w:rsidRDefault="00BF668B" w:rsidP="00BF668B">
      <w:pPr>
        <w:spacing w:after="0"/>
        <w:rPr>
          <w:ins w:id="5" w:author="Christopher Jones" w:date="2016-06-01T16:13:00Z"/>
        </w:rPr>
        <w:sectPr w:rsidR="00BF668B">
          <w:pgSz w:w="16838" w:h="11906" w:orient="landscape"/>
          <w:pgMar w:top="426" w:right="851" w:bottom="567" w:left="426" w:header="708" w:footer="708" w:gutter="0"/>
          <w:cols w:space="720"/>
        </w:sectPr>
      </w:pPr>
    </w:p>
    <w:p w14:paraId="32FC5FBD" w14:textId="77777777" w:rsidR="00BF668B" w:rsidRDefault="00BF668B" w:rsidP="00BF668B">
      <w:pPr>
        <w:pStyle w:val="Heading2"/>
      </w:pPr>
      <w:r>
        <w:lastRenderedPageBreak/>
        <w:t>CSPA Maturity Assessment</w:t>
      </w:r>
    </w:p>
    <w:p w14:paraId="16F1A4F0" w14:textId="77777777" w:rsidR="00BF668B" w:rsidRDefault="00BF668B" w:rsidP="00BF668B">
      <w:r>
        <w:t>The current version of CSPA is version 1.5.</w:t>
      </w:r>
    </w:p>
    <w:p w14:paraId="4F514568" w14:textId="77777777" w:rsidR="00BF668B" w:rsidRDefault="00BF668B" w:rsidP="00BF668B">
      <w:pPr>
        <w:rPr>
          <w:b/>
        </w:rPr>
      </w:pPr>
      <w:r>
        <w:t xml:space="preserve">Version Assessed: </w:t>
      </w:r>
      <w:r>
        <w:rPr>
          <w:b/>
        </w:rPr>
        <w:t>1.5</w:t>
      </w:r>
    </w:p>
    <w:tbl>
      <w:tblPr>
        <w:tblStyle w:val="TableGrid"/>
        <w:tblW w:w="10485" w:type="dxa"/>
        <w:tblInd w:w="108" w:type="dxa"/>
        <w:tblLayout w:type="fixed"/>
        <w:tblLook w:val="04A0" w:firstRow="1" w:lastRow="0" w:firstColumn="1" w:lastColumn="0" w:noHBand="0" w:noVBand="1"/>
      </w:tblPr>
      <w:tblGrid>
        <w:gridCol w:w="1418"/>
        <w:gridCol w:w="1700"/>
        <w:gridCol w:w="1700"/>
        <w:gridCol w:w="5667"/>
      </w:tblGrid>
      <w:tr w:rsidR="00BF668B" w14:paraId="2ADC8ED8" w14:textId="77777777" w:rsidTr="00BF668B">
        <w:trPr>
          <w:trHeight w:val="737"/>
        </w:trPr>
        <w:tc>
          <w:tcPr>
            <w:tcW w:w="1418" w:type="dxa"/>
            <w:tcBorders>
              <w:top w:val="single" w:sz="4" w:space="0" w:color="auto"/>
              <w:left w:val="single" w:sz="4" w:space="0" w:color="auto"/>
              <w:bottom w:val="single" w:sz="4" w:space="0" w:color="auto"/>
              <w:right w:val="single" w:sz="4" w:space="0" w:color="auto"/>
            </w:tcBorders>
            <w:hideMark/>
          </w:tcPr>
          <w:p w14:paraId="7BE085C9" w14:textId="77777777" w:rsidR="00BF668B" w:rsidRDefault="00BF668B">
            <w:pPr>
              <w:jc w:val="center"/>
              <w:rPr>
                <w:rFonts w:ascii="Arial" w:hAnsi="Arial" w:cs="Arial"/>
                <w:b/>
                <w:lang w:val="en-US"/>
              </w:rPr>
            </w:pPr>
            <w:r>
              <w:rPr>
                <w:rFonts w:ascii="Arial" w:hAnsi="Arial" w:cs="Arial"/>
                <w:b/>
                <w:lang w:val="en-US"/>
              </w:rPr>
              <w:t>Dimension</w:t>
            </w:r>
          </w:p>
        </w:tc>
        <w:tc>
          <w:tcPr>
            <w:tcW w:w="1701" w:type="dxa"/>
            <w:tcBorders>
              <w:top w:val="single" w:sz="4" w:space="0" w:color="auto"/>
              <w:left w:val="single" w:sz="4" w:space="0" w:color="auto"/>
              <w:bottom w:val="single" w:sz="4" w:space="0" w:color="auto"/>
              <w:right w:val="single" w:sz="4" w:space="0" w:color="auto"/>
            </w:tcBorders>
            <w:hideMark/>
          </w:tcPr>
          <w:p w14:paraId="6F797C82" w14:textId="77777777" w:rsidR="00BF668B" w:rsidRDefault="00BF668B">
            <w:pPr>
              <w:jc w:val="center"/>
              <w:rPr>
                <w:rFonts w:ascii="Arial" w:hAnsi="Arial" w:cs="Arial"/>
                <w:b/>
                <w:lang w:val="en-US"/>
              </w:rPr>
            </w:pPr>
            <w:r>
              <w:rPr>
                <w:rFonts w:ascii="Arial" w:hAnsi="Arial" w:cs="Arial"/>
                <w:b/>
                <w:lang w:val="en-US"/>
              </w:rPr>
              <w:t>Current Maturity</w:t>
            </w:r>
          </w:p>
        </w:tc>
        <w:tc>
          <w:tcPr>
            <w:tcW w:w="1701" w:type="dxa"/>
            <w:tcBorders>
              <w:top w:val="single" w:sz="4" w:space="0" w:color="auto"/>
              <w:left w:val="single" w:sz="4" w:space="0" w:color="auto"/>
              <w:bottom w:val="single" w:sz="4" w:space="0" w:color="auto"/>
              <w:right w:val="single" w:sz="4" w:space="0" w:color="auto"/>
            </w:tcBorders>
            <w:hideMark/>
          </w:tcPr>
          <w:p w14:paraId="22AA773F" w14:textId="77777777" w:rsidR="00BF668B" w:rsidRDefault="00BF668B">
            <w:pPr>
              <w:jc w:val="center"/>
              <w:rPr>
                <w:rFonts w:ascii="Arial" w:hAnsi="Arial" w:cs="Arial"/>
                <w:b/>
                <w:lang w:val="en-US"/>
              </w:rPr>
            </w:pPr>
            <w:r>
              <w:rPr>
                <w:rFonts w:ascii="Arial" w:hAnsi="Arial" w:cs="Arial"/>
                <w:b/>
                <w:lang w:val="en-US"/>
              </w:rPr>
              <w:t>Target Maturity</w:t>
            </w:r>
          </w:p>
        </w:tc>
        <w:tc>
          <w:tcPr>
            <w:tcW w:w="5670" w:type="dxa"/>
            <w:tcBorders>
              <w:top w:val="single" w:sz="4" w:space="0" w:color="auto"/>
              <w:left w:val="single" w:sz="4" w:space="0" w:color="auto"/>
              <w:bottom w:val="single" w:sz="4" w:space="0" w:color="auto"/>
              <w:right w:val="single" w:sz="4" w:space="0" w:color="auto"/>
            </w:tcBorders>
            <w:hideMark/>
          </w:tcPr>
          <w:p w14:paraId="00AD74A5" w14:textId="77777777" w:rsidR="00BF668B" w:rsidRDefault="00BF668B">
            <w:pPr>
              <w:jc w:val="center"/>
              <w:rPr>
                <w:rFonts w:ascii="Arial" w:hAnsi="Arial" w:cs="Arial"/>
                <w:b/>
                <w:lang w:val="en-US"/>
              </w:rPr>
            </w:pPr>
            <w:r>
              <w:rPr>
                <w:rFonts w:ascii="Arial" w:hAnsi="Arial" w:cs="Arial"/>
                <w:b/>
                <w:lang w:val="en-US"/>
              </w:rPr>
              <w:t>Key Steps/</w:t>
            </w:r>
          </w:p>
          <w:p w14:paraId="19609FBB" w14:textId="77777777" w:rsidR="00BF668B" w:rsidRDefault="00BF668B">
            <w:pPr>
              <w:jc w:val="center"/>
              <w:rPr>
                <w:rFonts w:ascii="Arial" w:hAnsi="Arial" w:cs="Arial"/>
                <w:b/>
                <w:lang w:val="en-US"/>
              </w:rPr>
            </w:pPr>
            <w:r>
              <w:rPr>
                <w:rFonts w:ascii="Arial" w:hAnsi="Arial" w:cs="Arial"/>
                <w:b/>
                <w:lang w:val="en-US"/>
              </w:rPr>
              <w:t>Requirements</w:t>
            </w:r>
          </w:p>
        </w:tc>
      </w:tr>
      <w:tr w:rsidR="00BF668B" w14:paraId="720EE148" w14:textId="77777777" w:rsidTr="00BF668B">
        <w:trPr>
          <w:trHeight w:val="1077"/>
        </w:trPr>
        <w:tc>
          <w:tcPr>
            <w:tcW w:w="1418" w:type="dxa"/>
            <w:tcBorders>
              <w:top w:val="single" w:sz="4" w:space="0" w:color="auto"/>
              <w:left w:val="single" w:sz="4" w:space="0" w:color="auto"/>
              <w:bottom w:val="single" w:sz="4" w:space="0" w:color="auto"/>
              <w:right w:val="single" w:sz="4" w:space="0" w:color="auto"/>
            </w:tcBorders>
            <w:hideMark/>
          </w:tcPr>
          <w:p w14:paraId="6A60C580" w14:textId="77777777" w:rsidR="00BF668B" w:rsidRDefault="00BF668B">
            <w:pPr>
              <w:rPr>
                <w:rFonts w:ascii="Arial" w:hAnsi="Arial" w:cs="Arial"/>
                <w:lang w:val="en-US"/>
              </w:rPr>
            </w:pPr>
            <w:r>
              <w:rPr>
                <w:rFonts w:ascii="Arial" w:hAnsi="Arial" w:cs="Arial"/>
                <w:lang w:val="en-US"/>
              </w:rPr>
              <w:t>Business</w:t>
            </w:r>
          </w:p>
        </w:tc>
        <w:tc>
          <w:tcPr>
            <w:tcW w:w="1701" w:type="dxa"/>
            <w:tcBorders>
              <w:top w:val="single" w:sz="4" w:space="0" w:color="auto"/>
              <w:left w:val="single" w:sz="4" w:space="0" w:color="auto"/>
              <w:bottom w:val="single" w:sz="4" w:space="0" w:color="auto"/>
              <w:right w:val="single" w:sz="4" w:space="0" w:color="auto"/>
            </w:tcBorders>
          </w:tcPr>
          <w:p w14:paraId="1D85BD92" w14:textId="77777777" w:rsidR="00BF668B" w:rsidRDefault="00BF668B">
            <w:pPr>
              <w:rPr>
                <w:rFonts w:ascii="Arial"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2EC641C9" w14:textId="77777777" w:rsidR="00BF668B" w:rsidRDefault="00BF668B">
            <w:pPr>
              <w:rPr>
                <w:rFonts w:ascii="Arial" w:hAnsi="Arial" w:cs="Arial"/>
                <w:lang w:val="en-US"/>
              </w:rPr>
            </w:pPr>
          </w:p>
        </w:tc>
        <w:tc>
          <w:tcPr>
            <w:tcW w:w="5670" w:type="dxa"/>
            <w:tcBorders>
              <w:top w:val="single" w:sz="4" w:space="0" w:color="auto"/>
              <w:left w:val="single" w:sz="4" w:space="0" w:color="auto"/>
              <w:bottom w:val="single" w:sz="4" w:space="0" w:color="auto"/>
              <w:right w:val="single" w:sz="4" w:space="0" w:color="auto"/>
            </w:tcBorders>
          </w:tcPr>
          <w:p w14:paraId="06D69B42" w14:textId="77777777" w:rsidR="00BF668B" w:rsidRDefault="00BF668B">
            <w:pPr>
              <w:rPr>
                <w:rFonts w:ascii="Arial" w:hAnsi="Arial" w:cs="Arial"/>
                <w:lang w:val="en-US"/>
              </w:rPr>
            </w:pPr>
          </w:p>
        </w:tc>
      </w:tr>
      <w:tr w:rsidR="00BF668B" w14:paraId="7CF8C60D" w14:textId="77777777" w:rsidTr="00BF668B">
        <w:trPr>
          <w:trHeight w:val="1077"/>
        </w:trPr>
        <w:tc>
          <w:tcPr>
            <w:tcW w:w="1418" w:type="dxa"/>
            <w:tcBorders>
              <w:top w:val="single" w:sz="4" w:space="0" w:color="auto"/>
              <w:left w:val="single" w:sz="4" w:space="0" w:color="auto"/>
              <w:bottom w:val="single" w:sz="4" w:space="0" w:color="auto"/>
              <w:right w:val="single" w:sz="4" w:space="0" w:color="auto"/>
            </w:tcBorders>
            <w:hideMark/>
          </w:tcPr>
          <w:p w14:paraId="3FE56ABC" w14:textId="77777777" w:rsidR="00BF668B" w:rsidRDefault="00BF668B">
            <w:pPr>
              <w:rPr>
                <w:rFonts w:ascii="Arial" w:hAnsi="Arial" w:cs="Arial"/>
                <w:lang w:val="en-US"/>
              </w:rPr>
            </w:pPr>
            <w:r>
              <w:rPr>
                <w:rFonts w:ascii="Arial" w:hAnsi="Arial" w:cs="Arial"/>
                <w:lang w:val="en-US"/>
              </w:rPr>
              <w:t>Methods</w:t>
            </w:r>
          </w:p>
        </w:tc>
        <w:tc>
          <w:tcPr>
            <w:tcW w:w="1701" w:type="dxa"/>
            <w:tcBorders>
              <w:top w:val="single" w:sz="4" w:space="0" w:color="auto"/>
              <w:left w:val="single" w:sz="4" w:space="0" w:color="auto"/>
              <w:bottom w:val="single" w:sz="4" w:space="0" w:color="auto"/>
              <w:right w:val="single" w:sz="4" w:space="0" w:color="auto"/>
            </w:tcBorders>
          </w:tcPr>
          <w:p w14:paraId="5F3C9792" w14:textId="77777777" w:rsidR="00BF668B" w:rsidRDefault="00BF668B">
            <w:pPr>
              <w:rPr>
                <w:rFonts w:ascii="Arial"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328F9DBF" w14:textId="77777777" w:rsidR="00BF668B" w:rsidRDefault="00BF668B">
            <w:pPr>
              <w:rPr>
                <w:rFonts w:ascii="Arial" w:hAnsi="Arial" w:cs="Arial"/>
                <w:lang w:val="en-US"/>
              </w:rPr>
            </w:pPr>
          </w:p>
        </w:tc>
        <w:tc>
          <w:tcPr>
            <w:tcW w:w="5670" w:type="dxa"/>
            <w:tcBorders>
              <w:top w:val="single" w:sz="4" w:space="0" w:color="auto"/>
              <w:left w:val="single" w:sz="4" w:space="0" w:color="auto"/>
              <w:bottom w:val="single" w:sz="4" w:space="0" w:color="auto"/>
              <w:right w:val="single" w:sz="4" w:space="0" w:color="auto"/>
            </w:tcBorders>
          </w:tcPr>
          <w:p w14:paraId="4AA37CD5" w14:textId="77777777" w:rsidR="00BF668B" w:rsidRDefault="00BF668B">
            <w:pPr>
              <w:rPr>
                <w:rFonts w:ascii="Arial" w:hAnsi="Arial" w:cs="Arial"/>
                <w:lang w:val="en-US"/>
              </w:rPr>
            </w:pPr>
          </w:p>
        </w:tc>
      </w:tr>
      <w:tr w:rsidR="00BF668B" w14:paraId="03788EE3" w14:textId="77777777" w:rsidTr="00BF668B">
        <w:trPr>
          <w:trHeight w:val="1077"/>
        </w:trPr>
        <w:tc>
          <w:tcPr>
            <w:tcW w:w="1418" w:type="dxa"/>
            <w:tcBorders>
              <w:top w:val="single" w:sz="4" w:space="0" w:color="auto"/>
              <w:left w:val="single" w:sz="4" w:space="0" w:color="auto"/>
              <w:bottom w:val="single" w:sz="4" w:space="0" w:color="auto"/>
              <w:right w:val="single" w:sz="4" w:space="0" w:color="auto"/>
            </w:tcBorders>
            <w:hideMark/>
          </w:tcPr>
          <w:p w14:paraId="6ED2D648" w14:textId="77777777" w:rsidR="00BF668B" w:rsidRDefault="00BF668B">
            <w:pPr>
              <w:rPr>
                <w:rFonts w:ascii="Arial" w:hAnsi="Arial" w:cs="Arial"/>
                <w:lang w:val="en-US"/>
              </w:rPr>
            </w:pPr>
            <w:r>
              <w:rPr>
                <w:rFonts w:ascii="Arial" w:hAnsi="Arial" w:cs="Arial"/>
                <w:lang w:val="en-US"/>
              </w:rPr>
              <w:t>Information</w:t>
            </w:r>
          </w:p>
        </w:tc>
        <w:tc>
          <w:tcPr>
            <w:tcW w:w="1701" w:type="dxa"/>
            <w:tcBorders>
              <w:top w:val="single" w:sz="4" w:space="0" w:color="auto"/>
              <w:left w:val="single" w:sz="4" w:space="0" w:color="auto"/>
              <w:bottom w:val="single" w:sz="4" w:space="0" w:color="auto"/>
              <w:right w:val="single" w:sz="4" w:space="0" w:color="auto"/>
            </w:tcBorders>
          </w:tcPr>
          <w:p w14:paraId="29738836" w14:textId="77777777" w:rsidR="00BF668B" w:rsidRDefault="00BF668B">
            <w:pPr>
              <w:rPr>
                <w:rFonts w:ascii="Arial"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503D436D" w14:textId="77777777" w:rsidR="00BF668B" w:rsidRDefault="00BF668B">
            <w:pPr>
              <w:rPr>
                <w:rFonts w:ascii="Arial" w:hAnsi="Arial" w:cs="Arial"/>
                <w:lang w:val="en-US"/>
              </w:rPr>
            </w:pPr>
          </w:p>
        </w:tc>
        <w:tc>
          <w:tcPr>
            <w:tcW w:w="5670" w:type="dxa"/>
            <w:tcBorders>
              <w:top w:val="single" w:sz="4" w:space="0" w:color="auto"/>
              <w:left w:val="single" w:sz="4" w:space="0" w:color="auto"/>
              <w:bottom w:val="single" w:sz="4" w:space="0" w:color="auto"/>
              <w:right w:val="single" w:sz="4" w:space="0" w:color="auto"/>
            </w:tcBorders>
          </w:tcPr>
          <w:p w14:paraId="59509532" w14:textId="77777777" w:rsidR="00BF668B" w:rsidRDefault="00BF668B">
            <w:pPr>
              <w:rPr>
                <w:rFonts w:ascii="Arial" w:hAnsi="Arial" w:cs="Arial"/>
                <w:lang w:val="en-US"/>
              </w:rPr>
            </w:pPr>
          </w:p>
        </w:tc>
      </w:tr>
      <w:tr w:rsidR="00BF668B" w14:paraId="2113079D" w14:textId="77777777" w:rsidTr="00BF668B">
        <w:trPr>
          <w:trHeight w:val="1077"/>
        </w:trPr>
        <w:tc>
          <w:tcPr>
            <w:tcW w:w="1418" w:type="dxa"/>
            <w:tcBorders>
              <w:top w:val="single" w:sz="4" w:space="0" w:color="auto"/>
              <w:left w:val="single" w:sz="4" w:space="0" w:color="auto"/>
              <w:bottom w:val="single" w:sz="4" w:space="0" w:color="auto"/>
              <w:right w:val="single" w:sz="4" w:space="0" w:color="auto"/>
            </w:tcBorders>
            <w:hideMark/>
          </w:tcPr>
          <w:p w14:paraId="430E4746" w14:textId="77777777" w:rsidR="00BF668B" w:rsidRDefault="00BF668B">
            <w:pPr>
              <w:rPr>
                <w:rFonts w:ascii="Arial" w:hAnsi="Arial" w:cs="Arial"/>
                <w:lang w:val="en-US"/>
              </w:rPr>
            </w:pPr>
            <w:r>
              <w:rPr>
                <w:rFonts w:ascii="Arial" w:hAnsi="Arial" w:cs="Arial"/>
                <w:lang w:val="en-US"/>
              </w:rPr>
              <w:t>Applications</w:t>
            </w:r>
          </w:p>
        </w:tc>
        <w:tc>
          <w:tcPr>
            <w:tcW w:w="1701" w:type="dxa"/>
            <w:tcBorders>
              <w:top w:val="single" w:sz="4" w:space="0" w:color="auto"/>
              <w:left w:val="single" w:sz="4" w:space="0" w:color="auto"/>
              <w:bottom w:val="single" w:sz="4" w:space="0" w:color="auto"/>
              <w:right w:val="single" w:sz="4" w:space="0" w:color="auto"/>
            </w:tcBorders>
          </w:tcPr>
          <w:p w14:paraId="15D113BC" w14:textId="77777777" w:rsidR="00BF668B" w:rsidRDefault="00BF668B">
            <w:pPr>
              <w:rPr>
                <w:rFonts w:ascii="Arial"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10EEDBD5" w14:textId="77777777" w:rsidR="00BF668B" w:rsidRDefault="00BF668B">
            <w:pPr>
              <w:rPr>
                <w:rFonts w:ascii="Arial" w:hAnsi="Arial" w:cs="Arial"/>
                <w:lang w:val="en-US"/>
              </w:rPr>
            </w:pPr>
          </w:p>
        </w:tc>
        <w:tc>
          <w:tcPr>
            <w:tcW w:w="5670" w:type="dxa"/>
            <w:tcBorders>
              <w:top w:val="single" w:sz="4" w:space="0" w:color="auto"/>
              <w:left w:val="single" w:sz="4" w:space="0" w:color="auto"/>
              <w:bottom w:val="single" w:sz="4" w:space="0" w:color="auto"/>
              <w:right w:val="single" w:sz="4" w:space="0" w:color="auto"/>
            </w:tcBorders>
          </w:tcPr>
          <w:p w14:paraId="36742743" w14:textId="77777777" w:rsidR="00BF668B" w:rsidRDefault="00BF668B">
            <w:pPr>
              <w:rPr>
                <w:rFonts w:ascii="Arial" w:hAnsi="Arial" w:cs="Arial"/>
                <w:lang w:val="en-US"/>
              </w:rPr>
            </w:pPr>
          </w:p>
        </w:tc>
      </w:tr>
      <w:tr w:rsidR="00BF668B" w14:paraId="6A12650A" w14:textId="77777777" w:rsidTr="00BF668B">
        <w:trPr>
          <w:trHeight w:val="1077"/>
        </w:trPr>
        <w:tc>
          <w:tcPr>
            <w:tcW w:w="1418" w:type="dxa"/>
            <w:tcBorders>
              <w:top w:val="single" w:sz="4" w:space="0" w:color="auto"/>
              <w:left w:val="single" w:sz="4" w:space="0" w:color="auto"/>
              <w:bottom w:val="single" w:sz="4" w:space="0" w:color="auto"/>
              <w:right w:val="single" w:sz="4" w:space="0" w:color="auto"/>
            </w:tcBorders>
            <w:hideMark/>
          </w:tcPr>
          <w:p w14:paraId="7217D671" w14:textId="77777777" w:rsidR="00BF668B" w:rsidRDefault="00BF668B">
            <w:pPr>
              <w:rPr>
                <w:rFonts w:ascii="Arial" w:hAnsi="Arial" w:cs="Arial"/>
                <w:lang w:val="en-US"/>
              </w:rPr>
            </w:pPr>
            <w:r>
              <w:rPr>
                <w:rFonts w:ascii="Arial" w:hAnsi="Arial" w:cs="Arial"/>
                <w:lang w:val="en-US"/>
              </w:rPr>
              <w:t>Technology</w:t>
            </w:r>
          </w:p>
        </w:tc>
        <w:tc>
          <w:tcPr>
            <w:tcW w:w="1701" w:type="dxa"/>
            <w:tcBorders>
              <w:top w:val="single" w:sz="4" w:space="0" w:color="auto"/>
              <w:left w:val="single" w:sz="4" w:space="0" w:color="auto"/>
              <w:bottom w:val="single" w:sz="4" w:space="0" w:color="auto"/>
              <w:right w:val="single" w:sz="4" w:space="0" w:color="auto"/>
            </w:tcBorders>
          </w:tcPr>
          <w:p w14:paraId="178AA709" w14:textId="77777777" w:rsidR="00BF668B" w:rsidRDefault="00BF668B">
            <w:pPr>
              <w:rPr>
                <w:rFonts w:ascii="Arial" w:hAnsi="Arial" w:cs="Arial"/>
                <w:lang w:val="en-US"/>
              </w:rPr>
            </w:pPr>
          </w:p>
        </w:tc>
        <w:tc>
          <w:tcPr>
            <w:tcW w:w="1701" w:type="dxa"/>
            <w:tcBorders>
              <w:top w:val="single" w:sz="4" w:space="0" w:color="auto"/>
              <w:left w:val="single" w:sz="4" w:space="0" w:color="auto"/>
              <w:bottom w:val="single" w:sz="4" w:space="0" w:color="auto"/>
              <w:right w:val="single" w:sz="4" w:space="0" w:color="auto"/>
            </w:tcBorders>
          </w:tcPr>
          <w:p w14:paraId="3D36D305" w14:textId="77777777" w:rsidR="00BF668B" w:rsidRDefault="00BF668B">
            <w:pPr>
              <w:rPr>
                <w:rFonts w:ascii="Arial" w:hAnsi="Arial" w:cs="Arial"/>
                <w:lang w:val="en-US"/>
              </w:rPr>
            </w:pPr>
          </w:p>
        </w:tc>
        <w:tc>
          <w:tcPr>
            <w:tcW w:w="5670" w:type="dxa"/>
            <w:tcBorders>
              <w:top w:val="single" w:sz="4" w:space="0" w:color="auto"/>
              <w:left w:val="single" w:sz="4" w:space="0" w:color="auto"/>
              <w:bottom w:val="single" w:sz="4" w:space="0" w:color="auto"/>
              <w:right w:val="single" w:sz="4" w:space="0" w:color="auto"/>
            </w:tcBorders>
          </w:tcPr>
          <w:p w14:paraId="7B4A3CFB" w14:textId="77777777" w:rsidR="00BF668B" w:rsidRDefault="00BF668B">
            <w:pPr>
              <w:rPr>
                <w:rFonts w:ascii="Arial" w:hAnsi="Arial" w:cs="Arial"/>
                <w:lang w:val="en-US"/>
              </w:rPr>
            </w:pPr>
          </w:p>
        </w:tc>
      </w:tr>
    </w:tbl>
    <w:p w14:paraId="5EBB1436" w14:textId="77777777" w:rsidR="00BF668B" w:rsidRDefault="00BF668B" w:rsidP="00BF668B"/>
    <w:p w14:paraId="4A0344D1" w14:textId="77777777" w:rsidR="00BF668B" w:rsidRDefault="00BF668B" w:rsidP="00BF668B">
      <w:pPr>
        <w:rPr>
          <w:b/>
        </w:rPr>
      </w:pPr>
      <w:r>
        <w:rPr>
          <w:b/>
        </w:rPr>
        <w:t>For Testers</w:t>
      </w:r>
    </w:p>
    <w:p w14:paraId="7A73E0A9" w14:textId="77777777" w:rsidR="00BF668B" w:rsidRDefault="00BF668B" w:rsidP="00BF668B">
      <w:pPr>
        <w:rPr>
          <w:b/>
        </w:rPr>
      </w:pPr>
      <w:r>
        <w:rPr>
          <w:b/>
        </w:rPr>
        <w:t>Were there any self-assessment criteria that were particularly difficult to understand?</w:t>
      </w:r>
    </w:p>
    <w:p w14:paraId="4A7EB253" w14:textId="77777777" w:rsidR="00BF668B" w:rsidRDefault="00BF668B" w:rsidP="00BF668B">
      <w:pPr>
        <w:ind w:firstLine="720"/>
        <w:rPr>
          <w:b/>
        </w:rPr>
      </w:pPr>
      <w:r>
        <w:rPr>
          <w:b/>
        </w:rPr>
        <w:t>If yes, please provide the Dimension and Level for those self-assessment criteria:</w:t>
      </w:r>
    </w:p>
    <w:p w14:paraId="798BE899" w14:textId="77777777" w:rsidR="00BF668B" w:rsidRDefault="00BF668B" w:rsidP="00BF668B">
      <w:pPr>
        <w:ind w:firstLine="720"/>
        <w:rPr>
          <w:b/>
        </w:rPr>
      </w:pPr>
    </w:p>
    <w:p w14:paraId="07673C9B" w14:textId="77777777" w:rsidR="00BF668B" w:rsidRDefault="00BF668B" w:rsidP="00BF668B">
      <w:pPr>
        <w:ind w:firstLine="720"/>
        <w:rPr>
          <w:b/>
        </w:rPr>
      </w:pPr>
    </w:p>
    <w:p w14:paraId="1E8CC613" w14:textId="77777777" w:rsidR="00BF668B" w:rsidRDefault="00BF668B" w:rsidP="00BF668B">
      <w:pPr>
        <w:ind w:firstLine="720"/>
        <w:rPr>
          <w:b/>
        </w:rPr>
      </w:pPr>
    </w:p>
    <w:p w14:paraId="1997907C" w14:textId="77777777" w:rsidR="00BF668B" w:rsidRDefault="00BF668B" w:rsidP="00BF668B">
      <w:pPr>
        <w:rPr>
          <w:b/>
        </w:rPr>
      </w:pPr>
      <w:r>
        <w:rPr>
          <w:b/>
        </w:rPr>
        <w:t>Were the Levels sufficiently distinct per Dimension?</w:t>
      </w:r>
      <w:r>
        <w:rPr>
          <w:color w:val="00B050"/>
        </w:rPr>
        <w:t xml:space="preserve"> No</w:t>
      </w:r>
    </w:p>
    <w:p w14:paraId="668EA6C2" w14:textId="77777777" w:rsidR="00BF668B" w:rsidRDefault="00BF668B" w:rsidP="00BF668B">
      <w:pPr>
        <w:rPr>
          <w:b/>
        </w:rPr>
      </w:pPr>
      <w:r>
        <w:rPr>
          <w:b/>
        </w:rPr>
        <w:tab/>
        <w:t>If not, please provide the Dimension(s) and Level(s) where you experienced difficulties</w:t>
      </w:r>
    </w:p>
    <w:p w14:paraId="09A045C9" w14:textId="77777777" w:rsidR="00BF668B" w:rsidRDefault="00BF668B" w:rsidP="00BF668B">
      <w:pPr>
        <w:rPr>
          <w:color w:val="00B050"/>
        </w:rPr>
      </w:pPr>
      <w:r>
        <w:rPr>
          <w:b/>
          <w:color w:val="00B050"/>
        </w:rPr>
        <w:t>Corporate implementation</w:t>
      </w:r>
      <w:r>
        <w:rPr>
          <w:color w:val="00B050"/>
        </w:rPr>
        <w:t>: Applications: Does</w:t>
      </w:r>
      <w:r>
        <w:rPr>
          <w:rFonts w:ascii="Arial" w:eastAsia="Times New Roman" w:hAnsi="Arial" w:cs="Arial"/>
          <w:sz w:val="20"/>
          <w:szCs w:val="20"/>
          <w:highlight w:val="yellow"/>
          <w:lang w:eastAsia="en-GB"/>
        </w:rPr>
        <w:t xml:space="preserve"> An international service catalogue</w:t>
      </w:r>
      <w:r>
        <w:rPr>
          <w:rFonts w:ascii="Arial" w:eastAsia="Times New Roman" w:hAnsi="Arial" w:cs="Arial"/>
          <w:sz w:val="20"/>
          <w:szCs w:val="20"/>
          <w:lang w:eastAsia="en-GB"/>
        </w:rPr>
        <w:t xml:space="preserve"> </w:t>
      </w:r>
      <w:r>
        <w:rPr>
          <w:color w:val="00B050"/>
        </w:rPr>
        <w:t>exist?</w:t>
      </w:r>
    </w:p>
    <w:p w14:paraId="64A1D34F" w14:textId="77777777" w:rsidR="00BF668B" w:rsidRDefault="00BF668B" w:rsidP="00BF668B">
      <w:pPr>
        <w:spacing w:after="120" w:line="240" w:lineRule="auto"/>
        <w:rPr>
          <w:color w:val="00B050"/>
        </w:rPr>
      </w:pPr>
      <w:r>
        <w:rPr>
          <w:b/>
          <w:color w:val="00B050"/>
        </w:rPr>
        <w:t>Early implementation</w:t>
      </w:r>
      <w:r>
        <w:rPr>
          <w:color w:val="00B050"/>
        </w:rPr>
        <w:t xml:space="preserve">:Technology: One single platform for </w:t>
      </w:r>
      <w:r>
        <w:rPr>
          <w:i/>
          <w:color w:val="00B050"/>
        </w:rPr>
        <w:t>all</w:t>
      </w:r>
      <w:r>
        <w:rPr>
          <w:color w:val="00B050"/>
        </w:rPr>
        <w:t xml:space="preserve"> activities across </w:t>
      </w:r>
      <w:r>
        <w:rPr>
          <w:i/>
          <w:color w:val="00B050"/>
        </w:rPr>
        <w:t>all</w:t>
      </w:r>
      <w:r>
        <w:rPr>
          <w:color w:val="00B050"/>
        </w:rPr>
        <w:t xml:space="preserve"> domains is not the target.</w:t>
      </w:r>
    </w:p>
    <w:p w14:paraId="2F346CBF" w14:textId="77777777" w:rsidR="00BF668B" w:rsidRDefault="00BF668B" w:rsidP="00BF668B">
      <w:pPr>
        <w:pStyle w:val="ListParagraph"/>
        <w:numPr>
          <w:ilvl w:val="0"/>
          <w:numId w:val="3"/>
        </w:numPr>
        <w:spacing w:after="120" w:line="240" w:lineRule="auto"/>
        <w:rPr>
          <w:rFonts w:ascii="Arial" w:eastAsia="Times New Roman" w:hAnsi="Arial" w:cs="Arial"/>
          <w:sz w:val="20"/>
          <w:szCs w:val="20"/>
          <w:highlight w:val="yellow"/>
          <w:lang w:eastAsia="en-GB"/>
        </w:rPr>
      </w:pPr>
      <w:r>
        <w:rPr>
          <w:rFonts w:ascii="Arial" w:eastAsia="Times New Roman" w:hAnsi="Arial" w:cs="Arial"/>
          <w:sz w:val="20"/>
          <w:szCs w:val="20"/>
          <w:highlight w:val="yellow"/>
          <w:lang w:eastAsia="en-GB"/>
        </w:rPr>
        <w:t xml:space="preserve">There is a </w:t>
      </w:r>
      <w:r>
        <w:rPr>
          <w:rFonts w:ascii="Arial" w:eastAsia="Times New Roman" w:hAnsi="Arial" w:cs="Arial"/>
          <w:i/>
          <w:color w:val="00B050"/>
          <w:sz w:val="20"/>
          <w:szCs w:val="20"/>
          <w:highlight w:val="yellow"/>
          <w:lang w:eastAsia="en-GB"/>
        </w:rPr>
        <w:t xml:space="preserve">limited number of </w:t>
      </w:r>
      <w:r>
        <w:rPr>
          <w:rFonts w:ascii="Arial" w:eastAsia="Times New Roman" w:hAnsi="Arial" w:cs="Arial"/>
          <w:sz w:val="20"/>
          <w:szCs w:val="20"/>
          <w:highlight w:val="yellow"/>
          <w:lang w:eastAsia="en-GB"/>
        </w:rPr>
        <w:t>standardized IT platform</w:t>
      </w:r>
      <w:r>
        <w:rPr>
          <w:rFonts w:ascii="Arial" w:eastAsia="Times New Roman" w:hAnsi="Arial" w:cs="Arial"/>
          <w:i/>
          <w:color w:val="00B050"/>
          <w:sz w:val="20"/>
          <w:szCs w:val="20"/>
          <w:lang w:eastAsia="en-GB"/>
        </w:rPr>
        <w:t>s</w:t>
      </w:r>
      <w:r>
        <w:rPr>
          <w:rFonts w:ascii="Arial" w:eastAsia="Times New Roman" w:hAnsi="Arial" w:cs="Arial"/>
          <w:sz w:val="20"/>
          <w:szCs w:val="20"/>
          <w:lang w:eastAsia="en-GB"/>
        </w:rPr>
        <w:t xml:space="preserve"> </w:t>
      </w:r>
      <w:r>
        <w:rPr>
          <w:rFonts w:ascii="Arial" w:eastAsia="Times New Roman" w:hAnsi="Arial" w:cs="Arial"/>
          <w:sz w:val="20"/>
          <w:szCs w:val="20"/>
          <w:highlight w:val="yellow"/>
          <w:lang w:eastAsia="en-GB"/>
        </w:rPr>
        <w:t>which</w:t>
      </w:r>
      <w:r>
        <w:rPr>
          <w:rFonts w:ascii="Arial" w:eastAsia="Times New Roman" w:hAnsi="Arial" w:cs="Arial"/>
          <w:color w:val="00B050"/>
          <w:sz w:val="20"/>
          <w:szCs w:val="20"/>
          <w:lang w:eastAsia="en-GB"/>
        </w:rPr>
        <w:t xml:space="preserve"> </w:t>
      </w:r>
      <w:r>
        <w:rPr>
          <w:rFonts w:ascii="Arial" w:eastAsia="Times New Roman" w:hAnsi="Arial" w:cs="Arial"/>
          <w:i/>
          <w:color w:val="00B050"/>
          <w:sz w:val="20"/>
          <w:szCs w:val="20"/>
          <w:lang w:eastAsia="en-GB"/>
        </w:rPr>
        <w:t>are</w:t>
      </w:r>
      <w:r>
        <w:rPr>
          <w:rFonts w:ascii="Arial" w:eastAsia="Times New Roman" w:hAnsi="Arial" w:cs="Arial"/>
          <w:color w:val="00B050"/>
          <w:sz w:val="20"/>
          <w:szCs w:val="20"/>
          <w:lang w:eastAsia="en-GB"/>
        </w:rPr>
        <w:t xml:space="preserve"> </w:t>
      </w:r>
      <w:r>
        <w:rPr>
          <w:rFonts w:ascii="Arial" w:eastAsia="Times New Roman" w:hAnsi="Arial" w:cs="Arial"/>
          <w:sz w:val="20"/>
          <w:szCs w:val="20"/>
          <w:highlight w:val="yellow"/>
          <w:lang w:eastAsia="en-GB"/>
        </w:rPr>
        <w:t xml:space="preserve">supported by the organisation. </w:t>
      </w:r>
    </w:p>
    <w:p w14:paraId="093C9636" w14:textId="77777777" w:rsidR="00BF668B" w:rsidRDefault="00BF668B" w:rsidP="00BF668B">
      <w:pPr>
        <w:pStyle w:val="ListParagraph"/>
        <w:numPr>
          <w:ilvl w:val="0"/>
          <w:numId w:val="3"/>
        </w:numPr>
        <w:spacing w:after="120" w:line="240" w:lineRule="auto"/>
        <w:rPr>
          <w:rFonts w:ascii="Arial" w:eastAsia="Times New Roman" w:hAnsi="Arial" w:cs="Arial"/>
          <w:sz w:val="20"/>
          <w:szCs w:val="20"/>
          <w:highlight w:val="yellow"/>
          <w:lang w:eastAsia="en-GB"/>
        </w:rPr>
      </w:pPr>
      <w:r>
        <w:rPr>
          <w:rFonts w:ascii="Arial" w:eastAsia="Times New Roman" w:hAnsi="Arial" w:cs="Arial"/>
          <w:sz w:val="20"/>
          <w:szCs w:val="20"/>
          <w:highlight w:val="yellow"/>
          <w:lang w:eastAsia="en-GB"/>
        </w:rPr>
        <w:t xml:space="preserve">Interaction of IT solutions is a common practice because </w:t>
      </w:r>
      <w:r>
        <w:rPr>
          <w:rFonts w:ascii="Arial" w:eastAsia="Times New Roman" w:hAnsi="Arial" w:cs="Arial"/>
          <w:i/>
          <w:color w:val="00B050"/>
          <w:sz w:val="20"/>
          <w:szCs w:val="20"/>
          <w:lang w:eastAsia="en-GB"/>
        </w:rPr>
        <w:t>all related</w:t>
      </w:r>
      <w:r>
        <w:rPr>
          <w:rFonts w:ascii="Arial" w:eastAsia="Times New Roman" w:hAnsi="Arial" w:cs="Arial"/>
          <w:sz w:val="20"/>
          <w:szCs w:val="20"/>
          <w:highlight w:val="yellow"/>
          <w:lang w:eastAsia="en-GB"/>
        </w:rPr>
        <w:t xml:space="preserve"> areas share the same set</w:t>
      </w:r>
      <w:r>
        <w:rPr>
          <w:rFonts w:ascii="Arial" w:eastAsia="Times New Roman" w:hAnsi="Arial" w:cs="Arial"/>
          <w:i/>
          <w:color w:val="00B050"/>
          <w:sz w:val="20"/>
          <w:szCs w:val="20"/>
          <w:lang w:eastAsia="en-GB"/>
        </w:rPr>
        <w:t>s</w:t>
      </w:r>
      <w:r>
        <w:rPr>
          <w:rFonts w:ascii="Arial" w:eastAsia="Times New Roman" w:hAnsi="Arial" w:cs="Arial"/>
          <w:sz w:val="20"/>
          <w:szCs w:val="20"/>
          <w:lang w:eastAsia="en-GB"/>
        </w:rPr>
        <w:t xml:space="preserve"> </w:t>
      </w:r>
      <w:r>
        <w:rPr>
          <w:rFonts w:ascii="Arial" w:eastAsia="Times New Roman" w:hAnsi="Arial" w:cs="Arial"/>
          <w:sz w:val="20"/>
          <w:szCs w:val="20"/>
          <w:highlight w:val="yellow"/>
          <w:lang w:eastAsia="en-GB"/>
        </w:rPr>
        <w:t>of technologies. </w:t>
      </w:r>
    </w:p>
    <w:p w14:paraId="745B3948" w14:textId="77777777" w:rsidR="00BF668B" w:rsidRDefault="00BF668B" w:rsidP="00BF668B">
      <w:pPr>
        <w:ind w:firstLine="720"/>
        <w:rPr>
          <w:b/>
        </w:rPr>
      </w:pPr>
    </w:p>
    <w:p w14:paraId="6AB16AAD" w14:textId="77777777" w:rsidR="00BF668B" w:rsidRDefault="00BF668B" w:rsidP="00BF668B">
      <w:pPr>
        <w:rPr>
          <w:b/>
        </w:rPr>
      </w:pPr>
      <w:r>
        <w:rPr>
          <w:b/>
        </w:rPr>
        <w:br w:type="page"/>
      </w:r>
    </w:p>
    <w:p w14:paraId="335C8E3D" w14:textId="77777777" w:rsidR="00171825" w:rsidRPr="00171825" w:rsidRDefault="00171825" w:rsidP="00171825">
      <w:pPr>
        <w:rPr>
          <w:ins w:id="6" w:author="Christopher Jones" w:date="2016-06-01T16:35:00Z"/>
        </w:rPr>
        <w:sectPr w:rsidR="00171825" w:rsidRPr="00171825" w:rsidSect="00243A17">
          <w:pgSz w:w="11906" w:h="16838"/>
          <w:pgMar w:top="851" w:right="567" w:bottom="426" w:left="426" w:header="708" w:footer="708" w:gutter="0"/>
          <w:cols w:space="708"/>
          <w:docGrid w:linePitch="360"/>
        </w:sectPr>
      </w:pPr>
      <w:bookmarkStart w:id="7" w:name="_GoBack"/>
      <w:bookmarkEnd w:id="7"/>
    </w:p>
    <w:p w14:paraId="6CED820A" w14:textId="77777777"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14:paraId="10669E8E" w14:textId="77777777" w:rsidTr="0037653D">
        <w:trPr>
          <w:trHeight w:val="766"/>
        </w:trPr>
        <w:tc>
          <w:tcPr>
            <w:tcW w:w="1294" w:type="dxa"/>
            <w:shd w:val="clear" w:color="auto" w:fill="auto"/>
            <w:tcMar>
              <w:left w:w="23" w:type="dxa"/>
              <w:right w:w="23" w:type="dxa"/>
            </w:tcMar>
            <w:vAlign w:val="center"/>
            <w:hideMark/>
          </w:tcPr>
          <w:p w14:paraId="6EA2A41A" w14:textId="77777777"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14:paraId="707E7DFE"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14:paraId="3FB45F8D"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14:paraId="05C27BD1"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1114C15E"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644AEEB7"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14:paraId="29B4CBD5"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14:paraId="17FC6CB1"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49E292A0"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14:paraId="141FD32D"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14:paraId="23F53107"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11763C54" w14:textId="77777777" w:rsidTr="00725F88">
        <w:trPr>
          <w:trHeight w:val="113"/>
        </w:trPr>
        <w:tc>
          <w:tcPr>
            <w:tcW w:w="1294" w:type="dxa"/>
            <w:shd w:val="clear" w:color="auto" w:fill="auto"/>
            <w:tcMar>
              <w:left w:w="23" w:type="dxa"/>
              <w:right w:w="23" w:type="dxa"/>
            </w:tcMar>
            <w:vAlign w:val="center"/>
            <w:hideMark/>
          </w:tcPr>
          <w:p w14:paraId="4BDD6C3A"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14:paraId="088DC138"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Each area designs and develops its own solutions. Budget and staff is located at each area. </w:t>
            </w:r>
          </w:p>
        </w:tc>
        <w:tc>
          <w:tcPr>
            <w:tcW w:w="2795" w:type="dxa"/>
            <w:shd w:val="clear" w:color="auto" w:fill="auto"/>
            <w:tcMar>
              <w:left w:w="23" w:type="dxa"/>
              <w:right w:w="23" w:type="dxa"/>
            </w:tcMar>
            <w:hideMark/>
          </w:tcPr>
          <w:p w14:paraId="413A3425" w14:textId="77777777"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area continues designing its own solution they try to make them modular and share the code. </w:t>
            </w:r>
          </w:p>
          <w:p w14:paraId="70EF4F1F"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located at each area but central coordination creating some general guidelines exists.</w:t>
            </w:r>
          </w:p>
        </w:tc>
        <w:tc>
          <w:tcPr>
            <w:tcW w:w="2827" w:type="dxa"/>
            <w:shd w:val="clear" w:color="auto" w:fill="auto"/>
            <w:tcMar>
              <w:left w:w="23" w:type="dxa"/>
              <w:right w:w="23" w:type="dxa"/>
            </w:tcMar>
            <w:hideMark/>
          </w:tcPr>
          <w:p w14:paraId="27BB56BE" w14:textId="77777777" w:rsidR="00364771"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There is analysis of the business processes. GAMSO and GSBPM are applied as a basis to identify each statistical service and business function. </w:t>
            </w:r>
          </w:p>
          <w:p w14:paraId="58FB81E0"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 xml:space="preserve">Some of the roles defined by CSPA start being recognized and informally adopted by the </w:t>
            </w:r>
            <w:r w:rsidR="00466CFB" w:rsidRPr="00696835">
              <w:rPr>
                <w:rFonts w:ascii="Arial" w:eastAsia="Times New Roman" w:hAnsi="Arial" w:cs="Arial"/>
                <w:sz w:val="20"/>
                <w:szCs w:val="20"/>
                <w:highlight w:val="yellow"/>
                <w:lang w:eastAsia="en-GB"/>
              </w:rPr>
              <w:t>IT</w:t>
            </w:r>
            <w:r w:rsidRPr="00696835">
              <w:rPr>
                <w:rFonts w:ascii="Arial" w:eastAsia="Times New Roman" w:hAnsi="Arial" w:cs="Arial"/>
                <w:sz w:val="20"/>
                <w:szCs w:val="20"/>
                <w:highlight w:val="yellow"/>
                <w:lang w:eastAsia="en-GB"/>
              </w:rPr>
              <w:t xml:space="preserve"> </w:t>
            </w:r>
            <w:commentRangeStart w:id="8"/>
            <w:r w:rsidRPr="00696835">
              <w:rPr>
                <w:rFonts w:ascii="Arial" w:eastAsia="Times New Roman" w:hAnsi="Arial" w:cs="Arial"/>
                <w:sz w:val="20"/>
                <w:szCs w:val="20"/>
                <w:highlight w:val="yellow"/>
                <w:lang w:eastAsia="en-GB"/>
              </w:rPr>
              <w:t>areas</w:t>
            </w:r>
            <w:commentRangeEnd w:id="8"/>
            <w:r w:rsidR="005D41E0">
              <w:rPr>
                <w:rStyle w:val="CommentReference"/>
              </w:rPr>
              <w:commentReference w:id="8"/>
            </w:r>
            <w:r w:rsidRPr="00696835">
              <w:rPr>
                <w:rFonts w:ascii="Arial" w:eastAsia="Times New Roman" w:hAnsi="Arial" w:cs="Arial"/>
                <w:sz w:val="20"/>
                <w:szCs w:val="20"/>
                <w:highlight w:val="yellow"/>
                <w:lang w:eastAsia="en-GB"/>
              </w:rPr>
              <w:t>.</w:t>
            </w:r>
          </w:p>
        </w:tc>
        <w:tc>
          <w:tcPr>
            <w:tcW w:w="2795" w:type="dxa"/>
            <w:shd w:val="clear" w:color="auto" w:fill="auto"/>
            <w:tcMar>
              <w:left w:w="23" w:type="dxa"/>
              <w:right w:w="23" w:type="dxa"/>
            </w:tcMar>
            <w:hideMark/>
          </w:tcPr>
          <w:p w14:paraId="43B259D3" w14:textId="77777777"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services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14:paraId="2C2CB943"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 xml:space="preserve">All services are defined following an agreed granularity level. </w:t>
            </w:r>
            <w:r w:rsidR="00466CFB" w:rsidRPr="00696835">
              <w:rPr>
                <w:rFonts w:ascii="Arial" w:eastAsia="Times New Roman" w:hAnsi="Arial" w:cs="Arial"/>
                <w:sz w:val="20"/>
                <w:szCs w:val="20"/>
                <w:highlight w:val="yellow"/>
                <w:lang w:eastAsia="en-GB"/>
              </w:rPr>
              <w:t>IT</w:t>
            </w:r>
            <w:r w:rsidRPr="00696835">
              <w:rPr>
                <w:rFonts w:ascii="Arial" w:eastAsia="Times New Roman" w:hAnsi="Arial" w:cs="Arial"/>
                <w:sz w:val="20"/>
                <w:szCs w:val="20"/>
                <w:highlight w:val="yellow"/>
                <w:lang w:eastAsia="en-GB"/>
              </w:rPr>
              <w:t xml:space="preserve"> resources (people, budget, skills, etc.) are mainly oriented to build and maintain the common platform.</w:t>
            </w:r>
            <w:r w:rsidRPr="0000353A">
              <w:rPr>
                <w:rFonts w:ascii="Arial" w:eastAsia="Times New Roman" w:hAnsi="Arial" w:cs="Arial"/>
                <w:sz w:val="20"/>
                <w:szCs w:val="20"/>
                <w:lang w:eastAsia="en-GB"/>
              </w:rPr>
              <w:t xml:space="preserve">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14:paraId="4ACC0F5D"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cover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in long term institutional goals, historic performance indicators and external changes.</w:t>
            </w:r>
          </w:p>
        </w:tc>
      </w:tr>
      <w:tr w:rsidR="0000353A" w:rsidRPr="0000353A" w14:paraId="110DB86A" w14:textId="77777777" w:rsidTr="00725F88">
        <w:trPr>
          <w:trHeight w:val="113"/>
        </w:trPr>
        <w:tc>
          <w:tcPr>
            <w:tcW w:w="1294" w:type="dxa"/>
            <w:shd w:val="clear" w:color="auto" w:fill="auto"/>
            <w:tcMar>
              <w:left w:w="23" w:type="dxa"/>
              <w:right w:w="23" w:type="dxa"/>
            </w:tcMar>
            <w:vAlign w:val="center"/>
            <w:hideMark/>
          </w:tcPr>
          <w:p w14:paraId="7FF51850" w14:textId="77777777"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14:paraId="78B29EEF"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14:paraId="778829FC" w14:textId="77777777" w:rsidR="004C19DF" w:rsidRPr="0000353A" w:rsidRDefault="004C19DF"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There are some attempts to use some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14:paraId="3DBFAFCB" w14:textId="77777777" w:rsidR="004C19DF" w:rsidRPr="0000353A" w:rsidRDefault="004C19DF"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 xml:space="preserve">CSPA and other standards starts to be implemented as a concern of the whole </w:t>
            </w:r>
            <w:r w:rsidR="00653B84" w:rsidRPr="00696835">
              <w:rPr>
                <w:rFonts w:ascii="Arial" w:eastAsia="Times New Roman" w:hAnsi="Arial" w:cs="Arial"/>
                <w:sz w:val="20"/>
                <w:szCs w:val="20"/>
                <w:highlight w:val="yellow"/>
                <w:lang w:eastAsia="en-GB"/>
              </w:rPr>
              <w:t>organisation</w:t>
            </w:r>
            <w:r w:rsidRPr="00696835">
              <w:rPr>
                <w:rFonts w:ascii="Arial" w:eastAsia="Times New Roman" w:hAnsi="Arial" w:cs="Arial"/>
                <w:sz w:val="20"/>
                <w:szCs w:val="20"/>
                <w:highlight w:val="yellow"/>
                <w:lang w:eastAsia="en-GB"/>
              </w:rPr>
              <w:t>, but the implementation is partial obeying to internal needs. First attempts to develop SOA/CSPA based services.</w:t>
            </w:r>
          </w:p>
        </w:tc>
        <w:tc>
          <w:tcPr>
            <w:tcW w:w="2795" w:type="dxa"/>
            <w:shd w:val="clear" w:color="auto" w:fill="auto"/>
            <w:tcMar>
              <w:left w:w="23" w:type="dxa"/>
              <w:right w:w="23" w:type="dxa"/>
            </w:tcMar>
            <w:hideMark/>
          </w:tcPr>
          <w:p w14:paraId="7DC7D356"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w:t>
            </w:r>
            <w:r w:rsidRPr="00696835">
              <w:rPr>
                <w:rFonts w:ascii="Arial" w:eastAsia="Times New Roman" w:hAnsi="Arial" w:cs="Arial"/>
                <w:sz w:val="20"/>
                <w:szCs w:val="20"/>
                <w:highlight w:val="yellow"/>
                <w:lang w:eastAsia="en-GB"/>
              </w:rPr>
              <w:t>Reuse and sharing of services</w:t>
            </w:r>
            <w:r w:rsidRPr="0000353A">
              <w:rPr>
                <w:rFonts w:ascii="Arial" w:eastAsia="Times New Roman" w:hAnsi="Arial" w:cs="Arial"/>
                <w:sz w:val="20"/>
                <w:szCs w:val="20"/>
                <w:lang w:eastAsia="en-GB"/>
              </w:rPr>
              <w:t xml:space="preserve"> developed by other NSOs is a common practice. </w:t>
            </w:r>
          </w:p>
          <w:p w14:paraId="76038D37"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14:paraId="014D644E"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14:paraId="60FDABF2" w14:textId="77777777" w:rsidTr="00725F88">
        <w:trPr>
          <w:trHeight w:val="113"/>
        </w:trPr>
        <w:tc>
          <w:tcPr>
            <w:tcW w:w="1294" w:type="dxa"/>
            <w:shd w:val="clear" w:color="auto" w:fill="auto"/>
            <w:tcMar>
              <w:left w:w="23" w:type="dxa"/>
              <w:right w:w="23" w:type="dxa"/>
            </w:tcMar>
            <w:vAlign w:val="center"/>
            <w:hideMark/>
          </w:tcPr>
          <w:p w14:paraId="56687733"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14:paraId="00B1C9D1"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Information is duplicated and each application uses its own structure.</w:t>
            </w:r>
          </w:p>
        </w:tc>
        <w:tc>
          <w:tcPr>
            <w:tcW w:w="2795" w:type="dxa"/>
            <w:shd w:val="clear" w:color="auto" w:fill="auto"/>
            <w:tcMar>
              <w:left w:w="23" w:type="dxa"/>
              <w:right w:w="23" w:type="dxa"/>
            </w:tcMar>
            <w:hideMark/>
          </w:tcPr>
          <w:p w14:paraId="3F981079"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hideMark/>
          </w:tcPr>
          <w:p w14:paraId="47BCB89E" w14:textId="77777777" w:rsidR="00725F88"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 xml:space="preserve">Integrated databases covering several domains exist and services use these shared information sources. Early attempts to apply GSIM and CSPA LIM are carried </w:t>
            </w:r>
            <w:commentRangeStart w:id="9"/>
            <w:r w:rsidRPr="00696835">
              <w:rPr>
                <w:rFonts w:ascii="Arial" w:eastAsia="Times New Roman" w:hAnsi="Arial" w:cs="Arial"/>
                <w:sz w:val="20"/>
                <w:szCs w:val="20"/>
                <w:highlight w:val="yellow"/>
                <w:lang w:eastAsia="en-GB"/>
              </w:rPr>
              <w:t>out</w:t>
            </w:r>
            <w:commentRangeEnd w:id="9"/>
            <w:r w:rsidR="009E7D41">
              <w:rPr>
                <w:rStyle w:val="CommentReference"/>
              </w:rPr>
              <w:commentReference w:id="9"/>
            </w:r>
            <w:r w:rsidRPr="009E7D41">
              <w:rPr>
                <w:rFonts w:ascii="Arial" w:eastAsia="Times New Roman" w:hAnsi="Arial" w:cs="Arial"/>
                <w:sz w:val="20"/>
                <w:szCs w:val="20"/>
                <w:lang w:eastAsia="en-GB"/>
              </w:rPr>
              <w: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14:paraId="2E034F5B"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14:paraId="50081440"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14:paraId="38FCE191" w14:textId="77777777" w:rsidTr="00725F88">
        <w:trPr>
          <w:trHeight w:val="113"/>
        </w:trPr>
        <w:tc>
          <w:tcPr>
            <w:tcW w:w="1294" w:type="dxa"/>
            <w:shd w:val="clear" w:color="auto" w:fill="auto"/>
            <w:tcMar>
              <w:left w:w="23" w:type="dxa"/>
              <w:right w:w="23" w:type="dxa"/>
            </w:tcMar>
            <w:vAlign w:val="center"/>
          </w:tcPr>
          <w:p w14:paraId="7EBA54CD"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14:paraId="4D544045"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34328463"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14:paraId="110DA455"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5366069A"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14:paraId="0C1824DB"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154A900C"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14:paraId="6884CF75"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4A17B70F"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14:paraId="0AD6A873"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6808E9C4"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3B8ABFA8" w14:textId="77777777" w:rsidTr="00725F88">
        <w:trPr>
          <w:trHeight w:val="113"/>
        </w:trPr>
        <w:tc>
          <w:tcPr>
            <w:tcW w:w="1294" w:type="dxa"/>
            <w:shd w:val="clear" w:color="auto" w:fill="auto"/>
            <w:tcMar>
              <w:left w:w="23" w:type="dxa"/>
              <w:right w:w="23" w:type="dxa"/>
            </w:tcMar>
            <w:vAlign w:val="center"/>
            <w:hideMark/>
          </w:tcPr>
          <w:p w14:paraId="58663797"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14:paraId="646F735F"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14:paraId="22A9E359"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component libraries start to appear. The components are difficult to integrate in practice and therefore often rejected.</w:t>
            </w:r>
          </w:p>
          <w:p w14:paraId="6A838D05"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commercial components start to be integrated.</w:t>
            </w:r>
          </w:p>
        </w:tc>
        <w:tc>
          <w:tcPr>
            <w:tcW w:w="2827" w:type="dxa"/>
            <w:shd w:val="clear" w:color="auto" w:fill="auto"/>
            <w:tcMar>
              <w:left w:w="23" w:type="dxa"/>
              <w:right w:w="23" w:type="dxa"/>
            </w:tcMar>
            <w:hideMark/>
          </w:tcPr>
          <w:p w14:paraId="53C5E1CA" w14:textId="77777777" w:rsidR="00364771" w:rsidRPr="00696835" w:rsidRDefault="00725F88"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Some early service oriented systems making use of services attending certain common activities start</w:t>
            </w:r>
            <w:r w:rsidRPr="00696835">
              <w:rPr>
                <w:rFonts w:ascii="Arial" w:eastAsia="Times New Roman" w:hAnsi="Arial" w:cs="Arial"/>
                <w:strike/>
                <w:sz w:val="20"/>
                <w:szCs w:val="20"/>
                <w:highlight w:val="yellow"/>
                <w:lang w:eastAsia="en-GB"/>
              </w:rPr>
              <w:t>s</w:t>
            </w:r>
            <w:r w:rsidRPr="00696835">
              <w:rPr>
                <w:rFonts w:ascii="Arial" w:eastAsia="Times New Roman" w:hAnsi="Arial" w:cs="Arial"/>
                <w:sz w:val="20"/>
                <w:szCs w:val="20"/>
                <w:highlight w:val="yellow"/>
                <w:lang w:eastAsia="en-GB"/>
              </w:rPr>
              <w:t xml:space="preserve"> to appear. </w:t>
            </w:r>
          </w:p>
          <w:p w14:paraId="6973EE94" w14:textId="77777777" w:rsidR="00725F88" w:rsidRPr="0000353A" w:rsidRDefault="00725F88"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Services orchestration is still an issue that is mainly carried out for each system.</w:t>
            </w:r>
          </w:p>
        </w:tc>
        <w:tc>
          <w:tcPr>
            <w:tcW w:w="2795" w:type="dxa"/>
            <w:shd w:val="clear" w:color="auto" w:fill="auto"/>
            <w:tcMar>
              <w:left w:w="23" w:type="dxa"/>
              <w:right w:w="23" w:type="dxa"/>
            </w:tcMar>
            <w:hideMark/>
          </w:tcPr>
          <w:p w14:paraId="1F9488B2"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14:paraId="204CE1D8"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14:paraId="4080D264"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14:paraId="291425A3"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14:paraId="04F4B9DB"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14:paraId="6B6FF02B" w14:textId="77777777" w:rsidTr="00725F88">
        <w:trPr>
          <w:trHeight w:val="113"/>
        </w:trPr>
        <w:tc>
          <w:tcPr>
            <w:tcW w:w="1294" w:type="dxa"/>
            <w:shd w:val="clear" w:color="auto" w:fill="auto"/>
            <w:tcMar>
              <w:left w:w="23" w:type="dxa"/>
              <w:right w:w="23" w:type="dxa"/>
            </w:tcMar>
            <w:vAlign w:val="center"/>
            <w:hideMark/>
          </w:tcPr>
          <w:p w14:paraId="54E7533E"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14:paraId="497148BD"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14:paraId="1A0064FC"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and support of technology goes from absent to very basic.</w:t>
            </w:r>
          </w:p>
        </w:tc>
        <w:tc>
          <w:tcPr>
            <w:tcW w:w="2795" w:type="dxa"/>
            <w:shd w:val="clear" w:color="auto" w:fill="auto"/>
            <w:tcMar>
              <w:left w:w="23" w:type="dxa"/>
              <w:right w:w="23" w:type="dxa"/>
            </w:tcMar>
            <w:hideMark/>
          </w:tcPr>
          <w:p w14:paraId="1C2EE7B9" w14:textId="77777777" w:rsidR="00725F88" w:rsidRPr="0000353A" w:rsidRDefault="00725F88" w:rsidP="00171825">
            <w:pPr>
              <w:spacing w:after="120" w:line="240" w:lineRule="auto"/>
              <w:rPr>
                <w:rFonts w:ascii="Arial" w:eastAsia="Times New Roman" w:hAnsi="Arial" w:cs="Arial"/>
                <w:sz w:val="20"/>
                <w:szCs w:val="20"/>
                <w:lang w:eastAsia="en-GB"/>
              </w:rPr>
            </w:pPr>
            <w:r w:rsidRPr="00727354">
              <w:rPr>
                <w:rFonts w:ascii="Arial" w:eastAsia="Times New Roman" w:hAnsi="Arial" w:cs="Arial"/>
                <w:sz w:val="20"/>
                <w:szCs w:val="20"/>
                <w:highlight w:val="yellow"/>
                <w:lang w:eastAsia="en-GB"/>
              </w:rPr>
              <w:t>There is a definition of a set of core technologies supported by the organisation which is mostly used as a guideline, but each area still deciding how to fulfil the needs of each project so the integration, reuse and support of technologies is very limited.</w:t>
            </w:r>
          </w:p>
        </w:tc>
        <w:tc>
          <w:tcPr>
            <w:tcW w:w="2827" w:type="dxa"/>
            <w:shd w:val="clear" w:color="auto" w:fill="auto"/>
            <w:tcMar>
              <w:left w:w="23" w:type="dxa"/>
              <w:right w:w="23" w:type="dxa"/>
            </w:tcMar>
            <w:hideMark/>
          </w:tcPr>
          <w:p w14:paraId="4E7C6552"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14:paraId="1547CEB6" w14:textId="77777777"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share the same set of technologies. </w:t>
            </w:r>
          </w:p>
          <w:p w14:paraId="7ED1E060" w14:textId="77777777" w:rsidR="00364771" w:rsidRDefault="00725F88" w:rsidP="00364771">
            <w:pPr>
              <w:spacing w:after="120" w:line="240" w:lineRule="auto"/>
              <w:rPr>
                <w:rFonts w:ascii="Arial" w:eastAsia="Times New Roman" w:hAnsi="Arial" w:cs="Arial"/>
                <w:sz w:val="20"/>
                <w:szCs w:val="20"/>
                <w:lang w:eastAsia="en-GB"/>
              </w:rPr>
            </w:pPr>
            <w:r w:rsidRPr="00727354">
              <w:rPr>
                <w:rFonts w:ascii="Arial" w:eastAsia="Times New Roman" w:hAnsi="Arial" w:cs="Arial"/>
                <w:sz w:val="20"/>
                <w:szCs w:val="20"/>
                <w:highlight w:val="yellow"/>
                <w:lang w:eastAsia="en-GB"/>
              </w:rPr>
              <w:t>Reutilization of solutions on different projects is the common rule.</w:t>
            </w:r>
            <w:r w:rsidRPr="0000353A">
              <w:rPr>
                <w:rFonts w:ascii="Arial" w:eastAsia="Times New Roman" w:hAnsi="Arial" w:cs="Arial"/>
                <w:sz w:val="20"/>
                <w:szCs w:val="20"/>
                <w:lang w:eastAsia="en-GB"/>
              </w:rPr>
              <w:t> </w:t>
            </w:r>
          </w:p>
          <w:p w14:paraId="5499AEEC" w14:textId="77777777" w:rsidR="00725F88" w:rsidRPr="0000353A"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 its distribution. </w:t>
            </w:r>
          </w:p>
        </w:tc>
        <w:tc>
          <w:tcPr>
            <w:tcW w:w="2795" w:type="dxa"/>
            <w:shd w:val="clear" w:color="auto" w:fill="auto"/>
            <w:tcMar>
              <w:left w:w="23" w:type="dxa"/>
              <w:right w:w="23" w:type="dxa"/>
            </w:tcMar>
            <w:hideMark/>
          </w:tcPr>
          <w:p w14:paraId="26D86AE1" w14:textId="77777777"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 xml:space="preserve">the needed components to virtualize the services. </w:t>
            </w:r>
          </w:p>
          <w:p w14:paraId="5788F6BB" w14:textId="77777777" w:rsidR="00725F88" w:rsidRPr="0000353A" w:rsidRDefault="00466CFB"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the projects. </w:t>
            </w:r>
            <w:r w:rsidR="00364771" w:rsidRPr="00727354">
              <w:rPr>
                <w:rFonts w:ascii="Arial" w:eastAsia="Times New Roman" w:hAnsi="Arial" w:cs="Arial"/>
                <w:sz w:val="20"/>
                <w:szCs w:val="20"/>
                <w:highlight w:val="yellow"/>
                <w:lang w:eastAsia="en-GB"/>
              </w:rPr>
              <w:t xml:space="preserve">Hardware </w:t>
            </w:r>
            <w:r w:rsidR="00725F88" w:rsidRPr="00727354">
              <w:rPr>
                <w:rFonts w:ascii="Arial" w:eastAsia="Times New Roman" w:hAnsi="Arial" w:cs="Arial"/>
                <w:sz w:val="20"/>
                <w:szCs w:val="20"/>
                <w:highlight w:val="yellow"/>
                <w:lang w:eastAsia="en-GB"/>
              </w:rPr>
              <w:t>and software are optimized dynamically to attend changes in requirements and demands of the statistical business processes.</w:t>
            </w:r>
          </w:p>
        </w:tc>
        <w:tc>
          <w:tcPr>
            <w:tcW w:w="2795" w:type="dxa"/>
            <w:shd w:val="clear" w:color="auto" w:fill="auto"/>
            <w:tcMar>
              <w:left w:w="23" w:type="dxa"/>
              <w:right w:w="23" w:type="dxa"/>
            </w:tcMar>
            <w:hideMark/>
          </w:tcPr>
          <w:p w14:paraId="3C6E383A"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14:paraId="405D9F6D" w14:textId="77777777" w:rsidR="00243A17" w:rsidDel="004C19DF" w:rsidRDefault="00243A17" w:rsidP="0000353A">
      <w:pPr>
        <w:rPr>
          <w:del w:id="10" w:author="Christopher Jones" w:date="2016-06-01T16:57:00Z"/>
        </w:rPr>
      </w:pPr>
    </w:p>
    <w:p w14:paraId="62B9F189" w14:textId="77777777" w:rsidR="00243A17" w:rsidRPr="00243A17" w:rsidRDefault="00243A17" w:rsidP="0000353A"/>
    <w:p w14:paraId="127405EA" w14:textId="77777777" w:rsidR="002D4C7D" w:rsidRDefault="002D4C7D" w:rsidP="002D4C7D">
      <w:pPr>
        <w:rPr>
          <w:ins w:id="11" w:author="Christopher Jones" w:date="2016-06-01T16:13:00Z"/>
        </w:rPr>
        <w:sectPr w:rsidR="002D4C7D" w:rsidSect="00243A17">
          <w:pgSz w:w="16838" w:h="11906" w:orient="landscape"/>
          <w:pgMar w:top="426" w:right="851" w:bottom="567" w:left="426" w:header="708" w:footer="708" w:gutter="0"/>
          <w:cols w:space="708"/>
          <w:docGrid w:linePitch="360"/>
        </w:sectPr>
      </w:pPr>
    </w:p>
    <w:p w14:paraId="0813A021" w14:textId="77777777" w:rsidR="002D4C7D" w:rsidRDefault="002D4C7D" w:rsidP="002D4C7D">
      <w:pPr>
        <w:pStyle w:val="Heading2"/>
      </w:pPr>
      <w:r>
        <w:lastRenderedPageBreak/>
        <w:t>CSPA Maturity Assessment</w:t>
      </w:r>
    </w:p>
    <w:p w14:paraId="73F2B55A" w14:textId="77777777" w:rsidR="002D4C7D" w:rsidRDefault="002D4C7D" w:rsidP="002D4C7D">
      <w:r>
        <w:t>The current version of CSPA is version 1.5.</w:t>
      </w:r>
    </w:p>
    <w:p w14:paraId="412433B5" w14:textId="77777777" w:rsidR="002D4C7D" w:rsidRDefault="002D4C7D" w:rsidP="002D4C7D">
      <w:pPr>
        <w:rPr>
          <w:b/>
        </w:rPr>
      </w:pPr>
      <w:r>
        <w:t xml:space="preserve">Version Assessed: </w:t>
      </w:r>
      <w:r w:rsidRPr="007C7FDF">
        <w:rPr>
          <w:b/>
        </w:rPr>
        <w:t>1.</w:t>
      </w:r>
      <w:r w:rsidR="00793D20">
        <w:rPr>
          <w:b/>
        </w:rPr>
        <w:t>5</w:t>
      </w:r>
    </w:p>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14:paraId="5086219B" w14:textId="77777777" w:rsidTr="00793D20">
        <w:trPr>
          <w:trHeight w:val="737"/>
        </w:trPr>
        <w:tc>
          <w:tcPr>
            <w:tcW w:w="1418" w:type="dxa"/>
          </w:tcPr>
          <w:p w14:paraId="24E083E4" w14:textId="77777777"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14:paraId="54309333" w14:textId="77777777"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14:paraId="668BEF68" w14:textId="77777777"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14:paraId="216C477E" w14:textId="77777777" w:rsidR="002D4C7D" w:rsidRPr="0000353A" w:rsidRDefault="002D4C7D" w:rsidP="00793D20">
            <w:pPr>
              <w:jc w:val="center"/>
              <w:rPr>
                <w:rFonts w:ascii="Arial" w:hAnsi="Arial" w:cs="Arial"/>
                <w:b/>
                <w:lang w:val="en-US"/>
              </w:rPr>
            </w:pPr>
            <w:r w:rsidRPr="0000353A">
              <w:rPr>
                <w:rFonts w:ascii="Arial" w:hAnsi="Arial" w:cs="Arial"/>
                <w:b/>
                <w:lang w:val="en-US"/>
              </w:rPr>
              <w:t>Key Steps/</w:t>
            </w:r>
          </w:p>
          <w:p w14:paraId="51FF7707" w14:textId="77777777"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14:paraId="55DB9D73" w14:textId="77777777" w:rsidTr="00793D20">
        <w:trPr>
          <w:trHeight w:val="1077"/>
        </w:trPr>
        <w:tc>
          <w:tcPr>
            <w:tcW w:w="1418" w:type="dxa"/>
          </w:tcPr>
          <w:p w14:paraId="44C41DE3" w14:textId="77777777"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14:paraId="32BB5A7E" w14:textId="77777777" w:rsidR="002D4C7D" w:rsidRPr="0000353A" w:rsidRDefault="002D4C7D" w:rsidP="00793D20">
            <w:pPr>
              <w:rPr>
                <w:rFonts w:ascii="Arial" w:hAnsi="Arial" w:cs="Arial"/>
                <w:lang w:val="en-US"/>
              </w:rPr>
            </w:pPr>
          </w:p>
        </w:tc>
        <w:tc>
          <w:tcPr>
            <w:tcW w:w="1701" w:type="dxa"/>
          </w:tcPr>
          <w:p w14:paraId="588B631F" w14:textId="77777777" w:rsidR="002D4C7D" w:rsidRPr="0000353A" w:rsidRDefault="002D4C7D" w:rsidP="00793D20">
            <w:pPr>
              <w:rPr>
                <w:rFonts w:ascii="Arial" w:hAnsi="Arial" w:cs="Arial"/>
                <w:lang w:val="en-US"/>
              </w:rPr>
            </w:pPr>
          </w:p>
        </w:tc>
        <w:tc>
          <w:tcPr>
            <w:tcW w:w="5670" w:type="dxa"/>
          </w:tcPr>
          <w:p w14:paraId="766683CF" w14:textId="77777777" w:rsidR="002D4C7D" w:rsidRPr="0000353A" w:rsidRDefault="002D4C7D" w:rsidP="00793D20">
            <w:pPr>
              <w:rPr>
                <w:rFonts w:ascii="Arial" w:hAnsi="Arial" w:cs="Arial"/>
                <w:lang w:val="en-US"/>
              </w:rPr>
            </w:pPr>
          </w:p>
        </w:tc>
      </w:tr>
      <w:tr w:rsidR="002D4C7D" w:rsidRPr="0000353A" w14:paraId="11C1E493" w14:textId="77777777" w:rsidTr="00793D20">
        <w:trPr>
          <w:trHeight w:val="1077"/>
        </w:trPr>
        <w:tc>
          <w:tcPr>
            <w:tcW w:w="1418" w:type="dxa"/>
          </w:tcPr>
          <w:p w14:paraId="65342B5A" w14:textId="77777777"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14:paraId="1D700F16" w14:textId="77777777" w:rsidR="002D4C7D" w:rsidRPr="0000353A" w:rsidRDefault="002D4C7D" w:rsidP="00793D20">
            <w:pPr>
              <w:rPr>
                <w:rFonts w:ascii="Arial" w:hAnsi="Arial" w:cs="Arial"/>
                <w:lang w:val="en-US"/>
              </w:rPr>
            </w:pPr>
          </w:p>
        </w:tc>
        <w:tc>
          <w:tcPr>
            <w:tcW w:w="1701" w:type="dxa"/>
          </w:tcPr>
          <w:p w14:paraId="6EFF8E57" w14:textId="77777777" w:rsidR="002D4C7D" w:rsidRPr="0000353A" w:rsidRDefault="002D4C7D" w:rsidP="00793D20">
            <w:pPr>
              <w:rPr>
                <w:rFonts w:ascii="Arial" w:hAnsi="Arial" w:cs="Arial"/>
                <w:lang w:val="en-US"/>
              </w:rPr>
            </w:pPr>
          </w:p>
        </w:tc>
        <w:tc>
          <w:tcPr>
            <w:tcW w:w="5670" w:type="dxa"/>
          </w:tcPr>
          <w:p w14:paraId="5D048728" w14:textId="77777777" w:rsidR="002D4C7D" w:rsidRPr="0000353A" w:rsidRDefault="002D4C7D" w:rsidP="00793D20">
            <w:pPr>
              <w:rPr>
                <w:rFonts w:ascii="Arial" w:hAnsi="Arial" w:cs="Arial"/>
                <w:lang w:val="en-US"/>
              </w:rPr>
            </w:pPr>
          </w:p>
        </w:tc>
      </w:tr>
      <w:tr w:rsidR="002D4C7D" w:rsidRPr="0000353A" w14:paraId="60CB6675" w14:textId="77777777" w:rsidTr="00793D20">
        <w:trPr>
          <w:trHeight w:val="1077"/>
        </w:trPr>
        <w:tc>
          <w:tcPr>
            <w:tcW w:w="1418" w:type="dxa"/>
          </w:tcPr>
          <w:p w14:paraId="566A831D" w14:textId="77777777"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14:paraId="4F34D3B7" w14:textId="77777777" w:rsidR="002D4C7D" w:rsidRPr="0000353A" w:rsidRDefault="002D4C7D" w:rsidP="00793D20">
            <w:pPr>
              <w:rPr>
                <w:rFonts w:ascii="Arial" w:hAnsi="Arial" w:cs="Arial"/>
                <w:lang w:val="en-US"/>
              </w:rPr>
            </w:pPr>
          </w:p>
        </w:tc>
        <w:tc>
          <w:tcPr>
            <w:tcW w:w="1701" w:type="dxa"/>
          </w:tcPr>
          <w:p w14:paraId="38AAE7B3" w14:textId="77777777" w:rsidR="002D4C7D" w:rsidRPr="0000353A" w:rsidRDefault="002D4C7D" w:rsidP="00793D20">
            <w:pPr>
              <w:rPr>
                <w:rFonts w:ascii="Arial" w:hAnsi="Arial" w:cs="Arial"/>
                <w:lang w:val="en-US"/>
              </w:rPr>
            </w:pPr>
          </w:p>
        </w:tc>
        <w:tc>
          <w:tcPr>
            <w:tcW w:w="5670" w:type="dxa"/>
          </w:tcPr>
          <w:p w14:paraId="0F879E2A" w14:textId="77777777" w:rsidR="002D4C7D" w:rsidRPr="0000353A" w:rsidRDefault="002D4C7D" w:rsidP="00793D20">
            <w:pPr>
              <w:rPr>
                <w:rFonts w:ascii="Arial" w:hAnsi="Arial" w:cs="Arial"/>
                <w:lang w:val="en-US"/>
              </w:rPr>
            </w:pPr>
          </w:p>
        </w:tc>
      </w:tr>
      <w:tr w:rsidR="002D4C7D" w:rsidRPr="0000353A" w14:paraId="0C9A49E7" w14:textId="77777777" w:rsidTr="00793D20">
        <w:trPr>
          <w:trHeight w:val="1077"/>
        </w:trPr>
        <w:tc>
          <w:tcPr>
            <w:tcW w:w="1418" w:type="dxa"/>
          </w:tcPr>
          <w:p w14:paraId="76266EFE" w14:textId="77777777"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14:paraId="3B7CF3F8" w14:textId="77777777" w:rsidR="002D4C7D" w:rsidRPr="0000353A" w:rsidRDefault="002D4C7D" w:rsidP="00793D20">
            <w:pPr>
              <w:rPr>
                <w:rFonts w:ascii="Arial" w:hAnsi="Arial" w:cs="Arial"/>
                <w:lang w:val="en-US"/>
              </w:rPr>
            </w:pPr>
          </w:p>
        </w:tc>
        <w:tc>
          <w:tcPr>
            <w:tcW w:w="1701" w:type="dxa"/>
          </w:tcPr>
          <w:p w14:paraId="43A847F0" w14:textId="77777777" w:rsidR="002D4C7D" w:rsidRPr="0000353A" w:rsidRDefault="002D4C7D" w:rsidP="00793D20">
            <w:pPr>
              <w:rPr>
                <w:rFonts w:ascii="Arial" w:hAnsi="Arial" w:cs="Arial"/>
                <w:lang w:val="en-US"/>
              </w:rPr>
            </w:pPr>
          </w:p>
        </w:tc>
        <w:tc>
          <w:tcPr>
            <w:tcW w:w="5670" w:type="dxa"/>
          </w:tcPr>
          <w:p w14:paraId="29DC89AC" w14:textId="2BE46B41" w:rsidR="002D4C7D" w:rsidRPr="0000353A" w:rsidRDefault="00982349" w:rsidP="00793D20">
            <w:pPr>
              <w:rPr>
                <w:rFonts w:ascii="Arial" w:hAnsi="Arial" w:cs="Arial"/>
                <w:lang w:val="en-US"/>
              </w:rPr>
            </w:pPr>
            <w:r>
              <w:rPr>
                <w:b/>
              </w:rPr>
              <w:t>(international service catalogue is used)</w:t>
            </w:r>
          </w:p>
        </w:tc>
      </w:tr>
      <w:tr w:rsidR="002D4C7D" w:rsidRPr="0000353A" w14:paraId="59EB0F16" w14:textId="77777777" w:rsidTr="00793D20">
        <w:trPr>
          <w:trHeight w:val="1077"/>
        </w:trPr>
        <w:tc>
          <w:tcPr>
            <w:tcW w:w="1418" w:type="dxa"/>
          </w:tcPr>
          <w:p w14:paraId="1611E229" w14:textId="77777777" w:rsidR="002D4C7D" w:rsidRPr="0000353A" w:rsidRDefault="002D4C7D" w:rsidP="00793D20">
            <w:pPr>
              <w:rPr>
                <w:rFonts w:ascii="Arial" w:hAnsi="Arial" w:cs="Arial"/>
                <w:lang w:val="en-US"/>
              </w:rPr>
            </w:pPr>
            <w:r w:rsidRPr="0000353A">
              <w:rPr>
                <w:rFonts w:ascii="Arial" w:hAnsi="Arial" w:cs="Arial"/>
                <w:lang w:val="en-US"/>
              </w:rPr>
              <w:t>Technology</w:t>
            </w:r>
          </w:p>
        </w:tc>
        <w:tc>
          <w:tcPr>
            <w:tcW w:w="1701" w:type="dxa"/>
          </w:tcPr>
          <w:p w14:paraId="471DFE0F" w14:textId="77777777" w:rsidR="002D4C7D" w:rsidRPr="0000353A" w:rsidRDefault="002D4C7D" w:rsidP="00793D20">
            <w:pPr>
              <w:rPr>
                <w:rFonts w:ascii="Arial" w:hAnsi="Arial" w:cs="Arial"/>
                <w:lang w:val="en-US"/>
              </w:rPr>
            </w:pPr>
          </w:p>
        </w:tc>
        <w:tc>
          <w:tcPr>
            <w:tcW w:w="1701" w:type="dxa"/>
          </w:tcPr>
          <w:p w14:paraId="64A86402" w14:textId="77777777" w:rsidR="002D4C7D" w:rsidRPr="0000353A" w:rsidRDefault="002D4C7D" w:rsidP="00793D20">
            <w:pPr>
              <w:rPr>
                <w:rFonts w:ascii="Arial" w:hAnsi="Arial" w:cs="Arial"/>
                <w:lang w:val="en-US"/>
              </w:rPr>
            </w:pPr>
          </w:p>
        </w:tc>
        <w:tc>
          <w:tcPr>
            <w:tcW w:w="5670" w:type="dxa"/>
          </w:tcPr>
          <w:p w14:paraId="5F1ADB75" w14:textId="77777777" w:rsidR="002D4C7D" w:rsidRDefault="00C742DE" w:rsidP="00793D20">
            <w:pPr>
              <w:rPr>
                <w:rFonts w:ascii="Arial" w:hAnsi="Arial" w:cs="Arial"/>
                <w:lang w:val="en-US"/>
              </w:rPr>
            </w:pPr>
            <w:r>
              <w:rPr>
                <w:rFonts w:ascii="Arial" w:hAnsi="Arial" w:cs="Arial"/>
                <w:lang w:val="en-US"/>
              </w:rPr>
              <w:t>Never intend to be on a single set of technologies</w:t>
            </w:r>
          </w:p>
          <w:p w14:paraId="2B118369" w14:textId="094BCF98" w:rsidR="00F706E3" w:rsidRPr="0000353A" w:rsidRDefault="00F706E3" w:rsidP="00793D20">
            <w:pPr>
              <w:rPr>
                <w:rFonts w:ascii="Arial" w:hAnsi="Arial" w:cs="Arial"/>
                <w:lang w:val="en-US"/>
              </w:rPr>
            </w:pPr>
            <w:r>
              <w:rPr>
                <w:rFonts w:ascii="Arial" w:hAnsi="Arial" w:cs="Arial"/>
                <w:lang w:val="en-US"/>
              </w:rPr>
              <w:t>Sets of sets of technologies</w:t>
            </w:r>
          </w:p>
        </w:tc>
      </w:tr>
    </w:tbl>
    <w:p w14:paraId="29AEA4D2" w14:textId="77777777" w:rsidR="002D4C7D" w:rsidRDefault="002D4C7D" w:rsidP="008D232F"/>
    <w:p w14:paraId="2BF5E05C" w14:textId="77777777" w:rsidR="00171825" w:rsidRPr="008345FD" w:rsidRDefault="00171825" w:rsidP="00171825">
      <w:pPr>
        <w:rPr>
          <w:b/>
        </w:rPr>
      </w:pPr>
      <w:r>
        <w:rPr>
          <w:b/>
        </w:rPr>
        <w:t>For T</w:t>
      </w:r>
      <w:r w:rsidRPr="008345FD">
        <w:rPr>
          <w:b/>
        </w:rPr>
        <w:t>esters</w:t>
      </w:r>
    </w:p>
    <w:p w14:paraId="12ACFB9F" w14:textId="77777777" w:rsidR="00171825" w:rsidRDefault="00171825" w:rsidP="00171825">
      <w:pPr>
        <w:rPr>
          <w:b/>
        </w:rPr>
      </w:pPr>
      <w:r>
        <w:rPr>
          <w:b/>
        </w:rPr>
        <w:t>Were there any self-assessment criteria that were particularly difficult to understand?</w:t>
      </w:r>
    </w:p>
    <w:p w14:paraId="113DC035" w14:textId="77777777" w:rsidR="00171825" w:rsidRDefault="00171825" w:rsidP="00171825">
      <w:pPr>
        <w:ind w:firstLine="720"/>
        <w:rPr>
          <w:b/>
        </w:rPr>
      </w:pPr>
      <w:r>
        <w:rPr>
          <w:b/>
        </w:rPr>
        <w:t>If yes, please provide the Dimension and Level for those self-assessment criteria:</w:t>
      </w:r>
    </w:p>
    <w:p w14:paraId="090362A3" w14:textId="77777777" w:rsidR="00171825" w:rsidRDefault="00171825" w:rsidP="00171825">
      <w:pPr>
        <w:ind w:firstLine="720"/>
        <w:rPr>
          <w:b/>
        </w:rPr>
      </w:pPr>
    </w:p>
    <w:p w14:paraId="61EBAF3A" w14:textId="77777777" w:rsidR="00171825" w:rsidRDefault="009E7D41" w:rsidP="00171825">
      <w:pPr>
        <w:ind w:firstLine="720"/>
        <w:rPr>
          <w:b/>
        </w:rPr>
      </w:pPr>
      <w:r w:rsidRPr="009E7D41">
        <w:rPr>
          <w:b/>
          <w:highlight w:val="yellow"/>
        </w:rPr>
        <w:t>Separation of dev and prod</w:t>
      </w:r>
      <w:r>
        <w:rPr>
          <w:b/>
        </w:rPr>
        <w:t xml:space="preserve"> red herring?</w:t>
      </w:r>
    </w:p>
    <w:p w14:paraId="29AE1DC3" w14:textId="4FF9860F" w:rsidR="00171825" w:rsidRDefault="00982349" w:rsidP="00171825">
      <w:pPr>
        <w:ind w:firstLine="720"/>
        <w:rPr>
          <w:b/>
        </w:rPr>
      </w:pPr>
      <w:r>
        <w:rPr>
          <w:b/>
        </w:rPr>
        <w:t>Applications – early to corporate to big of a jump (international service catalogue is used)</w:t>
      </w:r>
    </w:p>
    <w:p w14:paraId="37A8A57A" w14:textId="737D0789" w:rsidR="00C742DE" w:rsidRDefault="00C742DE" w:rsidP="00171825">
      <w:pPr>
        <w:ind w:firstLine="720"/>
        <w:rPr>
          <w:b/>
        </w:rPr>
      </w:pPr>
      <w:r>
        <w:rPr>
          <w:b/>
        </w:rPr>
        <w:t>Standardized IT platform – by GSBPM components</w:t>
      </w:r>
    </w:p>
    <w:p w14:paraId="17B88594" w14:textId="77777777" w:rsidR="00171825" w:rsidRDefault="00171825" w:rsidP="00171825">
      <w:pPr>
        <w:rPr>
          <w:b/>
        </w:rPr>
      </w:pPr>
      <w:r>
        <w:rPr>
          <w:b/>
        </w:rPr>
        <w:t>Were the Levels sufficiently distinct per Dimension?</w:t>
      </w:r>
    </w:p>
    <w:p w14:paraId="1CE93A09" w14:textId="77777777" w:rsidR="00171825" w:rsidRDefault="00171825" w:rsidP="00171825">
      <w:pPr>
        <w:rPr>
          <w:b/>
        </w:rPr>
      </w:pPr>
      <w:r>
        <w:rPr>
          <w:b/>
        </w:rPr>
        <w:tab/>
        <w:t>If not, please provide the Dimension(s) and Level(s) where you experienced difficulties</w:t>
      </w:r>
    </w:p>
    <w:p w14:paraId="3A6438BF" w14:textId="77777777" w:rsidR="00171825" w:rsidRDefault="00171825" w:rsidP="00171825">
      <w:pPr>
        <w:rPr>
          <w:b/>
        </w:rPr>
      </w:pPr>
    </w:p>
    <w:p w14:paraId="31E1CA2F" w14:textId="77777777" w:rsidR="00171825" w:rsidRDefault="00171825" w:rsidP="00171825">
      <w:pPr>
        <w:ind w:firstLine="720"/>
        <w:rPr>
          <w:b/>
        </w:rPr>
      </w:pPr>
    </w:p>
    <w:p w14:paraId="3E163BE6" w14:textId="77777777" w:rsidR="00FD06E2" w:rsidRDefault="00FD06E2">
      <w:pPr>
        <w:rPr>
          <w:b/>
        </w:rPr>
      </w:pPr>
      <w:r>
        <w:rPr>
          <w:b/>
        </w:rPr>
        <w:br w:type="page"/>
      </w:r>
    </w:p>
    <w:p w14:paraId="7604C3B0" w14:textId="77777777" w:rsidR="00171825" w:rsidRDefault="00171825" w:rsidP="008D232F">
      <w:pPr>
        <w:rPr>
          <w:b/>
        </w:rPr>
      </w:pPr>
      <w:r>
        <w:rPr>
          <w:b/>
        </w:rPr>
        <w:lastRenderedPageBreak/>
        <w:t>FINALLY (across all standards)</w:t>
      </w:r>
    </w:p>
    <w:p w14:paraId="2FD42EAD" w14:textId="77777777"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14:paraId="7A0F6083" w14:textId="77777777" w:rsidR="00FD06E2" w:rsidRDefault="00FD06E2">
      <w:pPr>
        <w:rPr>
          <w:b/>
        </w:rPr>
      </w:pPr>
    </w:p>
    <w:p w14:paraId="3AF66E3D" w14:textId="77777777" w:rsidR="00FD06E2" w:rsidRPr="00085688" w:rsidRDefault="00085688">
      <w:r>
        <w:t>- once we have them, pr</w:t>
      </w:r>
      <w:r w:rsidRPr="00085688">
        <w:t>oviding examples</w:t>
      </w:r>
      <w:r>
        <w:t xml:space="preserve"> from countries on how they walked through the assessment might be helpful</w:t>
      </w:r>
    </w:p>
    <w:p w14:paraId="1AEFDC53" w14:textId="77777777" w:rsidR="00FD06E2" w:rsidRDefault="00FD06E2">
      <w:pPr>
        <w:rPr>
          <w:b/>
        </w:rPr>
      </w:pPr>
    </w:p>
    <w:p w14:paraId="7EE41E89" w14:textId="77777777" w:rsidR="00FD06E2" w:rsidRDefault="00FD06E2">
      <w:pPr>
        <w:rPr>
          <w:b/>
        </w:rPr>
      </w:pPr>
    </w:p>
    <w:p w14:paraId="10746B6D" w14:textId="77777777" w:rsidR="00FD06E2" w:rsidRDefault="00FD06E2">
      <w:pPr>
        <w:rPr>
          <w:b/>
        </w:rPr>
      </w:pPr>
    </w:p>
    <w:p w14:paraId="5D49FF99" w14:textId="77777777" w:rsidR="00FD06E2" w:rsidRDefault="00FD06E2">
      <w:pPr>
        <w:rPr>
          <w:b/>
        </w:rPr>
      </w:pPr>
    </w:p>
    <w:p w14:paraId="7ADF89F6" w14:textId="77777777" w:rsidR="00FD06E2" w:rsidRDefault="00FD06E2">
      <w:pPr>
        <w:rPr>
          <w:b/>
        </w:rPr>
      </w:pPr>
    </w:p>
    <w:p w14:paraId="6CBCAC75" w14:textId="77777777" w:rsidR="00FD06E2" w:rsidRDefault="00FD06E2">
      <w:pPr>
        <w:rPr>
          <w:b/>
        </w:rPr>
      </w:pPr>
    </w:p>
    <w:p w14:paraId="1D30FBB8" w14:textId="77777777" w:rsidR="00FD06E2" w:rsidRDefault="00FD06E2">
      <w:pPr>
        <w:rPr>
          <w:b/>
        </w:rPr>
      </w:pPr>
    </w:p>
    <w:p w14:paraId="7B357504" w14:textId="77777777" w:rsidR="00FD06E2" w:rsidRDefault="00FD06E2">
      <w:pPr>
        <w:rPr>
          <w:b/>
        </w:rPr>
      </w:pPr>
    </w:p>
    <w:p w14:paraId="4CD71CFA" w14:textId="77777777" w:rsidR="00FD06E2" w:rsidRDefault="00FD06E2" w:rsidP="00FD06E2">
      <w:pPr>
        <w:pStyle w:val="Heading2"/>
      </w:pPr>
      <w:r>
        <w:t xml:space="preserve">Definitions </w:t>
      </w:r>
    </w:p>
    <w:p w14:paraId="737F8CD7"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14:paraId="7F4B1521" w14:textId="77777777"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organisation, person, or system possesses. Capabilities are typically expressed in general and high-level terms and typically require a combination of organisation, people, processes, and technology to achieve. Source The Open Group Architecture Framework (TOGAF)</w:t>
      </w: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14:paraId="7E768B18" w14:textId="77777777"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14:paraId="24C31E84"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14:paraId="6C767F19" w14:textId="77777777"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organisation. </w:t>
      </w:r>
    </w:p>
    <w:p w14:paraId="18F6D76C" w14:textId="77777777" w:rsidR="00FD06E2" w:rsidRDefault="00FD06E2" w:rsidP="008D232F">
      <w:pPr>
        <w:rPr>
          <w:b/>
          <w:lang w:val="en-US"/>
        </w:rPr>
      </w:pPr>
    </w:p>
    <w:p w14:paraId="50B30F18" w14:textId="77777777" w:rsidR="00FD06E2" w:rsidRDefault="00FD06E2" w:rsidP="008D232F">
      <w:pPr>
        <w:rPr>
          <w:b/>
          <w:lang w:val="en-US"/>
        </w:rPr>
      </w:pPr>
    </w:p>
    <w:p w14:paraId="0056E2CA" w14:textId="77777777" w:rsidR="00FD06E2" w:rsidRDefault="00FD06E2" w:rsidP="00FD06E2">
      <w:pPr>
        <w:pStyle w:val="Heading2"/>
      </w:pPr>
      <w:r>
        <w:t>Abbreviations</w:t>
      </w:r>
    </w:p>
    <w:p w14:paraId="20471569" w14:textId="77777777" w:rsidR="00FD06E2" w:rsidRDefault="00FD06E2" w:rsidP="00FD06E2">
      <w:pPr>
        <w:pStyle w:val="ListParagraph"/>
        <w:numPr>
          <w:ilvl w:val="0"/>
          <w:numId w:val="2"/>
        </w:numPr>
      </w:pPr>
      <w:r>
        <w:t>IT – Information Technology</w:t>
      </w:r>
    </w:p>
    <w:p w14:paraId="620D0F32" w14:textId="77777777" w:rsidR="00FD06E2" w:rsidRDefault="00FD06E2" w:rsidP="00FD06E2">
      <w:pPr>
        <w:pStyle w:val="ListParagraph"/>
        <w:numPr>
          <w:ilvl w:val="0"/>
          <w:numId w:val="2"/>
        </w:numPr>
      </w:pPr>
      <w:r>
        <w:t>CSPA – Common Statistical Production Architecture</w:t>
      </w:r>
    </w:p>
    <w:p w14:paraId="2A0CE647" w14:textId="77777777" w:rsidR="00FD06E2" w:rsidRDefault="00FD06E2" w:rsidP="00FD06E2">
      <w:pPr>
        <w:pStyle w:val="ListParagraph"/>
        <w:numPr>
          <w:ilvl w:val="0"/>
          <w:numId w:val="2"/>
        </w:numPr>
      </w:pPr>
      <w:r>
        <w:t>GAMSO – Generic Activity Model for Statistical Organisations</w:t>
      </w:r>
    </w:p>
    <w:p w14:paraId="4BEB07F6" w14:textId="77777777" w:rsidR="00FD06E2" w:rsidRDefault="00FD06E2" w:rsidP="00FD06E2">
      <w:pPr>
        <w:pStyle w:val="ListParagraph"/>
        <w:numPr>
          <w:ilvl w:val="0"/>
          <w:numId w:val="2"/>
        </w:numPr>
      </w:pPr>
      <w:r>
        <w:t>GSBPM – Generic Statistical Business Process Model</w:t>
      </w:r>
    </w:p>
    <w:p w14:paraId="129D3DDD" w14:textId="77777777" w:rsidR="00FD06E2" w:rsidRDefault="00FD06E2" w:rsidP="00FD06E2">
      <w:pPr>
        <w:pStyle w:val="ListParagraph"/>
        <w:numPr>
          <w:ilvl w:val="0"/>
          <w:numId w:val="2"/>
        </w:numPr>
      </w:pPr>
      <w:r>
        <w:t>GSIM – Generic Statistical Information Model</w:t>
      </w:r>
    </w:p>
    <w:p w14:paraId="355B046D" w14:textId="77777777" w:rsidR="00FD06E2" w:rsidRPr="00FD06E2" w:rsidRDefault="00FD06E2" w:rsidP="008D232F">
      <w:pPr>
        <w:pStyle w:val="ListParagraph"/>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Mayda, Jackey - SED/DIS" w:date="2016-07-19T14:22:00Z" w:initials="MJ-S">
    <w:p w14:paraId="56FC78D9" w14:textId="0325BD09" w:rsidR="00CD6F41" w:rsidRDefault="00CD6F41">
      <w:pPr>
        <w:pStyle w:val="CommentText"/>
      </w:pPr>
      <w:r>
        <w:rPr>
          <w:rStyle w:val="CommentReference"/>
        </w:rPr>
        <w:annotationRef/>
      </w:r>
      <w:r>
        <w:t>Red herring?minterchangeable human resources</w:t>
      </w:r>
    </w:p>
  </w:comment>
  <w:comment w:id="8" w:author="Mayda, Jackey - SED/DIS" w:date="2016-07-19T14:08:00Z" w:initials="MJ-S">
    <w:p w14:paraId="5D5DC2E0" w14:textId="77777777" w:rsidR="005D41E0" w:rsidRDefault="005D41E0">
      <w:pPr>
        <w:pStyle w:val="CommentText"/>
      </w:pPr>
      <w:r>
        <w:rPr>
          <w:rStyle w:val="CommentReference"/>
        </w:rPr>
        <w:annotationRef/>
      </w:r>
      <w:r>
        <w:t xml:space="preserve">Very </w:t>
      </w:r>
      <w:r w:rsidR="009E7D41">
        <w:t>but not there yet.</w:t>
      </w:r>
      <w:r>
        <w:t xml:space="preserve">Close but not there. GSBPM not GAMSO so much </w:t>
      </w:r>
    </w:p>
  </w:comment>
  <w:comment w:id="9" w:author="Mayda, Jackey - SED/DIS" w:date="2016-07-19T14:15:00Z" w:initials="MJ-S">
    <w:p w14:paraId="7109E3B6" w14:textId="77777777" w:rsidR="009E7D41" w:rsidRDefault="009E7D41">
      <w:pPr>
        <w:pStyle w:val="CommentText"/>
      </w:pPr>
      <w:r>
        <w:rPr>
          <w:rStyle w:val="CommentReference"/>
        </w:rPr>
        <w:annotationRef/>
      </w:r>
      <w:r>
        <w:t>Early, early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FC78D9" w15:done="0"/>
  <w15:commentEx w15:paraId="5D5DC2E0" w15:done="0"/>
  <w15:commentEx w15:paraId="7109E3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CC645" w14:textId="77777777" w:rsidR="005D41E0" w:rsidRDefault="005D41E0" w:rsidP="00C46144">
      <w:pPr>
        <w:spacing w:after="0" w:line="240" w:lineRule="auto"/>
      </w:pPr>
      <w:r>
        <w:separator/>
      </w:r>
    </w:p>
  </w:endnote>
  <w:endnote w:type="continuationSeparator" w:id="0">
    <w:p w14:paraId="46B0E05E" w14:textId="77777777" w:rsidR="005D41E0" w:rsidRDefault="005D41E0"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BDA64" w14:textId="77777777" w:rsidR="005D41E0" w:rsidRDefault="005D41E0" w:rsidP="00C46144">
      <w:pPr>
        <w:spacing w:after="0" w:line="240" w:lineRule="auto"/>
      </w:pPr>
      <w:r>
        <w:separator/>
      </w:r>
    </w:p>
  </w:footnote>
  <w:footnote w:type="continuationSeparator" w:id="0">
    <w:p w14:paraId="26FD9201" w14:textId="77777777" w:rsidR="005D41E0" w:rsidRDefault="005D41E0" w:rsidP="00C46144">
      <w:pPr>
        <w:spacing w:after="0" w:line="240" w:lineRule="auto"/>
      </w:pPr>
      <w:r>
        <w:continuationSeparator/>
      </w:r>
    </w:p>
  </w:footnote>
  <w:footnote w:id="1">
    <w:p w14:paraId="443ED7E8" w14:textId="77777777" w:rsidR="005D41E0" w:rsidRPr="00C46144" w:rsidRDefault="005D41E0">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E258FC"/>
    <w:multiLevelType w:val="hybridMultilevel"/>
    <w:tmpl w:val="1C8688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lvlOverride w:ilvl="0"/>
    <w:lvlOverride w:ilvl="1"/>
    <w:lvlOverride w:ilvl="2"/>
    <w:lvlOverride w:ilvl="3"/>
    <w:lvlOverride w:ilvl="4"/>
    <w:lvlOverride w:ilvl="5"/>
    <w:lvlOverride w:ilvl="6"/>
    <w:lvlOverride w:ilvl="7"/>
    <w:lvlOverride w:ilv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yda, Jackey - SED/DIS">
    <w15:presenceInfo w15:providerId="None" w15:userId="Mayda, Jackey - SED/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FF"/>
    <w:rsid w:val="00002486"/>
    <w:rsid w:val="0000353A"/>
    <w:rsid w:val="0003031D"/>
    <w:rsid w:val="00085688"/>
    <w:rsid w:val="000C5878"/>
    <w:rsid w:val="000D7AED"/>
    <w:rsid w:val="000F6061"/>
    <w:rsid w:val="00111606"/>
    <w:rsid w:val="00133456"/>
    <w:rsid w:val="00167BDC"/>
    <w:rsid w:val="00171825"/>
    <w:rsid w:val="00174463"/>
    <w:rsid w:val="00180408"/>
    <w:rsid w:val="001A3991"/>
    <w:rsid w:val="001E0CA2"/>
    <w:rsid w:val="0021038F"/>
    <w:rsid w:val="00243A17"/>
    <w:rsid w:val="0025188F"/>
    <w:rsid w:val="00255D10"/>
    <w:rsid w:val="002B436A"/>
    <w:rsid w:val="002D4C7D"/>
    <w:rsid w:val="002D74BF"/>
    <w:rsid w:val="002F3E76"/>
    <w:rsid w:val="00320E53"/>
    <w:rsid w:val="003220EC"/>
    <w:rsid w:val="003237CE"/>
    <w:rsid w:val="00336904"/>
    <w:rsid w:val="00364771"/>
    <w:rsid w:val="00365081"/>
    <w:rsid w:val="003723DB"/>
    <w:rsid w:val="00372CBB"/>
    <w:rsid w:val="0037653D"/>
    <w:rsid w:val="0039221A"/>
    <w:rsid w:val="003B1AD7"/>
    <w:rsid w:val="003D71F0"/>
    <w:rsid w:val="004453B8"/>
    <w:rsid w:val="0046141E"/>
    <w:rsid w:val="00466CFB"/>
    <w:rsid w:val="00477F6D"/>
    <w:rsid w:val="004C19DF"/>
    <w:rsid w:val="0053608E"/>
    <w:rsid w:val="005670FF"/>
    <w:rsid w:val="005963AF"/>
    <w:rsid w:val="005B5A77"/>
    <w:rsid w:val="005D41E0"/>
    <w:rsid w:val="005E6941"/>
    <w:rsid w:val="0064342E"/>
    <w:rsid w:val="00645BF5"/>
    <w:rsid w:val="00653B84"/>
    <w:rsid w:val="00670098"/>
    <w:rsid w:val="00696835"/>
    <w:rsid w:val="006B1564"/>
    <w:rsid w:val="006E1546"/>
    <w:rsid w:val="00725F88"/>
    <w:rsid w:val="00727354"/>
    <w:rsid w:val="00744023"/>
    <w:rsid w:val="00755682"/>
    <w:rsid w:val="007735E6"/>
    <w:rsid w:val="00787CBF"/>
    <w:rsid w:val="00793D20"/>
    <w:rsid w:val="00797F60"/>
    <w:rsid w:val="007B339D"/>
    <w:rsid w:val="007C7FDF"/>
    <w:rsid w:val="00802BE7"/>
    <w:rsid w:val="008216A7"/>
    <w:rsid w:val="008345FD"/>
    <w:rsid w:val="008676F0"/>
    <w:rsid w:val="00893DF4"/>
    <w:rsid w:val="008D232F"/>
    <w:rsid w:val="008E3BF9"/>
    <w:rsid w:val="00903156"/>
    <w:rsid w:val="00922A76"/>
    <w:rsid w:val="0093332F"/>
    <w:rsid w:val="00950536"/>
    <w:rsid w:val="00961DF6"/>
    <w:rsid w:val="00982349"/>
    <w:rsid w:val="009855E3"/>
    <w:rsid w:val="009D5E05"/>
    <w:rsid w:val="009E63D8"/>
    <w:rsid w:val="009E7D41"/>
    <w:rsid w:val="009F147A"/>
    <w:rsid w:val="00A032E5"/>
    <w:rsid w:val="00A32FED"/>
    <w:rsid w:val="00A42574"/>
    <w:rsid w:val="00A73F33"/>
    <w:rsid w:val="00A853E2"/>
    <w:rsid w:val="00A85AEC"/>
    <w:rsid w:val="00AA462A"/>
    <w:rsid w:val="00B64460"/>
    <w:rsid w:val="00BA75D4"/>
    <w:rsid w:val="00BC173D"/>
    <w:rsid w:val="00BF668B"/>
    <w:rsid w:val="00C4528B"/>
    <w:rsid w:val="00C46144"/>
    <w:rsid w:val="00C742DE"/>
    <w:rsid w:val="00C87E69"/>
    <w:rsid w:val="00C9033A"/>
    <w:rsid w:val="00CA1EE0"/>
    <w:rsid w:val="00CD6F41"/>
    <w:rsid w:val="00CF4790"/>
    <w:rsid w:val="00D16732"/>
    <w:rsid w:val="00DD15EA"/>
    <w:rsid w:val="00DF7AA4"/>
    <w:rsid w:val="00E3130B"/>
    <w:rsid w:val="00E34F05"/>
    <w:rsid w:val="00E7382C"/>
    <w:rsid w:val="00F2309E"/>
    <w:rsid w:val="00F2456D"/>
    <w:rsid w:val="00F706E3"/>
    <w:rsid w:val="00F926FB"/>
    <w:rsid w:val="00FD06E2"/>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2FA1E"/>
  <w15:docId w15:val="{98A5A1F6-0A8F-4077-95FE-35979DBCA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character" w:styleId="FollowedHyperlink">
    <w:name w:val="FollowedHyperlink"/>
    <w:basedOn w:val="DefaultParagraphFont"/>
    <w:uiPriority w:val="99"/>
    <w:semiHidden/>
    <w:unhideWhenUsed/>
    <w:rsid w:val="00BC17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877887310">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hyperlink" Target="mailto:McLellan@canada.c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key.mayda@canada.ca"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2167F0-A82D-4CB3-82A2-C7ADE1308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22</Pages>
  <Words>6195</Words>
  <Characters>35312</Characters>
  <Application>Microsoft Office Word</Application>
  <DocSecurity>0</DocSecurity>
  <Lines>294</Lines>
  <Paragraphs>82</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41425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Mayda, Jackey - SED/DIS</cp:lastModifiedBy>
  <cp:revision>26</cp:revision>
  <dcterms:created xsi:type="dcterms:W3CDTF">2016-07-13T21:15:00Z</dcterms:created>
  <dcterms:modified xsi:type="dcterms:W3CDTF">2016-07-20T17:40:00Z</dcterms:modified>
</cp:coreProperties>
</file>