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E9831B" w14:textId="77777777" w:rsidR="00E3130B" w:rsidRPr="005670FF" w:rsidRDefault="005670FF" w:rsidP="009D5E05">
      <w:pPr>
        <w:pStyle w:val="Heading1"/>
        <w:spacing w:before="0"/>
      </w:pPr>
      <w:r w:rsidRPr="005670FF">
        <w:t xml:space="preserve">Assessing Your </w:t>
      </w:r>
      <w:r>
        <w:t xml:space="preserve">Modernisation </w:t>
      </w:r>
      <w:r w:rsidRPr="005670FF">
        <w:t>Maturity</w:t>
      </w:r>
    </w:p>
    <w:p w14:paraId="245747E6" w14:textId="77777777" w:rsidR="007C7FDF" w:rsidRDefault="005670FF" w:rsidP="005B5A77">
      <w:r w:rsidRPr="005670FF">
        <w:t xml:space="preserve">Under </w:t>
      </w:r>
      <w:r w:rsidR="00802BE7">
        <w:t>the High-level Group</w:t>
      </w:r>
      <w:r>
        <w:t xml:space="preserve"> project on</w:t>
      </w:r>
      <w:r w:rsidRPr="005670FF">
        <w:t xml:space="preserve"> Implementing </w:t>
      </w:r>
      <w:proofErr w:type="spellStart"/>
      <w:r w:rsidRPr="005670FF">
        <w:t>ModernStats</w:t>
      </w:r>
      <w:proofErr w:type="spellEnd"/>
      <w:r w:rsidRPr="005670FF">
        <w:t xml:space="preserve">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14:paraId="436E1906" w14:textId="77777777"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14:paraId="71C2C62E" w14:textId="77777777"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14:paraId="5839CC18" w14:textId="77777777" w:rsidR="005670FF" w:rsidRDefault="00DA2506" w:rsidP="005670FF">
      <w:pPr>
        <w:pStyle w:val="ListParagraph"/>
        <w:numPr>
          <w:ilvl w:val="0"/>
          <w:numId w:val="1"/>
        </w:numPr>
      </w:pPr>
      <w:hyperlink r:id="rId8" w:history="1">
        <w:r w:rsidR="005670FF" w:rsidRPr="00A32FED">
          <w:rPr>
            <w:rStyle w:val="Hyperlink"/>
          </w:rPr>
          <w:t>GAMSO</w:t>
        </w:r>
      </w:hyperlink>
    </w:p>
    <w:p w14:paraId="3C579873" w14:textId="77777777" w:rsidR="005670FF" w:rsidRDefault="00DA2506" w:rsidP="005670FF">
      <w:pPr>
        <w:pStyle w:val="ListParagraph"/>
        <w:numPr>
          <w:ilvl w:val="0"/>
          <w:numId w:val="1"/>
        </w:numPr>
      </w:pPr>
      <w:hyperlink r:id="rId9" w:history="1">
        <w:r w:rsidR="005670FF" w:rsidRPr="00A85AEC">
          <w:rPr>
            <w:rStyle w:val="Hyperlink"/>
          </w:rPr>
          <w:t>GSBPM</w:t>
        </w:r>
      </w:hyperlink>
    </w:p>
    <w:p w14:paraId="0780448E" w14:textId="77777777" w:rsidR="005670FF" w:rsidRDefault="00DA2506" w:rsidP="005670FF">
      <w:pPr>
        <w:pStyle w:val="ListParagraph"/>
        <w:numPr>
          <w:ilvl w:val="0"/>
          <w:numId w:val="1"/>
        </w:numPr>
      </w:pPr>
      <w:hyperlink r:id="rId10" w:history="1">
        <w:r w:rsidR="005670FF" w:rsidRPr="00A85AEC">
          <w:rPr>
            <w:rStyle w:val="Hyperlink"/>
          </w:rPr>
          <w:t>GSIM</w:t>
        </w:r>
      </w:hyperlink>
    </w:p>
    <w:p w14:paraId="5ED2A7B8" w14:textId="77777777" w:rsidR="005670FF" w:rsidRDefault="00DA2506" w:rsidP="005670FF">
      <w:pPr>
        <w:pStyle w:val="ListParagraph"/>
        <w:numPr>
          <w:ilvl w:val="0"/>
          <w:numId w:val="1"/>
        </w:numPr>
      </w:pPr>
      <w:hyperlink r:id="rId11" w:history="1">
        <w:r w:rsidR="005670FF" w:rsidRPr="00A85AEC">
          <w:rPr>
            <w:rStyle w:val="Hyperlink"/>
          </w:rPr>
          <w:t>CSPA</w:t>
        </w:r>
      </w:hyperlink>
    </w:p>
    <w:p w14:paraId="52791728" w14:textId="77777777"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r w:rsidR="002D74BF" w:rsidRPr="002D74BF">
        <w:rPr>
          <w:lang w:val="en-US"/>
        </w:rPr>
        <w:t xml:space="preserve">organisation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organisation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14:paraId="0A7A4728" w14:textId="77777777" w:rsidR="00372CBB" w:rsidRDefault="00372CBB" w:rsidP="00372CBB">
      <w:r>
        <w:t xml:space="preserve">Organisation: </w:t>
      </w:r>
      <w:r w:rsidR="00BC173D" w:rsidRPr="00BC173D">
        <w:rPr>
          <w:b/>
        </w:rPr>
        <w:t>Statistics Canada</w:t>
      </w:r>
    </w:p>
    <w:p w14:paraId="1008730B" w14:textId="77777777" w:rsidR="00372CBB" w:rsidRDefault="00372CBB" w:rsidP="00372CBB">
      <w:r>
        <w:t xml:space="preserve">For each </w:t>
      </w:r>
      <w:r w:rsidR="00B64460">
        <w:rPr>
          <w:b/>
        </w:rPr>
        <w:t>T</w:t>
      </w:r>
      <w:r w:rsidR="008345FD">
        <w:rPr>
          <w:b/>
        </w:rPr>
        <w:t xml:space="preserve">ester </w:t>
      </w:r>
      <w:r>
        <w:t>please fill out</w:t>
      </w:r>
    </w:p>
    <w:p w14:paraId="2F32389A" w14:textId="121E1984" w:rsidR="00372CBB" w:rsidRPr="00BC173D" w:rsidRDefault="00372CBB" w:rsidP="00372CBB">
      <w:pPr>
        <w:rPr>
          <w:b/>
        </w:rPr>
      </w:pPr>
      <w:r>
        <w:t>Name:</w:t>
      </w:r>
      <w:r w:rsidR="00BC173D">
        <w:t xml:space="preserve"> </w:t>
      </w:r>
      <w:r w:rsidR="0093332F">
        <w:rPr>
          <w:b/>
        </w:rPr>
        <w:t>Jackey Mayda</w:t>
      </w:r>
      <w:r w:rsidR="00D52C28">
        <w:rPr>
          <w:b/>
        </w:rPr>
        <w:t>, Robert McLellan</w:t>
      </w:r>
    </w:p>
    <w:p w14:paraId="34B229FD" w14:textId="1B123B41" w:rsidR="00372CBB" w:rsidRDefault="00372CBB" w:rsidP="00372CBB">
      <w:r>
        <w:t xml:space="preserve">Email address: </w:t>
      </w:r>
      <w:hyperlink r:id="rId12" w:history="1">
        <w:r w:rsidR="00BC173D" w:rsidRPr="004A16DC">
          <w:rPr>
            <w:rStyle w:val="Hyperlink"/>
          </w:rPr>
          <w:t>jackey.mayda@canada.ca</w:t>
        </w:r>
      </w:hyperlink>
      <w:r w:rsidR="00BC173D">
        <w:t>;</w:t>
      </w:r>
      <w:hyperlink r:id="rId13" w:history="1"/>
      <w:r w:rsidR="00BC173D">
        <w:t xml:space="preserve"> </w:t>
      </w:r>
      <w:hyperlink r:id="rId14" w:history="1">
        <w:r w:rsidR="00D52C28" w:rsidRPr="00486722">
          <w:rPr>
            <w:rStyle w:val="Hyperlink"/>
          </w:rPr>
          <w:t>Robert.mclellan@canada.ca</w:t>
        </w:r>
      </w:hyperlink>
      <w:r w:rsidR="00D52C28">
        <w:t xml:space="preserve"> </w:t>
      </w:r>
    </w:p>
    <w:p w14:paraId="320191AC" w14:textId="77777777" w:rsidR="00372CBB" w:rsidRDefault="00372CBB" w:rsidP="00372CBB">
      <w:r>
        <w:t>Main area(s) of expertise (Business, Methods, Information, Applications and/or Technology):</w:t>
      </w:r>
    </w:p>
    <w:p w14:paraId="013E4742" w14:textId="2577FD8A" w:rsidR="00B64460" w:rsidRDefault="00D52C28" w:rsidP="00372CBB">
      <w:r>
        <w:t xml:space="preserve">JM: </w:t>
      </w:r>
      <w:r w:rsidR="00BC173D">
        <w:t>Business, methods</w:t>
      </w:r>
      <w:r w:rsidR="0093332F">
        <w:t>, applications</w:t>
      </w:r>
    </w:p>
    <w:p w14:paraId="07465135" w14:textId="6D689731" w:rsidR="00D52C28" w:rsidRDefault="00D52C28" w:rsidP="00372CBB">
      <w:r>
        <w:t>RM: Business, information, applications, technology</w:t>
      </w:r>
    </w:p>
    <w:p w14:paraId="4D40654D" w14:textId="77777777" w:rsidR="00372CBB" w:rsidRDefault="00372CBB" w:rsidP="00372CBB">
      <w:r>
        <w:t xml:space="preserve">HLG-MOS standard(s) </w:t>
      </w:r>
      <w:r w:rsidR="008345FD" w:rsidRPr="008345FD">
        <w:rPr>
          <w:b/>
        </w:rPr>
        <w:t>tested</w:t>
      </w:r>
      <w:r w:rsidRPr="008345FD">
        <w:rPr>
          <w:b/>
        </w:rPr>
        <w:t xml:space="preserve"> </w:t>
      </w:r>
      <w:r>
        <w:t xml:space="preserve">(GAMSO, GSBPM, GSIM and/or </w:t>
      </w:r>
      <w:r w:rsidRPr="00D52C28">
        <w:rPr>
          <w:b/>
        </w:rPr>
        <w:t>CSPA</w:t>
      </w:r>
      <w:r>
        <w:t>)</w:t>
      </w:r>
    </w:p>
    <w:p w14:paraId="3A7B08E6" w14:textId="55A6227D" w:rsidR="00BC173D" w:rsidRPr="00BC173D" w:rsidRDefault="00BC173D" w:rsidP="00BC173D">
      <w:pPr>
        <w:rPr>
          <w:b/>
        </w:rPr>
      </w:pPr>
    </w:p>
    <w:p w14:paraId="1D114143" w14:textId="607D1F12" w:rsidR="00D52C28" w:rsidRDefault="00D52C28">
      <w:r>
        <w:br w:type="page"/>
      </w:r>
    </w:p>
    <w:p w14:paraId="3B1DE183" w14:textId="77777777" w:rsidR="00372CBB" w:rsidRDefault="00372CBB" w:rsidP="00372CBB"/>
    <w:p w14:paraId="3A017BC9" w14:textId="77777777" w:rsidR="00BC173D" w:rsidRDefault="00BC173D" w:rsidP="009F147A">
      <w:pPr>
        <w:pStyle w:val="Heading2"/>
      </w:pPr>
    </w:p>
    <w:p w14:paraId="65F69CB1" w14:textId="77777777" w:rsidR="00BC173D" w:rsidRDefault="00BC173D" w:rsidP="009F147A">
      <w:pPr>
        <w:pStyle w:val="Heading2"/>
      </w:pPr>
    </w:p>
    <w:p w14:paraId="40E627DD" w14:textId="77777777"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14:paraId="35FDFA9E" w14:textId="77777777" w:rsidTr="00167BDC">
        <w:trPr>
          <w:trHeight w:val="288"/>
          <w:tblHeader/>
        </w:trPr>
        <w:tc>
          <w:tcPr>
            <w:tcW w:w="865" w:type="dxa"/>
          </w:tcPr>
          <w:p w14:paraId="589422E6"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14:paraId="460BB4AF"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14:paraId="4A1F8354" w14:textId="77777777"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14:paraId="5C279432" w14:textId="77777777" w:rsidTr="00167BDC">
        <w:trPr>
          <w:trHeight w:val="754"/>
        </w:trPr>
        <w:tc>
          <w:tcPr>
            <w:tcW w:w="865" w:type="dxa"/>
          </w:tcPr>
          <w:p w14:paraId="6B8455B7"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14:paraId="4ED930E9"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14:paraId="7D3635FB"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14:paraId="23C1C82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organisation as a whole is unaware of the standard.</w:t>
            </w:r>
          </w:p>
        </w:tc>
      </w:tr>
      <w:tr w:rsidR="009F147A" w:rsidRPr="0000353A" w14:paraId="4FE411B0" w14:textId="77777777" w:rsidTr="00167BDC">
        <w:trPr>
          <w:trHeight w:val="754"/>
        </w:trPr>
        <w:tc>
          <w:tcPr>
            <w:tcW w:w="865" w:type="dxa"/>
          </w:tcPr>
          <w:p w14:paraId="756D25D1"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14:paraId="7750B317"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14:paraId="6DF37669"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14:paraId="30127A21"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organisation are becoming interested in the potential value of the standard.</w:t>
            </w:r>
          </w:p>
        </w:tc>
      </w:tr>
      <w:tr w:rsidR="009F147A" w:rsidRPr="0000353A" w14:paraId="111B5552" w14:textId="77777777" w:rsidTr="00167BDC">
        <w:trPr>
          <w:trHeight w:val="942"/>
        </w:trPr>
        <w:tc>
          <w:tcPr>
            <w:tcW w:w="865" w:type="dxa"/>
          </w:tcPr>
          <w:p w14:paraId="7B8774A3"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14:paraId="16927A0B"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14:paraId="0C60AFF9"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14:paraId="744B8ADE"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 xml:space="preserv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14:paraId="6E95F43C" w14:textId="77777777" w:rsidTr="00167BDC">
        <w:trPr>
          <w:trHeight w:val="754"/>
        </w:trPr>
        <w:tc>
          <w:tcPr>
            <w:tcW w:w="865" w:type="dxa"/>
          </w:tcPr>
          <w:p w14:paraId="60A4E934"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14:paraId="3193557F"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14:paraId="7C43A84C"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w:t>
            </w:r>
            <w:proofErr w:type="spellStart"/>
            <w:r w:rsidRPr="0000353A">
              <w:rPr>
                <w:rFonts w:ascii="Arial" w:eastAsia="Times New Roman" w:hAnsi="Arial" w:cs="Arial"/>
                <w:color w:val="333333"/>
                <w:sz w:val="21"/>
                <w:szCs w:val="21"/>
                <w:lang w:val="en-US" w:eastAsia="nb-NO"/>
              </w:rPr>
              <w:t>programme</w:t>
            </w:r>
            <w:proofErr w:type="spellEnd"/>
            <w:r w:rsidRPr="0000353A">
              <w:rPr>
                <w:rFonts w:ascii="Arial" w:eastAsia="Times New Roman" w:hAnsi="Arial" w:cs="Arial"/>
                <w:color w:val="333333"/>
                <w:sz w:val="21"/>
                <w:szCs w:val="21"/>
                <w:lang w:val="en-US" w:eastAsia="nb-NO"/>
              </w:rPr>
              <w:t>/strategy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14:paraId="4A9C7088"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r w:rsidR="00653B84">
              <w:rPr>
                <w:rFonts w:ascii="Arial" w:eastAsia="Times New Roman" w:hAnsi="Arial" w:cs="Arial"/>
                <w:color w:val="333333"/>
                <w:sz w:val="21"/>
                <w:szCs w:val="21"/>
                <w:lang w:val="en-US" w:eastAsia="nb-NO"/>
              </w:rPr>
              <w:t>organisation</w:t>
            </w:r>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14:paraId="3142FF82" w14:textId="77777777" w:rsidTr="00167BDC">
        <w:trPr>
          <w:trHeight w:val="931"/>
        </w:trPr>
        <w:tc>
          <w:tcPr>
            <w:tcW w:w="865" w:type="dxa"/>
          </w:tcPr>
          <w:p w14:paraId="09C7920B"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14:paraId="483A675E"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14:paraId="039C63E8"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across the organisation.</w:t>
            </w:r>
            <w:r w:rsidRPr="0000353A">
              <w:rPr>
                <w:rFonts w:ascii="Arial" w:eastAsia="Times New Roman" w:hAnsi="Arial" w:cs="Arial"/>
                <w:color w:val="333333"/>
                <w:sz w:val="21"/>
                <w:szCs w:val="21"/>
                <w:lang w:val="en-US" w:eastAsia="nb-NO"/>
              </w:rPr>
              <w:t xml:space="preserve"> </w:t>
            </w:r>
          </w:p>
          <w:p w14:paraId="21B17E3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integrated into business processes &amp; practices and used in a consistent manner across the organisation. </w:t>
            </w:r>
          </w:p>
        </w:tc>
      </w:tr>
    </w:tbl>
    <w:p w14:paraId="7250F2AB" w14:textId="77777777" w:rsidR="00FD06E2" w:rsidRDefault="00FD06E2" w:rsidP="005E6941">
      <w:pPr>
        <w:rPr>
          <w:b/>
        </w:rPr>
      </w:pPr>
    </w:p>
    <w:p w14:paraId="267A7F29" w14:textId="77777777" w:rsidR="005E6941" w:rsidRPr="008345FD" w:rsidRDefault="005E6941" w:rsidP="005E6941">
      <w:pPr>
        <w:rPr>
          <w:b/>
        </w:rPr>
      </w:pPr>
      <w:r w:rsidRPr="008345FD">
        <w:rPr>
          <w:b/>
        </w:rPr>
        <w:t>Questions for Testers on the Level names and descriptions:</w:t>
      </w:r>
    </w:p>
    <w:p w14:paraId="446D173E" w14:textId="77777777" w:rsidR="005E6941" w:rsidRPr="008345FD" w:rsidRDefault="005E6941" w:rsidP="005E6941">
      <w:pPr>
        <w:rPr>
          <w:b/>
        </w:rPr>
      </w:pPr>
      <w:r w:rsidRPr="008345FD">
        <w:rPr>
          <w:b/>
        </w:rPr>
        <w:t xml:space="preserve">Are the descriptions easy to understand? </w:t>
      </w:r>
    </w:p>
    <w:p w14:paraId="28218D13" w14:textId="77777777" w:rsidR="005E6941" w:rsidRPr="00F2309E" w:rsidRDefault="00F2309E" w:rsidP="005E6941">
      <w:r w:rsidRPr="00F2309E">
        <w:t>Yes</w:t>
      </w:r>
    </w:p>
    <w:p w14:paraId="2A2DECCB" w14:textId="77777777" w:rsidR="005E6941" w:rsidRPr="008345FD" w:rsidRDefault="005E6941" w:rsidP="005E6941">
      <w:pPr>
        <w:rPr>
          <w:b/>
        </w:rPr>
      </w:pPr>
    </w:p>
    <w:p w14:paraId="3EE1E7E3" w14:textId="77777777"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14:paraId="7B89B585" w14:textId="77777777" w:rsidR="005E6941" w:rsidRDefault="00F2309E">
      <w:pPr>
        <w:rPr>
          <w:rFonts w:asciiTheme="majorHAnsi" w:eastAsiaTheme="majorEastAsia" w:hAnsiTheme="majorHAnsi" w:cstheme="majorBidi"/>
          <w:b/>
          <w:bCs/>
          <w:color w:val="4F81BD" w:themeColor="accent1"/>
          <w:sz w:val="26"/>
          <w:szCs w:val="26"/>
        </w:rPr>
      </w:pPr>
      <w:r>
        <w:t>Yes</w:t>
      </w:r>
      <w:r w:rsidR="005E6941">
        <w:br w:type="page"/>
      </w:r>
    </w:p>
    <w:p w14:paraId="6D05A926" w14:textId="77777777" w:rsidR="009F147A" w:rsidRDefault="009F147A" w:rsidP="009F147A">
      <w:pPr>
        <w:pStyle w:val="Heading2"/>
      </w:pPr>
      <w:r>
        <w:lastRenderedPageBreak/>
        <w:t>Description of Dimensions</w:t>
      </w:r>
    </w:p>
    <w:p w14:paraId="0D36FE22" w14:textId="77777777"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14:paraId="1084E708" w14:textId="77777777" w:rsidTr="00167BDC">
        <w:trPr>
          <w:trHeight w:val="261"/>
        </w:trPr>
        <w:tc>
          <w:tcPr>
            <w:tcW w:w="837" w:type="dxa"/>
          </w:tcPr>
          <w:p w14:paraId="11C0246A"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14:paraId="1341A39E"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14:paraId="582EA536"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14:paraId="296194CD" w14:textId="77777777" w:rsidTr="00167BDC">
        <w:trPr>
          <w:trHeight w:val="423"/>
        </w:trPr>
        <w:tc>
          <w:tcPr>
            <w:tcW w:w="837" w:type="dxa"/>
          </w:tcPr>
          <w:p w14:paraId="559FCC49"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14:paraId="6E6CF711"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14:paraId="654F2C41"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the organisation's core business practices and policies.            </w:t>
            </w:r>
          </w:p>
        </w:tc>
      </w:tr>
      <w:tr w:rsidR="009F147A" w:rsidRPr="0000353A" w14:paraId="19035BB7" w14:textId="77777777" w:rsidTr="00167BDC">
        <w:trPr>
          <w:trHeight w:val="1015"/>
        </w:trPr>
        <w:tc>
          <w:tcPr>
            <w:tcW w:w="837" w:type="dxa"/>
          </w:tcPr>
          <w:p w14:paraId="1F96587D"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14:paraId="65CD68FB"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14:paraId="14416085"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14:paraId="2B20810B"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It includes statistical methodology, quality management, </w:t>
            </w:r>
            <w:proofErr w:type="gramStart"/>
            <w:r w:rsidRPr="0000353A">
              <w:rPr>
                <w:rFonts w:ascii="Arial" w:eastAsia="Times New Roman" w:hAnsi="Arial" w:cs="Arial"/>
                <w:color w:val="333333"/>
                <w:sz w:val="21"/>
                <w:szCs w:val="21"/>
                <w:lang w:val="en-US" w:eastAsia="nb-NO"/>
              </w:rPr>
              <w:t>IT</w:t>
            </w:r>
            <w:proofErr w:type="gramEnd"/>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14:paraId="18C094F4" w14:textId="77777777" w:rsidTr="00167BDC">
        <w:trPr>
          <w:trHeight w:val="905"/>
        </w:trPr>
        <w:tc>
          <w:tcPr>
            <w:tcW w:w="837" w:type="dxa"/>
          </w:tcPr>
          <w:p w14:paraId="30E2315B" w14:textId="77777777"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14:paraId="708C3A89" w14:textId="77777777"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14:paraId="4EAE88BD"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the method of access to data, abstraction of the data access from the functional aspects, data characteristics, data transformation capabilities, service and process definitions, handling of identifiers and the information model.</w:t>
            </w:r>
          </w:p>
        </w:tc>
      </w:tr>
      <w:tr w:rsidR="009F147A" w:rsidRPr="0000353A" w14:paraId="49121769" w14:textId="77777777" w:rsidTr="00167BDC">
        <w:trPr>
          <w:trHeight w:val="594"/>
        </w:trPr>
        <w:tc>
          <w:tcPr>
            <w:tcW w:w="837" w:type="dxa"/>
          </w:tcPr>
          <w:p w14:paraId="2F1F0366"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14:paraId="53D220B8"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14:paraId="3F3E0351" w14:textId="77777777"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 information/data assets needed to deliver this functionality.</w:t>
            </w:r>
          </w:p>
        </w:tc>
      </w:tr>
      <w:tr w:rsidR="009F147A" w:rsidRPr="0000353A" w14:paraId="2F218BB6" w14:textId="77777777" w:rsidTr="00167BDC">
        <w:trPr>
          <w:trHeight w:val="744"/>
        </w:trPr>
        <w:tc>
          <w:tcPr>
            <w:tcW w:w="837" w:type="dxa"/>
          </w:tcPr>
          <w:p w14:paraId="561900F1"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14:paraId="184609AD"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14:paraId="51EDE97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logical software and hardware capabilities that are required to support the deployment of business, information, and application services. This includes IT infrastructure, middleware, networks, etc.</w:t>
            </w:r>
          </w:p>
        </w:tc>
      </w:tr>
    </w:tbl>
    <w:p w14:paraId="34F9A207" w14:textId="77777777" w:rsidR="00FD06E2" w:rsidRDefault="00FD06E2" w:rsidP="005E6941">
      <w:pPr>
        <w:rPr>
          <w:b/>
        </w:rPr>
      </w:pPr>
    </w:p>
    <w:p w14:paraId="67C9C95F" w14:textId="77777777" w:rsidR="005E6941" w:rsidRPr="008345FD" w:rsidRDefault="005E6941" w:rsidP="005E6941">
      <w:pPr>
        <w:rPr>
          <w:b/>
        </w:rPr>
      </w:pPr>
      <w:r w:rsidRPr="008345FD">
        <w:rPr>
          <w:b/>
        </w:rPr>
        <w:t>Questions for Testers on the Dimension names and descriptions:</w:t>
      </w:r>
    </w:p>
    <w:p w14:paraId="433F31C1" w14:textId="77777777" w:rsidR="005E6941" w:rsidRPr="008345FD" w:rsidRDefault="005E6941" w:rsidP="005E6941">
      <w:pPr>
        <w:rPr>
          <w:b/>
        </w:rPr>
      </w:pPr>
      <w:r w:rsidRPr="008345FD">
        <w:rPr>
          <w:b/>
        </w:rPr>
        <w:t xml:space="preserve">Are the descriptions easy to understand? </w:t>
      </w:r>
    </w:p>
    <w:p w14:paraId="6A6496B2" w14:textId="77777777" w:rsidR="005E6941" w:rsidRPr="008345FD" w:rsidRDefault="00F2309E" w:rsidP="005E6941">
      <w:pPr>
        <w:rPr>
          <w:b/>
        </w:rPr>
      </w:pPr>
      <w:r>
        <w:rPr>
          <w:b/>
        </w:rPr>
        <w:t xml:space="preserve"> Yes</w:t>
      </w:r>
    </w:p>
    <w:p w14:paraId="2FF625D9" w14:textId="77777777" w:rsidR="005E6941" w:rsidRPr="008345FD" w:rsidRDefault="005E6941" w:rsidP="005E6941">
      <w:pPr>
        <w:rPr>
          <w:b/>
        </w:rPr>
      </w:pPr>
    </w:p>
    <w:p w14:paraId="1116C0FD" w14:textId="77777777" w:rsidR="005E6941" w:rsidRDefault="005E6941" w:rsidP="00F2309E">
      <w:pPr>
        <w:rPr>
          <w:rFonts w:asciiTheme="majorHAnsi" w:eastAsiaTheme="majorEastAsia" w:hAnsiTheme="majorHAnsi" w:cstheme="majorBidi"/>
          <w:b/>
          <w:color w:val="4F81BD" w:themeColor="accent1"/>
          <w:sz w:val="26"/>
          <w:szCs w:val="26"/>
        </w:rPr>
      </w:pPr>
      <w:r w:rsidRPr="008345FD">
        <w:rPr>
          <w:b/>
        </w:rPr>
        <w:t>Are the Dimensions sufficiently distinct?</w:t>
      </w:r>
    </w:p>
    <w:p w14:paraId="30F66481" w14:textId="77777777" w:rsidR="00F2309E" w:rsidRPr="008345FD" w:rsidRDefault="00F2309E" w:rsidP="00F2309E">
      <w:pPr>
        <w:rPr>
          <w:b/>
        </w:rPr>
      </w:pPr>
      <w:r>
        <w:rPr>
          <w:b/>
        </w:rPr>
        <w:t>Yes</w:t>
      </w:r>
    </w:p>
    <w:p w14:paraId="777A8459" w14:textId="77777777" w:rsidR="005E6941" w:rsidRDefault="005E6941" w:rsidP="005E6941"/>
    <w:p w14:paraId="32344238" w14:textId="77777777" w:rsidR="006E1546" w:rsidRDefault="006E1546" w:rsidP="00F2309E">
      <w:pPr>
        <w:pStyle w:val="ListParagraph"/>
        <w:sectPr w:rsidR="006E1546" w:rsidSect="009F147A">
          <w:pgSz w:w="11906" w:h="16838"/>
          <w:pgMar w:top="851" w:right="707" w:bottom="426" w:left="709" w:header="708" w:footer="708" w:gutter="0"/>
          <w:cols w:space="708"/>
          <w:docGrid w:linePitch="360"/>
        </w:sectPr>
      </w:pPr>
    </w:p>
    <w:p w14:paraId="6CED820A" w14:textId="77777777" w:rsidR="002D4C7D" w:rsidRDefault="002D4C7D" w:rsidP="002D4C7D">
      <w:pPr>
        <w:pStyle w:val="Heading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14:paraId="10669E8E" w14:textId="77777777" w:rsidTr="0037653D">
        <w:trPr>
          <w:trHeight w:val="766"/>
        </w:trPr>
        <w:tc>
          <w:tcPr>
            <w:tcW w:w="1294" w:type="dxa"/>
            <w:shd w:val="clear" w:color="auto" w:fill="auto"/>
            <w:tcMar>
              <w:left w:w="23" w:type="dxa"/>
              <w:right w:w="23" w:type="dxa"/>
            </w:tcMar>
            <w:vAlign w:val="center"/>
            <w:hideMark/>
          </w:tcPr>
          <w:p w14:paraId="6EA2A41A" w14:textId="77777777"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14:paraId="707E7DFE"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14:paraId="3FB45F8D"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14:paraId="05C27BD1"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1114C15E"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644AEEB7"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14:paraId="29B4CBD5"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14:paraId="17FC6CB1"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49E292A0"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14:paraId="141FD32D"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14:paraId="23F53107"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11763C54" w14:textId="77777777" w:rsidTr="00725F88">
        <w:trPr>
          <w:trHeight w:val="113"/>
        </w:trPr>
        <w:tc>
          <w:tcPr>
            <w:tcW w:w="1294" w:type="dxa"/>
            <w:shd w:val="clear" w:color="auto" w:fill="auto"/>
            <w:tcMar>
              <w:left w:w="23" w:type="dxa"/>
              <w:right w:w="23" w:type="dxa"/>
            </w:tcMar>
            <w:vAlign w:val="center"/>
            <w:hideMark/>
          </w:tcPr>
          <w:p w14:paraId="4BDD6C3A"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14:paraId="088DC138" w14:textId="77777777" w:rsidR="00243A17" w:rsidRPr="001C5CE6" w:rsidRDefault="00243A17" w:rsidP="00171825">
            <w:pPr>
              <w:spacing w:after="120" w:line="240" w:lineRule="auto"/>
              <w:rPr>
                <w:rFonts w:ascii="Arial" w:eastAsia="Times New Roman" w:hAnsi="Arial" w:cs="Arial"/>
                <w:sz w:val="20"/>
                <w:szCs w:val="20"/>
                <w:highlight w:val="lightGray"/>
                <w:lang w:eastAsia="en-GB"/>
              </w:rPr>
            </w:pPr>
            <w:r w:rsidRPr="001C5CE6">
              <w:rPr>
                <w:rFonts w:ascii="Arial" w:eastAsia="Times New Roman" w:hAnsi="Arial" w:cs="Arial"/>
                <w:sz w:val="20"/>
                <w:szCs w:val="20"/>
                <w:highlight w:val="lightGray"/>
                <w:lang w:eastAsia="en-GB"/>
              </w:rPr>
              <w:t>Each area designs and develops its own solutions. Budget and staff is located at each area. </w:t>
            </w:r>
          </w:p>
        </w:tc>
        <w:tc>
          <w:tcPr>
            <w:tcW w:w="2795" w:type="dxa"/>
            <w:shd w:val="clear" w:color="auto" w:fill="auto"/>
            <w:tcMar>
              <w:left w:w="23" w:type="dxa"/>
              <w:right w:w="23" w:type="dxa"/>
            </w:tcMar>
            <w:hideMark/>
          </w:tcPr>
          <w:p w14:paraId="413A3425" w14:textId="77777777" w:rsidR="00364771" w:rsidRPr="001C5CE6" w:rsidRDefault="00243A17" w:rsidP="00171825">
            <w:pPr>
              <w:spacing w:after="120" w:line="240" w:lineRule="auto"/>
              <w:rPr>
                <w:rFonts w:ascii="Arial" w:eastAsia="Times New Roman" w:hAnsi="Arial" w:cs="Arial"/>
                <w:sz w:val="20"/>
                <w:szCs w:val="20"/>
                <w:highlight w:val="lightGray"/>
                <w:lang w:eastAsia="en-GB"/>
              </w:rPr>
            </w:pPr>
            <w:r w:rsidRPr="001C5CE6">
              <w:rPr>
                <w:rFonts w:ascii="Arial" w:eastAsia="Times New Roman" w:hAnsi="Arial" w:cs="Arial"/>
                <w:sz w:val="20"/>
                <w:szCs w:val="20"/>
                <w:highlight w:val="lightGray"/>
                <w:lang w:eastAsia="en-GB"/>
              </w:rPr>
              <w:t xml:space="preserve">Although each area continues designing its own solution they try to make them modular and share the code. </w:t>
            </w:r>
          </w:p>
          <w:p w14:paraId="70EF4F1F" w14:textId="77777777" w:rsidR="00243A17" w:rsidRPr="001C5CE6" w:rsidRDefault="00243A17" w:rsidP="00171825">
            <w:pPr>
              <w:spacing w:after="120" w:line="240" w:lineRule="auto"/>
              <w:rPr>
                <w:rFonts w:ascii="Arial" w:eastAsia="Times New Roman" w:hAnsi="Arial" w:cs="Arial"/>
                <w:sz w:val="20"/>
                <w:szCs w:val="20"/>
                <w:highlight w:val="lightGray"/>
                <w:lang w:eastAsia="en-GB"/>
              </w:rPr>
            </w:pPr>
            <w:r w:rsidRPr="001C5CE6">
              <w:rPr>
                <w:rFonts w:ascii="Arial" w:eastAsia="Times New Roman" w:hAnsi="Arial" w:cs="Arial"/>
                <w:sz w:val="20"/>
                <w:szCs w:val="20"/>
                <w:highlight w:val="lightGray"/>
                <w:lang w:eastAsia="en-GB"/>
              </w:rPr>
              <w:t xml:space="preserve">The </w:t>
            </w:r>
            <w:r w:rsidR="00466CFB" w:rsidRPr="001C5CE6">
              <w:rPr>
                <w:rFonts w:ascii="Arial" w:eastAsia="Times New Roman" w:hAnsi="Arial" w:cs="Arial"/>
                <w:sz w:val="20"/>
                <w:szCs w:val="20"/>
                <w:highlight w:val="lightGray"/>
                <w:lang w:eastAsia="en-GB"/>
              </w:rPr>
              <w:t>IT</w:t>
            </w:r>
            <w:r w:rsidRPr="001C5CE6">
              <w:rPr>
                <w:rFonts w:ascii="Arial" w:eastAsia="Times New Roman" w:hAnsi="Arial" w:cs="Arial"/>
                <w:sz w:val="20"/>
                <w:szCs w:val="20"/>
                <w:highlight w:val="lightGray"/>
                <w:lang w:eastAsia="en-GB"/>
              </w:rPr>
              <w:t xml:space="preserve"> budget and staff are still located at each area but central coordination creating some general guidelines exists.</w:t>
            </w:r>
          </w:p>
        </w:tc>
        <w:tc>
          <w:tcPr>
            <w:tcW w:w="2827" w:type="dxa"/>
            <w:shd w:val="clear" w:color="auto" w:fill="auto"/>
            <w:tcMar>
              <w:left w:w="23" w:type="dxa"/>
              <w:right w:w="23" w:type="dxa"/>
            </w:tcMar>
            <w:hideMark/>
          </w:tcPr>
          <w:p w14:paraId="27BB56BE" w14:textId="77777777" w:rsidR="00364771" w:rsidRPr="00696835" w:rsidRDefault="00243A17"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There is analysis of the business processes. GAMSO and GSBPM are applied as a basis to identify each statistical service and business function. </w:t>
            </w:r>
          </w:p>
          <w:p w14:paraId="58FB81E0" w14:textId="77777777" w:rsidR="00243A17"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 xml:space="preserve">Some of the roles defined by CSPA start being recognized and informally adopted by the </w:t>
            </w:r>
            <w:r w:rsidR="00466CFB" w:rsidRPr="00696835">
              <w:rPr>
                <w:rFonts w:ascii="Arial" w:eastAsia="Times New Roman" w:hAnsi="Arial" w:cs="Arial"/>
                <w:sz w:val="20"/>
                <w:szCs w:val="20"/>
                <w:highlight w:val="yellow"/>
                <w:lang w:eastAsia="en-GB"/>
              </w:rPr>
              <w:t>IT</w:t>
            </w:r>
            <w:r w:rsidRPr="00696835">
              <w:rPr>
                <w:rFonts w:ascii="Arial" w:eastAsia="Times New Roman" w:hAnsi="Arial" w:cs="Arial"/>
                <w:sz w:val="20"/>
                <w:szCs w:val="20"/>
                <w:highlight w:val="yellow"/>
                <w:lang w:eastAsia="en-GB"/>
              </w:rPr>
              <w:t xml:space="preserve"> areas.</w:t>
            </w:r>
          </w:p>
        </w:tc>
        <w:tc>
          <w:tcPr>
            <w:tcW w:w="2795" w:type="dxa"/>
            <w:shd w:val="clear" w:color="auto" w:fill="auto"/>
            <w:tcMar>
              <w:left w:w="23" w:type="dxa"/>
              <w:right w:w="23" w:type="dxa"/>
            </w:tcMar>
            <w:hideMark/>
          </w:tcPr>
          <w:p w14:paraId="43B259D3" w14:textId="77777777"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unique services environment 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to attend all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a</w:t>
            </w:r>
            <w:r w:rsidR="00364771">
              <w:rPr>
                <w:rFonts w:ascii="Arial" w:eastAsia="Times New Roman" w:hAnsi="Arial" w:cs="Arial"/>
                <w:sz w:val="20"/>
                <w:szCs w:val="20"/>
                <w:lang w:eastAsia="en-GB"/>
              </w:rPr>
              <w:t>l needs 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14:paraId="2C2CB943" w14:textId="77777777" w:rsidR="00243A17"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 xml:space="preserve">All services are defined following an agreed granularity level. </w:t>
            </w:r>
            <w:r w:rsidR="00466CFB" w:rsidRPr="00696835">
              <w:rPr>
                <w:rFonts w:ascii="Arial" w:eastAsia="Times New Roman" w:hAnsi="Arial" w:cs="Arial"/>
                <w:sz w:val="20"/>
                <w:szCs w:val="20"/>
                <w:highlight w:val="yellow"/>
                <w:lang w:eastAsia="en-GB"/>
              </w:rPr>
              <w:t>IT</w:t>
            </w:r>
            <w:r w:rsidRPr="00696835">
              <w:rPr>
                <w:rFonts w:ascii="Arial" w:eastAsia="Times New Roman" w:hAnsi="Arial" w:cs="Arial"/>
                <w:sz w:val="20"/>
                <w:szCs w:val="20"/>
                <w:highlight w:val="yellow"/>
                <w:lang w:eastAsia="en-GB"/>
              </w:rPr>
              <w:t xml:space="preserve"> resources (people, budget, skills, etc.) are mainly oriented to build and maintain the common platform.</w:t>
            </w:r>
            <w:r w:rsidRPr="0000353A">
              <w:rPr>
                <w:rFonts w:ascii="Arial" w:eastAsia="Times New Roman" w:hAnsi="Arial" w:cs="Arial"/>
                <w:sz w:val="20"/>
                <w:szCs w:val="20"/>
                <w:lang w:eastAsia="en-GB"/>
              </w:rPr>
              <w:t xml:space="preserve"> CSPA roles and responsibilities are clearly defined and mapped to areas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14:paraId="4ACC0F5D"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cover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services platform. There is a planned 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based in long term institutional goals, historic performance indicators and external changes.</w:t>
            </w:r>
          </w:p>
        </w:tc>
      </w:tr>
      <w:tr w:rsidR="0000353A" w:rsidRPr="0000353A" w14:paraId="110DB86A" w14:textId="77777777" w:rsidTr="00725F88">
        <w:trPr>
          <w:trHeight w:val="113"/>
        </w:trPr>
        <w:tc>
          <w:tcPr>
            <w:tcW w:w="1294" w:type="dxa"/>
            <w:shd w:val="clear" w:color="auto" w:fill="auto"/>
            <w:tcMar>
              <w:left w:w="23" w:type="dxa"/>
              <w:right w:w="23" w:type="dxa"/>
            </w:tcMar>
            <w:vAlign w:val="center"/>
            <w:hideMark/>
          </w:tcPr>
          <w:p w14:paraId="7FF51850" w14:textId="77777777"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14:paraId="78B29EEF" w14:textId="77777777" w:rsidR="004C19DF" w:rsidRPr="001C5CE6" w:rsidRDefault="004C19DF" w:rsidP="00171825">
            <w:pPr>
              <w:spacing w:after="120" w:line="240" w:lineRule="auto"/>
              <w:rPr>
                <w:rFonts w:ascii="Arial" w:eastAsia="Times New Roman" w:hAnsi="Arial" w:cs="Arial"/>
                <w:sz w:val="20"/>
                <w:szCs w:val="20"/>
                <w:highlight w:val="lightGray"/>
                <w:lang w:eastAsia="en-GB"/>
              </w:rPr>
            </w:pPr>
            <w:r w:rsidRPr="001C5CE6">
              <w:rPr>
                <w:rFonts w:ascii="Arial" w:eastAsia="Times New Roman" w:hAnsi="Arial" w:cs="Arial"/>
                <w:sz w:val="20"/>
                <w:szCs w:val="20"/>
                <w:highlight w:val="lightGray"/>
                <w:lang w:eastAsia="en-GB"/>
              </w:rPr>
              <w:t>Methods are not standardized.</w:t>
            </w:r>
          </w:p>
        </w:tc>
        <w:tc>
          <w:tcPr>
            <w:tcW w:w="2795" w:type="dxa"/>
            <w:shd w:val="clear" w:color="auto" w:fill="auto"/>
            <w:tcMar>
              <w:left w:w="23" w:type="dxa"/>
              <w:right w:w="23" w:type="dxa"/>
            </w:tcMar>
            <w:hideMark/>
          </w:tcPr>
          <w:p w14:paraId="778829FC" w14:textId="77777777" w:rsidR="004C19DF" w:rsidRPr="001C5CE6" w:rsidRDefault="004C19DF" w:rsidP="00171825">
            <w:pPr>
              <w:spacing w:after="120" w:line="240" w:lineRule="auto"/>
              <w:rPr>
                <w:rFonts w:ascii="Arial" w:eastAsia="Times New Roman" w:hAnsi="Arial" w:cs="Arial"/>
                <w:sz w:val="20"/>
                <w:szCs w:val="20"/>
                <w:highlight w:val="lightGray"/>
                <w:lang w:eastAsia="en-GB"/>
              </w:rPr>
            </w:pPr>
            <w:r w:rsidRPr="001C5CE6">
              <w:rPr>
                <w:rFonts w:ascii="Arial" w:eastAsia="Times New Roman" w:hAnsi="Arial" w:cs="Arial"/>
                <w:sz w:val="20"/>
                <w:szCs w:val="20"/>
                <w:highlight w:val="lightGray"/>
                <w:lang w:eastAsia="en-GB"/>
              </w:rPr>
              <w:t>There are some attempts to use some common methodologies, mainly related to codification standards and APIs definition but under the interpretation of each area.</w:t>
            </w:r>
          </w:p>
        </w:tc>
        <w:tc>
          <w:tcPr>
            <w:tcW w:w="2827" w:type="dxa"/>
            <w:shd w:val="clear" w:color="auto" w:fill="auto"/>
            <w:tcMar>
              <w:left w:w="23" w:type="dxa"/>
              <w:right w:w="23" w:type="dxa"/>
            </w:tcMar>
            <w:hideMark/>
          </w:tcPr>
          <w:p w14:paraId="3DBFAFCB" w14:textId="77777777" w:rsidR="004C19DF" w:rsidRPr="0000353A" w:rsidRDefault="004C19DF"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 xml:space="preserve">CSPA and other standards starts to be implemented as a concern of the whole </w:t>
            </w:r>
            <w:r w:rsidR="00653B84" w:rsidRPr="00696835">
              <w:rPr>
                <w:rFonts w:ascii="Arial" w:eastAsia="Times New Roman" w:hAnsi="Arial" w:cs="Arial"/>
                <w:sz w:val="20"/>
                <w:szCs w:val="20"/>
                <w:highlight w:val="yellow"/>
                <w:lang w:eastAsia="en-GB"/>
              </w:rPr>
              <w:t>organisation</w:t>
            </w:r>
            <w:r w:rsidRPr="00696835">
              <w:rPr>
                <w:rFonts w:ascii="Arial" w:eastAsia="Times New Roman" w:hAnsi="Arial" w:cs="Arial"/>
                <w:sz w:val="20"/>
                <w:szCs w:val="20"/>
                <w:highlight w:val="yellow"/>
                <w:lang w:eastAsia="en-GB"/>
              </w:rPr>
              <w:t>, but the implementation is partial obeying to internal needs. First attempts to develop SOA/CSPA based services.</w:t>
            </w:r>
          </w:p>
        </w:tc>
        <w:tc>
          <w:tcPr>
            <w:tcW w:w="2795" w:type="dxa"/>
            <w:shd w:val="clear" w:color="auto" w:fill="auto"/>
            <w:tcMar>
              <w:left w:w="23" w:type="dxa"/>
              <w:right w:w="23" w:type="dxa"/>
            </w:tcMar>
            <w:hideMark/>
          </w:tcPr>
          <w:p w14:paraId="7DC7D356"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w:t>
            </w:r>
            <w:r w:rsidRPr="001C5CE6">
              <w:rPr>
                <w:rFonts w:ascii="Arial" w:eastAsia="Times New Roman" w:hAnsi="Arial" w:cs="Arial"/>
                <w:sz w:val="20"/>
                <w:szCs w:val="20"/>
                <w:lang w:eastAsia="en-GB"/>
              </w:rPr>
              <w:t>Reuse and sharing of services</w:t>
            </w:r>
            <w:r w:rsidRPr="0000353A">
              <w:rPr>
                <w:rFonts w:ascii="Arial" w:eastAsia="Times New Roman" w:hAnsi="Arial" w:cs="Arial"/>
                <w:sz w:val="20"/>
                <w:szCs w:val="20"/>
                <w:lang w:eastAsia="en-GB"/>
              </w:rPr>
              <w:t xml:space="preserve"> developed by other NSOs is a common practice. </w:t>
            </w:r>
          </w:p>
          <w:p w14:paraId="76038D37"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14:paraId="014D644E"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14:paraId="60FDABF2" w14:textId="77777777" w:rsidTr="00725F88">
        <w:trPr>
          <w:trHeight w:val="113"/>
        </w:trPr>
        <w:tc>
          <w:tcPr>
            <w:tcW w:w="1294" w:type="dxa"/>
            <w:shd w:val="clear" w:color="auto" w:fill="auto"/>
            <w:tcMar>
              <w:left w:w="23" w:type="dxa"/>
              <w:right w:w="23" w:type="dxa"/>
            </w:tcMar>
            <w:vAlign w:val="center"/>
            <w:hideMark/>
          </w:tcPr>
          <w:p w14:paraId="56687733"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auto"/>
            <w:tcMar>
              <w:left w:w="23" w:type="dxa"/>
              <w:right w:w="23" w:type="dxa"/>
            </w:tcMar>
            <w:hideMark/>
          </w:tcPr>
          <w:p w14:paraId="00B1C9D1" w14:textId="77777777" w:rsidR="00243A17" w:rsidRPr="001C5CE6" w:rsidRDefault="00243A17" w:rsidP="00171825">
            <w:pPr>
              <w:spacing w:after="120" w:line="240" w:lineRule="auto"/>
              <w:rPr>
                <w:rFonts w:ascii="Arial" w:eastAsia="Times New Roman" w:hAnsi="Arial" w:cs="Arial"/>
                <w:sz w:val="20"/>
                <w:szCs w:val="20"/>
                <w:highlight w:val="lightGray"/>
                <w:lang w:eastAsia="en-GB"/>
              </w:rPr>
            </w:pPr>
            <w:r w:rsidRPr="001C5CE6">
              <w:rPr>
                <w:rFonts w:ascii="Arial" w:eastAsia="Times New Roman" w:hAnsi="Arial" w:cs="Arial"/>
                <w:sz w:val="20"/>
                <w:szCs w:val="20"/>
                <w:highlight w:val="lightGray"/>
                <w:lang w:eastAsia="en-GB"/>
              </w:rPr>
              <w:t>Information is duplicated and each application uses its own structure.</w:t>
            </w:r>
          </w:p>
        </w:tc>
        <w:tc>
          <w:tcPr>
            <w:tcW w:w="2795" w:type="dxa"/>
            <w:shd w:val="clear" w:color="auto" w:fill="auto"/>
            <w:tcMar>
              <w:left w:w="23" w:type="dxa"/>
              <w:right w:w="23" w:type="dxa"/>
            </w:tcMar>
            <w:hideMark/>
          </w:tcPr>
          <w:p w14:paraId="3F981079" w14:textId="77777777" w:rsidR="00243A17" w:rsidRPr="001C5CE6" w:rsidRDefault="00243A17" w:rsidP="00171825">
            <w:pPr>
              <w:spacing w:after="120" w:line="240" w:lineRule="auto"/>
              <w:rPr>
                <w:rFonts w:ascii="Arial" w:eastAsia="Times New Roman" w:hAnsi="Arial" w:cs="Arial"/>
                <w:sz w:val="20"/>
                <w:szCs w:val="20"/>
                <w:highlight w:val="lightGray"/>
                <w:lang w:eastAsia="en-GB"/>
              </w:rPr>
            </w:pPr>
            <w:r w:rsidRPr="001C5CE6">
              <w:rPr>
                <w:rFonts w:ascii="Arial" w:eastAsia="Times New Roman" w:hAnsi="Arial" w:cs="Arial"/>
                <w:sz w:val="20"/>
                <w:szCs w:val="20"/>
                <w:highlight w:val="lightGray"/>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auto"/>
            <w:tcMar>
              <w:left w:w="23" w:type="dxa"/>
              <w:right w:w="23" w:type="dxa"/>
            </w:tcMar>
            <w:hideMark/>
          </w:tcPr>
          <w:p w14:paraId="47BCB89E" w14:textId="77777777" w:rsidR="00725F88" w:rsidRPr="0000353A" w:rsidRDefault="00243A17"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Integrated databases covering several domains exist and services use these shared information sources. Early attempts to apply GSIM and CSPA LIM are carried out</w:t>
            </w:r>
            <w:r w:rsidRPr="009E7D41">
              <w:rPr>
                <w:rFonts w:ascii="Arial" w:eastAsia="Times New Roman" w:hAnsi="Arial" w:cs="Arial"/>
                <w:sz w:val="20"/>
                <w:szCs w:val="20"/>
                <w:lang w:eastAsia="en-GB"/>
              </w:rPr>
              <w: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hideMark/>
          </w:tcPr>
          <w:p w14:paraId="2E034F5B"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14:paraId="50081440"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725F88" w:rsidRPr="0000353A" w14:paraId="38FCE191" w14:textId="77777777" w:rsidTr="00725F88">
        <w:trPr>
          <w:trHeight w:val="113"/>
        </w:trPr>
        <w:tc>
          <w:tcPr>
            <w:tcW w:w="1294" w:type="dxa"/>
            <w:shd w:val="clear" w:color="auto" w:fill="auto"/>
            <w:tcMar>
              <w:left w:w="23" w:type="dxa"/>
              <w:right w:w="23" w:type="dxa"/>
            </w:tcMar>
            <w:vAlign w:val="center"/>
          </w:tcPr>
          <w:p w14:paraId="7EBA54CD" w14:textId="77777777"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tcPr>
          <w:p w14:paraId="4D544045"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34328463"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14:paraId="110DA455"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5366069A"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tcPr>
          <w:p w14:paraId="0C1824DB"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154A900C" w14:textId="77777777"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14:paraId="6884CF75"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4A17B70F"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14:paraId="0AD6A873"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6808E9C4"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14:paraId="3B8ABFA8" w14:textId="77777777" w:rsidTr="00725F88">
        <w:trPr>
          <w:trHeight w:val="113"/>
        </w:trPr>
        <w:tc>
          <w:tcPr>
            <w:tcW w:w="1294" w:type="dxa"/>
            <w:shd w:val="clear" w:color="auto" w:fill="auto"/>
            <w:tcMar>
              <w:left w:w="23" w:type="dxa"/>
              <w:right w:w="23" w:type="dxa"/>
            </w:tcMar>
            <w:vAlign w:val="center"/>
            <w:hideMark/>
          </w:tcPr>
          <w:p w14:paraId="58663797"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14:paraId="646F735F" w14:textId="77777777" w:rsidR="00725F88" w:rsidRPr="003C5BF4" w:rsidRDefault="00725F88" w:rsidP="00171825">
            <w:pPr>
              <w:spacing w:after="120" w:line="240" w:lineRule="auto"/>
              <w:rPr>
                <w:rFonts w:ascii="Arial" w:eastAsia="Times New Roman" w:hAnsi="Arial" w:cs="Arial"/>
                <w:sz w:val="20"/>
                <w:szCs w:val="20"/>
                <w:highlight w:val="lightGray"/>
                <w:lang w:eastAsia="en-GB"/>
              </w:rPr>
            </w:pPr>
            <w:r w:rsidRPr="003C5BF4">
              <w:rPr>
                <w:rFonts w:ascii="Arial" w:eastAsia="Times New Roman" w:hAnsi="Arial" w:cs="Arial"/>
                <w:sz w:val="20"/>
                <w:szCs w:val="20"/>
                <w:highlight w:val="lightGray"/>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14:paraId="22A9E359" w14:textId="77777777" w:rsidR="00725F88" w:rsidRPr="003C5BF4" w:rsidRDefault="00725F88" w:rsidP="00171825">
            <w:pPr>
              <w:spacing w:after="120" w:line="240" w:lineRule="auto"/>
              <w:rPr>
                <w:rFonts w:ascii="Arial" w:eastAsia="Times New Roman" w:hAnsi="Arial" w:cs="Arial"/>
                <w:sz w:val="20"/>
                <w:szCs w:val="20"/>
                <w:highlight w:val="lightGray"/>
                <w:lang w:eastAsia="en-GB"/>
              </w:rPr>
            </w:pPr>
            <w:r w:rsidRPr="003C5BF4">
              <w:rPr>
                <w:rFonts w:ascii="Arial" w:eastAsia="Times New Roman" w:hAnsi="Arial" w:cs="Arial"/>
                <w:sz w:val="20"/>
                <w:szCs w:val="20"/>
                <w:highlight w:val="lightGray"/>
                <w:lang w:eastAsia="en-GB"/>
              </w:rPr>
              <w:t>Some common component libraries start to appear. The components are difficult to integrate in practice and therefore often rejected.</w:t>
            </w:r>
          </w:p>
          <w:p w14:paraId="6A838D05" w14:textId="77777777" w:rsidR="00725F88" w:rsidRPr="003C5BF4" w:rsidRDefault="00725F88" w:rsidP="00171825">
            <w:pPr>
              <w:spacing w:after="120" w:line="240" w:lineRule="auto"/>
              <w:rPr>
                <w:rFonts w:ascii="Arial" w:eastAsia="Times New Roman" w:hAnsi="Arial" w:cs="Arial"/>
                <w:sz w:val="20"/>
                <w:szCs w:val="20"/>
                <w:highlight w:val="lightGray"/>
                <w:lang w:eastAsia="en-GB"/>
              </w:rPr>
            </w:pPr>
            <w:r w:rsidRPr="003C5BF4">
              <w:rPr>
                <w:rFonts w:ascii="Arial" w:eastAsia="Times New Roman" w:hAnsi="Arial" w:cs="Arial"/>
                <w:sz w:val="20"/>
                <w:szCs w:val="20"/>
                <w:highlight w:val="lightGray"/>
                <w:lang w:eastAsia="en-GB"/>
              </w:rPr>
              <w:t>Some commercial components start to be integrated.</w:t>
            </w:r>
          </w:p>
        </w:tc>
        <w:tc>
          <w:tcPr>
            <w:tcW w:w="2827" w:type="dxa"/>
            <w:shd w:val="clear" w:color="auto" w:fill="auto"/>
            <w:tcMar>
              <w:left w:w="23" w:type="dxa"/>
              <w:right w:w="23" w:type="dxa"/>
            </w:tcMar>
            <w:hideMark/>
          </w:tcPr>
          <w:p w14:paraId="53C5E1CA" w14:textId="77777777" w:rsidR="00364771" w:rsidRPr="00696835" w:rsidRDefault="00725F88" w:rsidP="00171825">
            <w:pPr>
              <w:spacing w:after="120" w:line="240" w:lineRule="auto"/>
              <w:rPr>
                <w:rFonts w:ascii="Arial" w:eastAsia="Times New Roman" w:hAnsi="Arial" w:cs="Arial"/>
                <w:sz w:val="20"/>
                <w:szCs w:val="20"/>
                <w:highlight w:val="yellow"/>
                <w:lang w:eastAsia="en-GB"/>
              </w:rPr>
            </w:pPr>
            <w:r w:rsidRPr="00696835">
              <w:rPr>
                <w:rFonts w:ascii="Arial" w:eastAsia="Times New Roman" w:hAnsi="Arial" w:cs="Arial"/>
                <w:sz w:val="20"/>
                <w:szCs w:val="20"/>
                <w:highlight w:val="yellow"/>
                <w:lang w:eastAsia="en-GB"/>
              </w:rPr>
              <w:t>Some early service oriented systems making use of services attending certain common activities start</w:t>
            </w:r>
            <w:r w:rsidRPr="00696835">
              <w:rPr>
                <w:rFonts w:ascii="Arial" w:eastAsia="Times New Roman" w:hAnsi="Arial" w:cs="Arial"/>
                <w:strike/>
                <w:sz w:val="20"/>
                <w:szCs w:val="20"/>
                <w:highlight w:val="yellow"/>
                <w:lang w:eastAsia="en-GB"/>
              </w:rPr>
              <w:t>s</w:t>
            </w:r>
            <w:r w:rsidRPr="00696835">
              <w:rPr>
                <w:rFonts w:ascii="Arial" w:eastAsia="Times New Roman" w:hAnsi="Arial" w:cs="Arial"/>
                <w:sz w:val="20"/>
                <w:szCs w:val="20"/>
                <w:highlight w:val="yellow"/>
                <w:lang w:eastAsia="en-GB"/>
              </w:rPr>
              <w:t xml:space="preserve"> to appear. </w:t>
            </w:r>
          </w:p>
          <w:p w14:paraId="6973EE94" w14:textId="77777777" w:rsidR="00725F88" w:rsidRPr="0000353A" w:rsidRDefault="00725F88" w:rsidP="00171825">
            <w:pPr>
              <w:spacing w:after="120" w:line="240" w:lineRule="auto"/>
              <w:rPr>
                <w:rFonts w:ascii="Arial" w:eastAsia="Times New Roman" w:hAnsi="Arial" w:cs="Arial"/>
                <w:sz w:val="20"/>
                <w:szCs w:val="20"/>
                <w:lang w:eastAsia="en-GB"/>
              </w:rPr>
            </w:pPr>
            <w:r w:rsidRPr="00696835">
              <w:rPr>
                <w:rFonts w:ascii="Arial" w:eastAsia="Times New Roman" w:hAnsi="Arial" w:cs="Arial"/>
                <w:sz w:val="20"/>
                <w:szCs w:val="20"/>
                <w:highlight w:val="yellow"/>
                <w:lang w:eastAsia="en-GB"/>
              </w:rPr>
              <w:t>Services orchestration is still an issue that is mainly carried out for each system.</w:t>
            </w:r>
          </w:p>
        </w:tc>
        <w:tc>
          <w:tcPr>
            <w:tcW w:w="2795" w:type="dxa"/>
            <w:shd w:val="clear" w:color="auto" w:fill="auto"/>
            <w:tcMar>
              <w:left w:w="23" w:type="dxa"/>
              <w:right w:w="23" w:type="dxa"/>
            </w:tcMar>
            <w:hideMark/>
          </w:tcPr>
          <w:p w14:paraId="1F9488B2"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 </w:t>
            </w:r>
          </w:p>
          <w:p w14:paraId="204CE1D8" w14:textId="77777777" w:rsidR="00725F88" w:rsidRPr="0000353A" w:rsidRDefault="00725F88" w:rsidP="00171825">
            <w:pPr>
              <w:spacing w:after="120" w:line="240" w:lineRule="auto"/>
              <w:rPr>
                <w:rFonts w:ascii="Arial" w:eastAsia="Times New Roman" w:hAnsi="Arial" w:cs="Arial"/>
                <w:sz w:val="20"/>
                <w:szCs w:val="20"/>
                <w:lang w:eastAsia="en-GB"/>
              </w:rPr>
            </w:pPr>
            <w:r w:rsidRPr="003C5BF4">
              <w:rPr>
                <w:rFonts w:ascii="Arial" w:eastAsia="Times New Roman" w:hAnsi="Arial" w:cs="Arial"/>
                <w:sz w:val="20"/>
                <w:szCs w:val="20"/>
                <w:lang w:eastAsia="en-GB"/>
              </w:rPr>
              <w:t>An international service catalogue</w:t>
            </w:r>
            <w:r w:rsidRPr="0000353A">
              <w:rPr>
                <w:rFonts w:ascii="Arial" w:eastAsia="Times New Roman" w:hAnsi="Arial" w:cs="Arial"/>
                <w:sz w:val="20"/>
                <w:szCs w:val="20"/>
                <w:lang w:eastAsia="en-GB"/>
              </w:rPr>
              <w:t xml:space="preserv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14:paraId="4080D264"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w:t>
            </w:r>
          </w:p>
          <w:p w14:paraId="291425A3"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shared catalogue that is used by the institutions as a first level place to find existent services.</w:t>
            </w:r>
          </w:p>
          <w:p w14:paraId="04F4B9DB"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14:paraId="6B6FF02B" w14:textId="77777777" w:rsidTr="00725F88">
        <w:trPr>
          <w:trHeight w:val="113"/>
        </w:trPr>
        <w:tc>
          <w:tcPr>
            <w:tcW w:w="1294" w:type="dxa"/>
            <w:shd w:val="clear" w:color="auto" w:fill="auto"/>
            <w:tcMar>
              <w:left w:w="23" w:type="dxa"/>
              <w:right w:w="23" w:type="dxa"/>
            </w:tcMar>
            <w:vAlign w:val="center"/>
            <w:hideMark/>
          </w:tcPr>
          <w:p w14:paraId="54E7533E"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14:paraId="497148BD" w14:textId="77777777" w:rsidR="00364771" w:rsidRPr="003C5BF4" w:rsidRDefault="00725F88" w:rsidP="00171825">
            <w:pPr>
              <w:spacing w:after="120" w:line="240" w:lineRule="auto"/>
              <w:rPr>
                <w:rFonts w:ascii="Arial" w:eastAsia="Times New Roman" w:hAnsi="Arial" w:cs="Arial"/>
                <w:sz w:val="20"/>
                <w:szCs w:val="20"/>
                <w:highlight w:val="lightGray"/>
                <w:lang w:eastAsia="en-GB"/>
              </w:rPr>
            </w:pPr>
            <w:r w:rsidRPr="003C5BF4">
              <w:rPr>
                <w:rFonts w:ascii="Arial" w:eastAsia="Times New Roman" w:hAnsi="Arial" w:cs="Arial"/>
                <w:sz w:val="20"/>
                <w:szCs w:val="20"/>
                <w:highlight w:val="lightGray"/>
                <w:lang w:eastAsia="en-GB"/>
              </w:rPr>
              <w:t xml:space="preserve">Technology implementations are carried out by demand satisfying individual, isolated, requirements and generating heterogeneity of hardware, software, languages, protocols, etc. </w:t>
            </w:r>
          </w:p>
          <w:p w14:paraId="1A0064FC" w14:textId="77777777" w:rsidR="00725F88" w:rsidRPr="0000353A" w:rsidRDefault="00725F88" w:rsidP="00171825">
            <w:pPr>
              <w:spacing w:after="120" w:line="240" w:lineRule="auto"/>
              <w:rPr>
                <w:rFonts w:ascii="Arial" w:eastAsia="Times New Roman" w:hAnsi="Arial" w:cs="Arial"/>
                <w:sz w:val="20"/>
                <w:szCs w:val="20"/>
                <w:lang w:eastAsia="en-GB"/>
              </w:rPr>
            </w:pPr>
            <w:r w:rsidRPr="003C5BF4">
              <w:rPr>
                <w:rFonts w:ascii="Arial" w:eastAsia="Times New Roman" w:hAnsi="Arial" w:cs="Arial"/>
                <w:sz w:val="20"/>
                <w:szCs w:val="20"/>
                <w:highlight w:val="lightGray"/>
                <w:lang w:eastAsia="en-GB"/>
              </w:rPr>
              <w:t>Management and support of technology goes from absent to very basic.</w:t>
            </w:r>
          </w:p>
        </w:tc>
        <w:tc>
          <w:tcPr>
            <w:tcW w:w="2795" w:type="dxa"/>
            <w:shd w:val="clear" w:color="auto" w:fill="auto"/>
            <w:tcMar>
              <w:left w:w="23" w:type="dxa"/>
              <w:right w:w="23" w:type="dxa"/>
            </w:tcMar>
            <w:hideMark/>
          </w:tcPr>
          <w:p w14:paraId="1C2EE7B9" w14:textId="77777777" w:rsidR="00725F88" w:rsidRPr="0000353A" w:rsidRDefault="00725F88" w:rsidP="00171825">
            <w:pPr>
              <w:spacing w:after="120" w:line="240" w:lineRule="auto"/>
              <w:rPr>
                <w:rFonts w:ascii="Arial" w:eastAsia="Times New Roman" w:hAnsi="Arial" w:cs="Arial"/>
                <w:sz w:val="20"/>
                <w:szCs w:val="20"/>
                <w:lang w:eastAsia="en-GB"/>
              </w:rPr>
            </w:pPr>
            <w:r w:rsidRPr="00727354">
              <w:rPr>
                <w:rFonts w:ascii="Arial" w:eastAsia="Times New Roman" w:hAnsi="Arial" w:cs="Arial"/>
                <w:sz w:val="20"/>
                <w:szCs w:val="20"/>
                <w:highlight w:val="yellow"/>
                <w:lang w:eastAsia="en-GB"/>
              </w:rPr>
              <w:t>There is a definition of a set of core technologies supported by the organisation which is mostly used as a guideline, but each area still deciding how to fulfil the needs of each project so the integration, reuse and support of technologies is very limited.</w:t>
            </w:r>
          </w:p>
        </w:tc>
        <w:tc>
          <w:tcPr>
            <w:tcW w:w="2827" w:type="dxa"/>
            <w:shd w:val="clear" w:color="auto" w:fill="auto"/>
            <w:tcMar>
              <w:left w:w="23" w:type="dxa"/>
              <w:right w:w="23" w:type="dxa"/>
            </w:tcMar>
            <w:hideMark/>
          </w:tcPr>
          <w:p w14:paraId="4E7C6552" w14:textId="77777777"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14:paraId="1547CEB6" w14:textId="77777777"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areas </w:t>
            </w:r>
            <w:r w:rsidR="00725F88" w:rsidRPr="003C5BF4">
              <w:rPr>
                <w:rFonts w:ascii="Arial" w:eastAsia="Times New Roman" w:hAnsi="Arial" w:cs="Arial"/>
                <w:sz w:val="20"/>
                <w:szCs w:val="20"/>
                <w:lang w:eastAsia="en-GB"/>
              </w:rPr>
              <w:t>share the same set of</w:t>
            </w:r>
            <w:r w:rsidR="00725F88" w:rsidRPr="0000353A">
              <w:rPr>
                <w:rFonts w:ascii="Arial" w:eastAsia="Times New Roman" w:hAnsi="Arial" w:cs="Arial"/>
                <w:sz w:val="20"/>
                <w:szCs w:val="20"/>
                <w:lang w:eastAsia="en-GB"/>
              </w:rPr>
              <w:t xml:space="preserve"> technologies. </w:t>
            </w:r>
          </w:p>
          <w:p w14:paraId="7ED1E060" w14:textId="77777777" w:rsidR="00364771" w:rsidRDefault="00725F88" w:rsidP="00364771">
            <w:pPr>
              <w:spacing w:after="120" w:line="240" w:lineRule="auto"/>
              <w:rPr>
                <w:rFonts w:ascii="Arial" w:eastAsia="Times New Roman" w:hAnsi="Arial" w:cs="Arial"/>
                <w:sz w:val="20"/>
                <w:szCs w:val="20"/>
                <w:lang w:eastAsia="en-GB"/>
              </w:rPr>
            </w:pPr>
            <w:r w:rsidRPr="00727354">
              <w:rPr>
                <w:rFonts w:ascii="Arial" w:eastAsia="Times New Roman" w:hAnsi="Arial" w:cs="Arial"/>
                <w:sz w:val="20"/>
                <w:szCs w:val="20"/>
                <w:highlight w:val="yellow"/>
                <w:lang w:eastAsia="en-GB"/>
              </w:rPr>
              <w:t>Reutilization of solutions on different projects is the common rule.</w:t>
            </w:r>
            <w:r w:rsidRPr="0000353A">
              <w:rPr>
                <w:rFonts w:ascii="Arial" w:eastAsia="Times New Roman" w:hAnsi="Arial" w:cs="Arial"/>
                <w:sz w:val="20"/>
                <w:szCs w:val="20"/>
                <w:lang w:eastAsia="en-GB"/>
              </w:rPr>
              <w:t> </w:t>
            </w:r>
          </w:p>
          <w:p w14:paraId="5499AEEC" w14:textId="77777777" w:rsidR="00725F88" w:rsidRPr="0000353A"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 its distribution. </w:t>
            </w:r>
          </w:p>
        </w:tc>
        <w:tc>
          <w:tcPr>
            <w:tcW w:w="2795" w:type="dxa"/>
            <w:shd w:val="clear" w:color="auto" w:fill="auto"/>
            <w:tcMar>
              <w:left w:w="23" w:type="dxa"/>
              <w:right w:w="23" w:type="dxa"/>
            </w:tcMar>
            <w:hideMark/>
          </w:tcPr>
          <w:p w14:paraId="26D86AE1" w14:textId="77777777"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fully supports the SLAs of the serv</w:t>
            </w:r>
            <w:r w:rsidR="00364771">
              <w:rPr>
                <w:rFonts w:ascii="Arial" w:eastAsia="Times New Roman" w:hAnsi="Arial" w:cs="Arial"/>
                <w:sz w:val="20"/>
                <w:szCs w:val="20"/>
                <w:lang w:eastAsia="en-GB"/>
              </w:rPr>
              <w:t xml:space="preserve">ices platform, and includes all </w:t>
            </w:r>
            <w:r w:rsidR="00725F88" w:rsidRPr="0000353A">
              <w:rPr>
                <w:rFonts w:ascii="Arial" w:eastAsia="Times New Roman" w:hAnsi="Arial" w:cs="Arial"/>
                <w:sz w:val="20"/>
                <w:szCs w:val="20"/>
                <w:lang w:eastAsia="en-GB"/>
              </w:rPr>
              <w:t xml:space="preserve">the needed components to virtualize the services. </w:t>
            </w:r>
          </w:p>
          <w:p w14:paraId="5788F6BB" w14:textId="77777777" w:rsidR="00725F88" w:rsidRPr="0000353A" w:rsidRDefault="00466CFB"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364771">
              <w:rPr>
                <w:rFonts w:ascii="Arial" w:eastAsia="Times New Roman" w:hAnsi="Arial" w:cs="Arial"/>
                <w:sz w:val="20"/>
                <w:szCs w:val="20"/>
                <w:lang w:eastAsia="en-GB"/>
              </w:rPr>
              <w:t xml:space="preserve">needs of the projects. </w:t>
            </w:r>
            <w:r w:rsidR="00364771" w:rsidRPr="00727354">
              <w:rPr>
                <w:rFonts w:ascii="Arial" w:eastAsia="Times New Roman" w:hAnsi="Arial" w:cs="Arial"/>
                <w:sz w:val="20"/>
                <w:szCs w:val="20"/>
                <w:highlight w:val="yellow"/>
                <w:lang w:eastAsia="en-GB"/>
              </w:rPr>
              <w:t xml:space="preserve">Hardware </w:t>
            </w:r>
            <w:r w:rsidR="00725F88" w:rsidRPr="00727354">
              <w:rPr>
                <w:rFonts w:ascii="Arial" w:eastAsia="Times New Roman" w:hAnsi="Arial" w:cs="Arial"/>
                <w:sz w:val="20"/>
                <w:szCs w:val="20"/>
                <w:highlight w:val="yellow"/>
                <w:lang w:eastAsia="en-GB"/>
              </w:rPr>
              <w:t>and software are optimized dynamically to attend changes in requirements and demands of the statistical business processes.</w:t>
            </w:r>
          </w:p>
        </w:tc>
        <w:tc>
          <w:tcPr>
            <w:tcW w:w="2795" w:type="dxa"/>
            <w:shd w:val="clear" w:color="auto" w:fill="auto"/>
            <w:tcMar>
              <w:left w:w="23" w:type="dxa"/>
              <w:right w:w="23" w:type="dxa"/>
            </w:tcMar>
            <w:hideMark/>
          </w:tcPr>
          <w:p w14:paraId="3C6E383A"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platform and parts of it are used by several subscribed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 supporting commonly agreed SLAs.</w:t>
            </w:r>
          </w:p>
        </w:tc>
      </w:tr>
    </w:tbl>
    <w:p w14:paraId="405D9F6D" w14:textId="77777777" w:rsidR="00243A17" w:rsidDel="004C19DF" w:rsidRDefault="00243A17" w:rsidP="0000353A">
      <w:pPr>
        <w:rPr>
          <w:del w:id="0" w:author="Christopher Jones" w:date="2016-06-01T16:57:00Z"/>
        </w:rPr>
      </w:pPr>
    </w:p>
    <w:p w14:paraId="62B9F189" w14:textId="77777777" w:rsidR="00243A17" w:rsidRPr="00243A17" w:rsidRDefault="00243A17" w:rsidP="0000353A"/>
    <w:p w14:paraId="127405EA" w14:textId="77777777" w:rsidR="002D4C7D" w:rsidRDefault="002D4C7D" w:rsidP="002D4C7D">
      <w:pPr>
        <w:rPr>
          <w:ins w:id="1" w:author="Christopher Jones" w:date="2016-06-01T16:13:00Z"/>
        </w:rPr>
        <w:sectPr w:rsidR="002D4C7D" w:rsidSect="00243A17">
          <w:pgSz w:w="16838" w:h="11906" w:orient="landscape"/>
          <w:pgMar w:top="426" w:right="851" w:bottom="567" w:left="426" w:header="708" w:footer="708" w:gutter="0"/>
          <w:cols w:space="708"/>
          <w:docGrid w:linePitch="360"/>
        </w:sectPr>
      </w:pPr>
    </w:p>
    <w:p w14:paraId="0813A021" w14:textId="77777777" w:rsidR="002D4C7D" w:rsidRDefault="002D4C7D" w:rsidP="002D4C7D">
      <w:pPr>
        <w:pStyle w:val="Heading2"/>
      </w:pPr>
      <w:r>
        <w:lastRenderedPageBreak/>
        <w:t>CSPA Maturity Assessment</w:t>
      </w:r>
    </w:p>
    <w:p w14:paraId="73F2B55A" w14:textId="77777777" w:rsidR="002D4C7D" w:rsidRDefault="002D4C7D" w:rsidP="002D4C7D">
      <w:r>
        <w:t>The current version of CSPA is version 1.5.</w:t>
      </w:r>
    </w:p>
    <w:p w14:paraId="412433B5" w14:textId="77777777" w:rsidR="002D4C7D" w:rsidRDefault="002D4C7D" w:rsidP="002D4C7D">
      <w:pPr>
        <w:rPr>
          <w:b/>
        </w:rPr>
      </w:pPr>
      <w:r>
        <w:t xml:space="preserve">Version Assessed: </w:t>
      </w:r>
      <w:r w:rsidRPr="007C7FDF">
        <w:rPr>
          <w:b/>
        </w:rPr>
        <w:t>1.</w:t>
      </w:r>
      <w:r w:rsidR="00793D20">
        <w:rPr>
          <w:b/>
        </w:rPr>
        <w:t>5</w:t>
      </w:r>
    </w:p>
    <w:tbl>
      <w:tblPr>
        <w:tblStyle w:val="TableGrid"/>
        <w:tblW w:w="10490" w:type="dxa"/>
        <w:tblInd w:w="108" w:type="dxa"/>
        <w:tblLayout w:type="fixed"/>
        <w:tblLook w:val="04A0" w:firstRow="1" w:lastRow="0" w:firstColumn="1" w:lastColumn="0" w:noHBand="0" w:noVBand="1"/>
      </w:tblPr>
      <w:tblGrid>
        <w:gridCol w:w="1418"/>
        <w:gridCol w:w="2155"/>
        <w:gridCol w:w="1247"/>
        <w:gridCol w:w="5670"/>
      </w:tblGrid>
      <w:tr w:rsidR="002D4C7D" w:rsidRPr="0000353A" w14:paraId="5086219B" w14:textId="77777777" w:rsidTr="003C5BF4">
        <w:trPr>
          <w:trHeight w:val="737"/>
        </w:trPr>
        <w:tc>
          <w:tcPr>
            <w:tcW w:w="1418" w:type="dxa"/>
          </w:tcPr>
          <w:p w14:paraId="24E083E4" w14:textId="77777777"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2155" w:type="dxa"/>
          </w:tcPr>
          <w:p w14:paraId="54309333" w14:textId="77777777"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247" w:type="dxa"/>
          </w:tcPr>
          <w:p w14:paraId="668BEF68" w14:textId="77777777"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14:paraId="216C477E" w14:textId="77777777" w:rsidR="002D4C7D" w:rsidRPr="0000353A" w:rsidRDefault="002D4C7D" w:rsidP="00793D20">
            <w:pPr>
              <w:jc w:val="center"/>
              <w:rPr>
                <w:rFonts w:ascii="Arial" w:hAnsi="Arial" w:cs="Arial"/>
                <w:b/>
                <w:lang w:val="en-US"/>
              </w:rPr>
            </w:pPr>
            <w:r w:rsidRPr="0000353A">
              <w:rPr>
                <w:rFonts w:ascii="Arial" w:hAnsi="Arial" w:cs="Arial"/>
                <w:b/>
                <w:lang w:val="en-US"/>
              </w:rPr>
              <w:t>Key Steps/</w:t>
            </w:r>
          </w:p>
          <w:p w14:paraId="51FF7707" w14:textId="77777777"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14:paraId="55DB9D73" w14:textId="77777777" w:rsidTr="003C5BF4">
        <w:trPr>
          <w:trHeight w:val="1077"/>
        </w:trPr>
        <w:tc>
          <w:tcPr>
            <w:tcW w:w="1418" w:type="dxa"/>
          </w:tcPr>
          <w:p w14:paraId="44C41DE3" w14:textId="77777777" w:rsidR="002D4C7D" w:rsidRPr="0000353A" w:rsidRDefault="002D4C7D" w:rsidP="00793D20">
            <w:pPr>
              <w:rPr>
                <w:rFonts w:ascii="Arial" w:hAnsi="Arial" w:cs="Arial"/>
                <w:lang w:val="en-US"/>
              </w:rPr>
            </w:pPr>
            <w:r w:rsidRPr="0000353A">
              <w:rPr>
                <w:rFonts w:ascii="Arial" w:hAnsi="Arial" w:cs="Arial"/>
                <w:lang w:val="en-US"/>
              </w:rPr>
              <w:t>Business</w:t>
            </w:r>
          </w:p>
        </w:tc>
        <w:tc>
          <w:tcPr>
            <w:tcW w:w="2155" w:type="dxa"/>
          </w:tcPr>
          <w:p w14:paraId="32BB5A7E" w14:textId="78A40EAE" w:rsidR="002D4C7D" w:rsidRPr="0000353A" w:rsidRDefault="003C5BF4" w:rsidP="00793D20">
            <w:pPr>
              <w:rPr>
                <w:rFonts w:ascii="Arial" w:hAnsi="Arial" w:cs="Arial"/>
                <w:lang w:val="en-US"/>
              </w:rPr>
            </w:pPr>
            <w:r>
              <w:rPr>
                <w:rFonts w:ascii="Arial" w:hAnsi="Arial" w:cs="Arial"/>
                <w:lang w:val="en-US"/>
              </w:rPr>
              <w:t>Early implementation</w:t>
            </w:r>
          </w:p>
        </w:tc>
        <w:tc>
          <w:tcPr>
            <w:tcW w:w="1247" w:type="dxa"/>
          </w:tcPr>
          <w:p w14:paraId="588B631F" w14:textId="5A53F8CF" w:rsidR="002D4C7D" w:rsidRPr="0000353A" w:rsidRDefault="003C5BF4" w:rsidP="00793D20">
            <w:pPr>
              <w:rPr>
                <w:rFonts w:ascii="Arial" w:hAnsi="Arial" w:cs="Arial"/>
                <w:lang w:val="en-US"/>
              </w:rPr>
            </w:pPr>
            <w:r>
              <w:rPr>
                <w:rFonts w:ascii="Arial" w:hAnsi="Arial" w:cs="Arial"/>
                <w:lang w:val="en-US"/>
              </w:rPr>
              <w:t>Corporate</w:t>
            </w:r>
          </w:p>
        </w:tc>
        <w:tc>
          <w:tcPr>
            <w:tcW w:w="5670" w:type="dxa"/>
          </w:tcPr>
          <w:p w14:paraId="5535D760" w14:textId="2C23DC47" w:rsidR="00D90D3D" w:rsidRDefault="00D90D3D" w:rsidP="00D90D3D">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Policy/directive from senior management that </w:t>
            </w:r>
            <w:r w:rsidRPr="00D90D3D">
              <w:rPr>
                <w:rFonts w:ascii="Arial" w:eastAsia="Times New Roman" w:hAnsi="Arial" w:cs="Arial"/>
                <w:i/>
                <w:sz w:val="20"/>
                <w:szCs w:val="20"/>
                <w:lang w:eastAsia="en-GB"/>
              </w:rPr>
              <w:t xml:space="preserve">a unique services environment running on a common IT platform to attend all organisational needs is part of the organisation’s long term plans </w:t>
            </w:r>
            <w:r>
              <w:rPr>
                <w:rFonts w:ascii="Arial" w:eastAsia="Times New Roman" w:hAnsi="Arial" w:cs="Arial"/>
                <w:sz w:val="20"/>
                <w:szCs w:val="20"/>
                <w:lang w:eastAsia="en-GB"/>
              </w:rPr>
              <w:t>could help.</w:t>
            </w:r>
          </w:p>
          <w:p w14:paraId="0D945026" w14:textId="66063F3A" w:rsidR="00D90D3D" w:rsidRPr="0000353A" w:rsidRDefault="00D90D3D" w:rsidP="00D90D3D">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More communication on </w:t>
            </w:r>
            <w:r w:rsidRPr="0000353A">
              <w:rPr>
                <w:rFonts w:ascii="Arial" w:eastAsia="Times New Roman" w:hAnsi="Arial" w:cs="Arial"/>
                <w:sz w:val="20"/>
                <w:szCs w:val="20"/>
                <w:lang w:eastAsia="en-GB"/>
              </w:rPr>
              <w:t xml:space="preserve">strategy for use of </w:t>
            </w:r>
            <w:r>
              <w:rPr>
                <w:rFonts w:ascii="Arial" w:eastAsia="Times New Roman" w:hAnsi="Arial" w:cs="Arial"/>
                <w:sz w:val="20"/>
                <w:szCs w:val="20"/>
                <w:lang w:eastAsia="en-GB"/>
              </w:rPr>
              <w:t>CSPA.</w:t>
            </w:r>
          </w:p>
          <w:p w14:paraId="0DD38638" w14:textId="1DE76B5D" w:rsidR="00D90D3D" w:rsidRDefault="00D90D3D" w:rsidP="00D90D3D">
            <w:pPr>
              <w:spacing w:after="120"/>
              <w:rPr>
                <w:rFonts w:ascii="Arial" w:eastAsia="Times New Roman" w:hAnsi="Arial" w:cs="Arial"/>
                <w:sz w:val="20"/>
                <w:szCs w:val="20"/>
                <w:lang w:eastAsia="en-GB"/>
              </w:rPr>
            </w:pPr>
            <w:r>
              <w:rPr>
                <w:rFonts w:ascii="Arial" w:eastAsia="Times New Roman" w:hAnsi="Arial" w:cs="Arial"/>
                <w:sz w:val="20"/>
                <w:szCs w:val="20"/>
                <w:lang w:eastAsia="en-GB"/>
              </w:rPr>
              <w:t>CSPA referenced in Enterprise Architecture reviews.</w:t>
            </w:r>
          </w:p>
          <w:p w14:paraId="766683CF" w14:textId="0BF23EED" w:rsidR="00D90D3D" w:rsidRPr="00D90D3D" w:rsidRDefault="00D90D3D" w:rsidP="00D90D3D">
            <w:pPr>
              <w:spacing w:after="120"/>
              <w:rPr>
                <w:rFonts w:ascii="Arial" w:hAnsi="Arial" w:cs="Arial"/>
              </w:rPr>
            </w:pPr>
            <w:r>
              <w:rPr>
                <w:rFonts w:ascii="Arial" w:eastAsia="Times New Roman" w:hAnsi="Arial" w:cs="Arial"/>
                <w:sz w:val="20"/>
                <w:szCs w:val="20"/>
                <w:lang w:eastAsia="en-GB"/>
              </w:rPr>
              <w:t xml:space="preserve">Training/information sessions on </w:t>
            </w:r>
            <w:r w:rsidRPr="0000353A">
              <w:rPr>
                <w:rFonts w:ascii="Arial" w:eastAsia="Times New Roman" w:hAnsi="Arial" w:cs="Arial"/>
                <w:sz w:val="20"/>
                <w:szCs w:val="20"/>
                <w:lang w:eastAsia="en-GB"/>
              </w:rPr>
              <w:t xml:space="preserve">the use and application of </w:t>
            </w:r>
            <w:r>
              <w:rPr>
                <w:rFonts w:ascii="Arial" w:eastAsia="Times New Roman" w:hAnsi="Arial" w:cs="Arial"/>
                <w:sz w:val="20"/>
                <w:szCs w:val="20"/>
                <w:lang w:eastAsia="en-GB"/>
              </w:rPr>
              <w:t>CSPA.</w:t>
            </w:r>
          </w:p>
        </w:tc>
      </w:tr>
      <w:tr w:rsidR="002D4C7D" w:rsidRPr="0000353A" w14:paraId="11C1E493" w14:textId="77777777" w:rsidTr="003C5BF4">
        <w:trPr>
          <w:trHeight w:val="1077"/>
        </w:trPr>
        <w:tc>
          <w:tcPr>
            <w:tcW w:w="1418" w:type="dxa"/>
          </w:tcPr>
          <w:p w14:paraId="65342B5A" w14:textId="77777777" w:rsidR="002D4C7D" w:rsidRPr="0000353A" w:rsidRDefault="002D4C7D" w:rsidP="00793D20">
            <w:pPr>
              <w:rPr>
                <w:rFonts w:ascii="Arial" w:hAnsi="Arial" w:cs="Arial"/>
                <w:lang w:val="en-US"/>
              </w:rPr>
            </w:pPr>
            <w:r w:rsidRPr="0000353A">
              <w:rPr>
                <w:rFonts w:ascii="Arial" w:hAnsi="Arial" w:cs="Arial"/>
                <w:lang w:val="en-US"/>
              </w:rPr>
              <w:t>Methods</w:t>
            </w:r>
          </w:p>
        </w:tc>
        <w:tc>
          <w:tcPr>
            <w:tcW w:w="2155" w:type="dxa"/>
          </w:tcPr>
          <w:p w14:paraId="1D700F16" w14:textId="48D422AB" w:rsidR="002D4C7D" w:rsidRPr="0000353A" w:rsidRDefault="003C5BF4" w:rsidP="00793D20">
            <w:pPr>
              <w:rPr>
                <w:rFonts w:ascii="Arial" w:hAnsi="Arial" w:cs="Arial"/>
                <w:lang w:val="en-US"/>
              </w:rPr>
            </w:pPr>
            <w:r>
              <w:rPr>
                <w:rFonts w:ascii="Arial" w:hAnsi="Arial" w:cs="Arial"/>
                <w:lang w:val="en-US"/>
              </w:rPr>
              <w:t>Early implementation</w:t>
            </w:r>
          </w:p>
        </w:tc>
        <w:tc>
          <w:tcPr>
            <w:tcW w:w="1247" w:type="dxa"/>
          </w:tcPr>
          <w:p w14:paraId="6EFF8E57" w14:textId="627D124F" w:rsidR="002D4C7D" w:rsidRPr="0000353A" w:rsidRDefault="003C5BF4" w:rsidP="00793D20">
            <w:pPr>
              <w:rPr>
                <w:rFonts w:ascii="Arial" w:hAnsi="Arial" w:cs="Arial"/>
                <w:lang w:val="en-US"/>
              </w:rPr>
            </w:pPr>
            <w:r>
              <w:rPr>
                <w:rFonts w:ascii="Arial" w:hAnsi="Arial" w:cs="Arial"/>
                <w:lang w:val="en-US"/>
              </w:rPr>
              <w:t>Mature</w:t>
            </w:r>
          </w:p>
        </w:tc>
        <w:tc>
          <w:tcPr>
            <w:tcW w:w="5670" w:type="dxa"/>
          </w:tcPr>
          <w:p w14:paraId="4A878DD9" w14:textId="6A04594C" w:rsidR="00944BEA" w:rsidRDefault="00944BEA" w:rsidP="00944BEA">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 </w:t>
            </w:r>
          </w:p>
          <w:p w14:paraId="59396D06" w14:textId="77777777" w:rsidR="00944BEA" w:rsidRDefault="00944BEA" w:rsidP="00924191">
            <w:pPr>
              <w:spacing w:after="120"/>
              <w:rPr>
                <w:rFonts w:ascii="Arial" w:eastAsia="Times New Roman" w:hAnsi="Arial" w:cs="Arial"/>
                <w:sz w:val="20"/>
                <w:szCs w:val="20"/>
                <w:lang w:eastAsia="en-GB"/>
              </w:rPr>
            </w:pPr>
            <w:r>
              <w:rPr>
                <w:rFonts w:ascii="Arial" w:eastAsia="Times New Roman" w:hAnsi="Arial" w:cs="Arial"/>
                <w:sz w:val="20"/>
                <w:szCs w:val="20"/>
                <w:lang w:eastAsia="en-GB"/>
              </w:rPr>
              <w:t xml:space="preserve">Plan, document and widely communicate strategy for </w:t>
            </w:r>
            <w:r w:rsidR="00924191" w:rsidRPr="0000353A">
              <w:rPr>
                <w:rFonts w:ascii="Arial" w:eastAsia="Times New Roman" w:hAnsi="Arial" w:cs="Arial"/>
                <w:sz w:val="20"/>
                <w:szCs w:val="20"/>
                <w:lang w:eastAsia="en-GB"/>
              </w:rPr>
              <w:t>CSPA implemen</w:t>
            </w:r>
            <w:r>
              <w:rPr>
                <w:rFonts w:ascii="Arial" w:eastAsia="Times New Roman" w:hAnsi="Arial" w:cs="Arial"/>
                <w:sz w:val="20"/>
                <w:szCs w:val="20"/>
                <w:lang w:eastAsia="en-GB"/>
              </w:rPr>
              <w:t xml:space="preserve">tation in order to increase adoption in IT </w:t>
            </w:r>
            <w:r w:rsidR="00924191">
              <w:rPr>
                <w:rFonts w:ascii="Arial" w:eastAsia="Times New Roman" w:hAnsi="Arial" w:cs="Arial"/>
                <w:sz w:val="20"/>
                <w:szCs w:val="20"/>
                <w:lang w:eastAsia="en-GB"/>
              </w:rPr>
              <w:t>organisation</w:t>
            </w:r>
            <w:r w:rsidR="00924191" w:rsidRPr="0000353A">
              <w:rPr>
                <w:rFonts w:ascii="Arial" w:eastAsia="Times New Roman" w:hAnsi="Arial" w:cs="Arial"/>
                <w:sz w:val="20"/>
                <w:szCs w:val="20"/>
                <w:lang w:eastAsia="en-GB"/>
              </w:rPr>
              <w:t>.</w:t>
            </w:r>
          </w:p>
          <w:p w14:paraId="3B8AA05B" w14:textId="65E6D895" w:rsidR="00924191" w:rsidRPr="0000353A" w:rsidRDefault="00944BEA" w:rsidP="00924191">
            <w:pPr>
              <w:spacing w:after="120"/>
              <w:rPr>
                <w:rFonts w:ascii="Arial" w:eastAsia="Times New Roman" w:hAnsi="Arial" w:cs="Arial"/>
                <w:sz w:val="20"/>
                <w:szCs w:val="20"/>
                <w:lang w:eastAsia="en-GB"/>
              </w:rPr>
            </w:pPr>
            <w:r>
              <w:rPr>
                <w:rFonts w:ascii="Arial" w:eastAsia="Times New Roman" w:hAnsi="Arial" w:cs="Arial"/>
                <w:sz w:val="20"/>
                <w:szCs w:val="20"/>
                <w:lang w:eastAsia="en-GB"/>
              </w:rPr>
              <w:t>Include as a standard practice, in EA review and  EA core systems planning activities, the possibility to reuse and share</w:t>
            </w:r>
            <w:r w:rsidR="00924191" w:rsidRPr="001C5CE6">
              <w:rPr>
                <w:rFonts w:ascii="Arial" w:eastAsia="Times New Roman" w:hAnsi="Arial" w:cs="Arial"/>
                <w:sz w:val="20"/>
                <w:szCs w:val="20"/>
                <w:lang w:eastAsia="en-GB"/>
              </w:rPr>
              <w:t xml:space="preserve"> of services</w:t>
            </w:r>
            <w:r>
              <w:rPr>
                <w:rFonts w:ascii="Arial" w:eastAsia="Times New Roman" w:hAnsi="Arial" w:cs="Arial"/>
                <w:sz w:val="20"/>
                <w:szCs w:val="20"/>
                <w:lang w:eastAsia="en-GB"/>
              </w:rPr>
              <w:t xml:space="preserve"> developed by other NSOs.</w:t>
            </w:r>
          </w:p>
          <w:p w14:paraId="5D048728" w14:textId="474D0593" w:rsidR="00924191" w:rsidRPr="0000353A" w:rsidRDefault="00944BEA" w:rsidP="00944BEA">
            <w:pPr>
              <w:rPr>
                <w:rFonts w:ascii="Arial" w:hAnsi="Arial" w:cs="Arial"/>
                <w:lang w:val="en-US"/>
              </w:rPr>
            </w:pPr>
            <w:r>
              <w:rPr>
                <w:rFonts w:ascii="Arial" w:eastAsia="Times New Roman" w:hAnsi="Arial" w:cs="Arial"/>
                <w:sz w:val="20"/>
                <w:szCs w:val="20"/>
                <w:lang w:eastAsia="en-GB"/>
              </w:rPr>
              <w:t xml:space="preserve">Training/information sessions on </w:t>
            </w:r>
            <w:r w:rsidRPr="0000353A">
              <w:rPr>
                <w:rFonts w:ascii="Arial" w:eastAsia="Times New Roman" w:hAnsi="Arial" w:cs="Arial"/>
                <w:sz w:val="20"/>
                <w:szCs w:val="20"/>
                <w:lang w:eastAsia="en-GB"/>
              </w:rPr>
              <w:t xml:space="preserve">the use and application of </w:t>
            </w:r>
            <w:r>
              <w:rPr>
                <w:rFonts w:ascii="Arial" w:eastAsia="Times New Roman" w:hAnsi="Arial" w:cs="Arial"/>
                <w:sz w:val="20"/>
                <w:szCs w:val="20"/>
                <w:lang w:eastAsia="en-GB"/>
              </w:rPr>
              <w:t xml:space="preserve">CSPA. </w:t>
            </w:r>
          </w:p>
        </w:tc>
      </w:tr>
      <w:tr w:rsidR="002D4C7D" w:rsidRPr="0000353A" w14:paraId="60CB6675" w14:textId="77777777" w:rsidTr="003C5BF4">
        <w:trPr>
          <w:trHeight w:val="1077"/>
        </w:trPr>
        <w:tc>
          <w:tcPr>
            <w:tcW w:w="1418" w:type="dxa"/>
          </w:tcPr>
          <w:p w14:paraId="566A831D" w14:textId="77777777" w:rsidR="002D4C7D" w:rsidRPr="0000353A" w:rsidRDefault="002D4C7D" w:rsidP="00793D20">
            <w:pPr>
              <w:rPr>
                <w:rFonts w:ascii="Arial" w:hAnsi="Arial" w:cs="Arial"/>
                <w:lang w:val="en-US"/>
              </w:rPr>
            </w:pPr>
            <w:r w:rsidRPr="0000353A">
              <w:rPr>
                <w:rFonts w:ascii="Arial" w:hAnsi="Arial" w:cs="Arial"/>
                <w:lang w:val="en-US"/>
              </w:rPr>
              <w:t>Information</w:t>
            </w:r>
          </w:p>
        </w:tc>
        <w:tc>
          <w:tcPr>
            <w:tcW w:w="2155" w:type="dxa"/>
          </w:tcPr>
          <w:p w14:paraId="4F34D3B7" w14:textId="0D42E4E6" w:rsidR="002D4C7D" w:rsidRPr="0000353A" w:rsidRDefault="003C5BF4" w:rsidP="00793D20">
            <w:pPr>
              <w:rPr>
                <w:rFonts w:ascii="Arial" w:hAnsi="Arial" w:cs="Arial"/>
                <w:lang w:val="en-US"/>
              </w:rPr>
            </w:pPr>
            <w:r>
              <w:rPr>
                <w:rFonts w:ascii="Arial" w:hAnsi="Arial" w:cs="Arial"/>
                <w:lang w:val="en-US"/>
              </w:rPr>
              <w:t>Early implementation</w:t>
            </w:r>
          </w:p>
        </w:tc>
        <w:tc>
          <w:tcPr>
            <w:tcW w:w="1247" w:type="dxa"/>
          </w:tcPr>
          <w:p w14:paraId="38AAE7B3" w14:textId="73345D3A" w:rsidR="002D4C7D" w:rsidRPr="0000353A" w:rsidRDefault="003C5BF4" w:rsidP="00793D20">
            <w:pPr>
              <w:rPr>
                <w:rFonts w:ascii="Arial" w:hAnsi="Arial" w:cs="Arial"/>
                <w:lang w:val="en-US"/>
              </w:rPr>
            </w:pPr>
            <w:r>
              <w:rPr>
                <w:rFonts w:ascii="Arial" w:hAnsi="Arial" w:cs="Arial"/>
                <w:lang w:val="en-US"/>
              </w:rPr>
              <w:t>Mature</w:t>
            </w:r>
          </w:p>
        </w:tc>
        <w:tc>
          <w:tcPr>
            <w:tcW w:w="5670" w:type="dxa"/>
          </w:tcPr>
          <w:p w14:paraId="066269E5" w14:textId="13079946" w:rsidR="002D4C7D" w:rsidRDefault="00944BEA" w:rsidP="00793D20">
            <w:pPr>
              <w:rPr>
                <w:rFonts w:ascii="Arial" w:eastAsia="Times New Roman" w:hAnsi="Arial" w:cs="Arial"/>
                <w:sz w:val="20"/>
                <w:szCs w:val="20"/>
                <w:lang w:eastAsia="en-GB"/>
              </w:rPr>
            </w:pPr>
            <w:r>
              <w:rPr>
                <w:rFonts w:ascii="Arial" w:eastAsia="Times New Roman" w:hAnsi="Arial" w:cs="Arial"/>
                <w:sz w:val="20"/>
                <w:szCs w:val="20"/>
                <w:lang w:eastAsia="en-GB"/>
              </w:rPr>
              <w:t xml:space="preserve">Working with Shared Services Canada on consistently </w:t>
            </w:r>
            <w:r w:rsidR="00924191" w:rsidRPr="009E7D41">
              <w:rPr>
                <w:rFonts w:ascii="Arial" w:eastAsia="Times New Roman" w:hAnsi="Arial" w:cs="Arial"/>
                <w:sz w:val="20"/>
                <w:szCs w:val="20"/>
                <w:lang w:eastAsia="en-GB"/>
              </w:rPr>
              <w:t xml:space="preserve"> separated instances of the databases for development, testing and production</w:t>
            </w:r>
            <w:r>
              <w:rPr>
                <w:rFonts w:ascii="Arial" w:eastAsia="Times New Roman" w:hAnsi="Arial" w:cs="Arial"/>
                <w:sz w:val="20"/>
                <w:szCs w:val="20"/>
                <w:lang w:eastAsia="en-GB"/>
              </w:rPr>
              <w:t xml:space="preserve">. </w:t>
            </w:r>
          </w:p>
          <w:p w14:paraId="08852C4B" w14:textId="77777777" w:rsidR="00924191" w:rsidRDefault="00924191" w:rsidP="00793D20">
            <w:pPr>
              <w:rPr>
                <w:rFonts w:ascii="Arial" w:eastAsia="Times New Roman" w:hAnsi="Arial" w:cs="Arial"/>
                <w:sz w:val="20"/>
                <w:szCs w:val="20"/>
                <w:lang w:eastAsia="en-GB"/>
              </w:rPr>
            </w:pPr>
          </w:p>
          <w:p w14:paraId="23AC9238" w14:textId="1E25CA15" w:rsidR="00944BEA" w:rsidRPr="0000353A" w:rsidRDefault="00944BEA" w:rsidP="00944BEA">
            <w:pPr>
              <w:rPr>
                <w:rFonts w:ascii="Arial" w:hAnsi="Arial" w:cs="Arial"/>
                <w:lang w:val="en-US"/>
              </w:rPr>
            </w:pPr>
            <w:r>
              <w:rPr>
                <w:rFonts w:ascii="Arial" w:eastAsia="Times New Roman" w:hAnsi="Arial" w:cs="Arial"/>
                <w:sz w:val="20"/>
                <w:szCs w:val="20"/>
                <w:lang w:eastAsia="en-GB"/>
              </w:rPr>
              <w:t>Increasing development and availability of c</w:t>
            </w:r>
            <w:r w:rsidR="00924191" w:rsidRPr="0000353A">
              <w:rPr>
                <w:rFonts w:ascii="Arial" w:eastAsia="Times New Roman" w:hAnsi="Arial" w:cs="Arial"/>
                <w:sz w:val="20"/>
                <w:szCs w:val="20"/>
                <w:lang w:eastAsia="en-GB"/>
              </w:rPr>
              <w:t>ommon services accesse</w:t>
            </w:r>
            <w:r>
              <w:rPr>
                <w:rFonts w:ascii="Arial" w:eastAsia="Times New Roman" w:hAnsi="Arial" w:cs="Arial"/>
                <w:sz w:val="20"/>
                <w:szCs w:val="20"/>
                <w:lang w:eastAsia="en-GB"/>
              </w:rPr>
              <w:t>d</w:t>
            </w:r>
            <w:r w:rsidR="00924191" w:rsidRPr="0000353A">
              <w:rPr>
                <w:rFonts w:ascii="Arial" w:eastAsia="Times New Roman" w:hAnsi="Arial" w:cs="Arial"/>
                <w:sz w:val="20"/>
                <w:szCs w:val="20"/>
                <w:lang w:eastAsia="en-GB"/>
              </w:rPr>
              <w:t xml:space="preserve"> an integrated information environment. </w:t>
            </w:r>
          </w:p>
          <w:p w14:paraId="0F879E2A" w14:textId="2DD14A47" w:rsidR="00924191" w:rsidRPr="0000353A" w:rsidRDefault="00924191" w:rsidP="00793D20">
            <w:pPr>
              <w:rPr>
                <w:rFonts w:ascii="Arial" w:hAnsi="Arial" w:cs="Arial"/>
                <w:lang w:val="en-US"/>
              </w:rPr>
            </w:pPr>
          </w:p>
        </w:tc>
      </w:tr>
      <w:tr w:rsidR="002D4C7D" w:rsidRPr="0000353A" w14:paraId="0C9A49E7" w14:textId="77777777" w:rsidTr="003C5BF4">
        <w:trPr>
          <w:trHeight w:val="1077"/>
        </w:trPr>
        <w:tc>
          <w:tcPr>
            <w:tcW w:w="1418" w:type="dxa"/>
          </w:tcPr>
          <w:p w14:paraId="76266EFE" w14:textId="77777777" w:rsidR="002D4C7D" w:rsidRPr="0000353A" w:rsidRDefault="002D4C7D" w:rsidP="00793D20">
            <w:pPr>
              <w:rPr>
                <w:rFonts w:ascii="Arial" w:hAnsi="Arial" w:cs="Arial"/>
                <w:lang w:val="en-US"/>
              </w:rPr>
            </w:pPr>
            <w:r w:rsidRPr="0000353A">
              <w:rPr>
                <w:rFonts w:ascii="Arial" w:hAnsi="Arial" w:cs="Arial"/>
                <w:lang w:val="en-US"/>
              </w:rPr>
              <w:t>Applications</w:t>
            </w:r>
          </w:p>
        </w:tc>
        <w:tc>
          <w:tcPr>
            <w:tcW w:w="2155" w:type="dxa"/>
          </w:tcPr>
          <w:p w14:paraId="3B7CF3F8" w14:textId="12B41E0D" w:rsidR="002D4C7D" w:rsidRPr="0000353A" w:rsidRDefault="003C5BF4" w:rsidP="00793D20">
            <w:pPr>
              <w:rPr>
                <w:rFonts w:ascii="Arial" w:hAnsi="Arial" w:cs="Arial"/>
                <w:lang w:val="en-US"/>
              </w:rPr>
            </w:pPr>
            <w:r>
              <w:rPr>
                <w:rFonts w:ascii="Arial" w:hAnsi="Arial" w:cs="Arial"/>
                <w:lang w:val="en-US"/>
              </w:rPr>
              <w:t>Early</w:t>
            </w:r>
          </w:p>
        </w:tc>
        <w:tc>
          <w:tcPr>
            <w:tcW w:w="1247" w:type="dxa"/>
          </w:tcPr>
          <w:p w14:paraId="43A847F0" w14:textId="3AE975ED" w:rsidR="002D4C7D" w:rsidRPr="0000353A" w:rsidRDefault="003C5BF4" w:rsidP="00793D20">
            <w:pPr>
              <w:rPr>
                <w:rFonts w:ascii="Arial" w:hAnsi="Arial" w:cs="Arial"/>
                <w:lang w:val="en-US"/>
              </w:rPr>
            </w:pPr>
            <w:r>
              <w:rPr>
                <w:rFonts w:ascii="Arial" w:hAnsi="Arial" w:cs="Arial"/>
                <w:lang w:val="en-US"/>
              </w:rPr>
              <w:t>Corporate</w:t>
            </w:r>
          </w:p>
        </w:tc>
        <w:tc>
          <w:tcPr>
            <w:tcW w:w="5670" w:type="dxa"/>
          </w:tcPr>
          <w:p w14:paraId="29DC89AC" w14:textId="6716DA0B" w:rsidR="00924191" w:rsidRPr="001C5CE6" w:rsidRDefault="00944BEA" w:rsidP="00944BEA">
            <w:pPr>
              <w:rPr>
                <w:rFonts w:ascii="Arial" w:hAnsi="Arial" w:cs="Arial"/>
                <w:lang w:val="en-US"/>
              </w:rPr>
            </w:pPr>
            <w:r>
              <w:rPr>
                <w:rFonts w:ascii="Arial" w:eastAsia="Times New Roman" w:hAnsi="Arial" w:cs="Arial"/>
                <w:sz w:val="20"/>
                <w:szCs w:val="20"/>
                <w:lang w:eastAsia="en-GB"/>
              </w:rPr>
              <w:t xml:space="preserve">Training/information sessions on </w:t>
            </w:r>
            <w:r w:rsidRPr="0000353A">
              <w:rPr>
                <w:rFonts w:ascii="Arial" w:eastAsia="Times New Roman" w:hAnsi="Arial" w:cs="Arial"/>
                <w:sz w:val="20"/>
                <w:szCs w:val="20"/>
                <w:lang w:eastAsia="en-GB"/>
              </w:rPr>
              <w:t xml:space="preserve">the use and application of </w:t>
            </w:r>
            <w:r>
              <w:rPr>
                <w:rFonts w:ascii="Arial" w:eastAsia="Times New Roman" w:hAnsi="Arial" w:cs="Arial"/>
                <w:sz w:val="20"/>
                <w:szCs w:val="20"/>
                <w:lang w:eastAsia="en-GB"/>
              </w:rPr>
              <w:t>CSPA, CSPA guidelines and use of the international service catalogue</w:t>
            </w:r>
            <w:r w:rsidR="00924191" w:rsidRPr="0000353A">
              <w:rPr>
                <w:rFonts w:ascii="Arial" w:eastAsia="Times New Roman" w:hAnsi="Arial" w:cs="Arial"/>
                <w:sz w:val="20"/>
                <w:szCs w:val="20"/>
                <w:lang w:eastAsia="en-GB"/>
              </w:rPr>
              <w:t xml:space="preserve"> to complement the </w:t>
            </w:r>
            <w:r w:rsidR="00924191">
              <w:rPr>
                <w:rFonts w:ascii="Arial" w:eastAsia="Times New Roman" w:hAnsi="Arial" w:cs="Arial"/>
                <w:sz w:val="20"/>
                <w:szCs w:val="20"/>
                <w:lang w:eastAsia="en-GB"/>
              </w:rPr>
              <w:t>organisation</w:t>
            </w:r>
            <w:r w:rsidR="00924191" w:rsidRPr="0000353A">
              <w:rPr>
                <w:rFonts w:ascii="Arial" w:eastAsia="Times New Roman" w:hAnsi="Arial" w:cs="Arial"/>
                <w:sz w:val="20"/>
                <w:szCs w:val="20"/>
                <w:lang w:eastAsia="en-GB"/>
              </w:rPr>
              <w:t>'s own one.</w:t>
            </w:r>
          </w:p>
        </w:tc>
      </w:tr>
      <w:tr w:rsidR="002D4C7D" w:rsidRPr="0000353A" w14:paraId="59EB0F16" w14:textId="77777777" w:rsidTr="003C5BF4">
        <w:trPr>
          <w:trHeight w:val="1077"/>
        </w:trPr>
        <w:tc>
          <w:tcPr>
            <w:tcW w:w="1418" w:type="dxa"/>
          </w:tcPr>
          <w:p w14:paraId="1611E229" w14:textId="77777777" w:rsidR="002D4C7D" w:rsidRPr="0000353A" w:rsidRDefault="002D4C7D" w:rsidP="00793D20">
            <w:pPr>
              <w:rPr>
                <w:rFonts w:ascii="Arial" w:hAnsi="Arial" w:cs="Arial"/>
                <w:lang w:val="en-US"/>
              </w:rPr>
            </w:pPr>
            <w:r w:rsidRPr="0000353A">
              <w:rPr>
                <w:rFonts w:ascii="Arial" w:hAnsi="Arial" w:cs="Arial"/>
                <w:lang w:val="en-US"/>
              </w:rPr>
              <w:t>Technology</w:t>
            </w:r>
          </w:p>
        </w:tc>
        <w:tc>
          <w:tcPr>
            <w:tcW w:w="2155" w:type="dxa"/>
          </w:tcPr>
          <w:p w14:paraId="471DFE0F" w14:textId="19B90F29" w:rsidR="002D4C7D" w:rsidRPr="0000353A" w:rsidRDefault="003C5BF4" w:rsidP="00DA2506">
            <w:pPr>
              <w:rPr>
                <w:rFonts w:ascii="Arial" w:hAnsi="Arial" w:cs="Arial"/>
                <w:lang w:val="en-US"/>
              </w:rPr>
            </w:pPr>
            <w:r>
              <w:rPr>
                <w:rFonts w:ascii="Arial" w:hAnsi="Arial" w:cs="Arial"/>
                <w:lang w:val="en-US"/>
              </w:rPr>
              <w:t>Pre-implementat</w:t>
            </w:r>
            <w:r w:rsidR="00DA2506">
              <w:rPr>
                <w:rFonts w:ascii="Arial" w:hAnsi="Arial" w:cs="Arial"/>
                <w:lang w:val="en-US"/>
              </w:rPr>
              <w:t>i</w:t>
            </w:r>
            <w:r>
              <w:rPr>
                <w:rFonts w:ascii="Arial" w:hAnsi="Arial" w:cs="Arial"/>
                <w:lang w:val="en-US"/>
              </w:rPr>
              <w:t>on</w:t>
            </w:r>
          </w:p>
        </w:tc>
        <w:tc>
          <w:tcPr>
            <w:tcW w:w="1247" w:type="dxa"/>
          </w:tcPr>
          <w:p w14:paraId="64A86402" w14:textId="3C655719" w:rsidR="002D4C7D" w:rsidRPr="0000353A" w:rsidRDefault="003C5BF4" w:rsidP="00793D20">
            <w:pPr>
              <w:rPr>
                <w:rFonts w:ascii="Arial" w:hAnsi="Arial" w:cs="Arial"/>
                <w:lang w:val="en-US"/>
              </w:rPr>
            </w:pPr>
            <w:r>
              <w:rPr>
                <w:rFonts w:ascii="Arial" w:hAnsi="Arial" w:cs="Arial"/>
                <w:lang w:val="en-US"/>
              </w:rPr>
              <w:t>Corporate</w:t>
            </w:r>
          </w:p>
        </w:tc>
        <w:tc>
          <w:tcPr>
            <w:tcW w:w="5670" w:type="dxa"/>
          </w:tcPr>
          <w:p w14:paraId="0F430559" w14:textId="6B8753E9" w:rsidR="00944BEA" w:rsidRDefault="00944BEA" w:rsidP="00944BEA">
            <w:pPr>
              <w:rPr>
                <w:rFonts w:ascii="Arial" w:hAnsi="Arial" w:cs="Arial"/>
                <w:sz w:val="20"/>
                <w:szCs w:val="20"/>
                <w:lang w:val="en-US"/>
              </w:rPr>
            </w:pPr>
            <w:r>
              <w:rPr>
                <w:rFonts w:ascii="Arial" w:hAnsi="Arial" w:cs="Arial"/>
                <w:sz w:val="20"/>
                <w:szCs w:val="20"/>
                <w:lang w:val="en-US"/>
              </w:rPr>
              <w:t>(We n</w:t>
            </w:r>
            <w:r w:rsidR="00C742DE" w:rsidRPr="00944BEA">
              <w:rPr>
                <w:rFonts w:ascii="Arial" w:hAnsi="Arial" w:cs="Arial"/>
                <w:sz w:val="20"/>
                <w:szCs w:val="20"/>
                <w:lang w:val="en-US"/>
              </w:rPr>
              <w:t>ever intend to be on a single set of technologies</w:t>
            </w:r>
            <w:r>
              <w:rPr>
                <w:rFonts w:ascii="Arial" w:hAnsi="Arial" w:cs="Arial"/>
                <w:sz w:val="20"/>
                <w:szCs w:val="20"/>
                <w:lang w:val="en-US"/>
              </w:rPr>
              <w:t>, will rely on a s</w:t>
            </w:r>
            <w:r w:rsidR="00F706E3" w:rsidRPr="00944BEA">
              <w:rPr>
                <w:rFonts w:ascii="Arial" w:hAnsi="Arial" w:cs="Arial"/>
                <w:sz w:val="20"/>
                <w:szCs w:val="20"/>
                <w:lang w:val="en-US"/>
              </w:rPr>
              <w:t>et of sets of technologies</w:t>
            </w:r>
            <w:r>
              <w:rPr>
                <w:rFonts w:ascii="Arial" w:hAnsi="Arial" w:cs="Arial"/>
                <w:sz w:val="20"/>
                <w:szCs w:val="20"/>
                <w:lang w:val="en-US"/>
              </w:rPr>
              <w:t>.)</w:t>
            </w:r>
          </w:p>
          <w:p w14:paraId="009ABC25" w14:textId="77777777" w:rsidR="00944BEA" w:rsidRDefault="00944BEA" w:rsidP="00944BEA">
            <w:pPr>
              <w:rPr>
                <w:rFonts w:ascii="Arial" w:hAnsi="Arial" w:cs="Arial"/>
                <w:sz w:val="20"/>
                <w:szCs w:val="20"/>
                <w:lang w:val="en-US"/>
              </w:rPr>
            </w:pPr>
          </w:p>
          <w:p w14:paraId="19506BE9" w14:textId="6E9092FD" w:rsidR="00924191" w:rsidRDefault="00944BEA" w:rsidP="00944BEA">
            <w:pPr>
              <w:rPr>
                <w:rFonts w:ascii="Arial" w:hAnsi="Arial" w:cs="Arial"/>
                <w:sz w:val="20"/>
                <w:szCs w:val="20"/>
                <w:lang w:val="en-US"/>
              </w:rPr>
            </w:pPr>
            <w:r>
              <w:rPr>
                <w:rFonts w:ascii="Arial" w:hAnsi="Arial" w:cs="Arial"/>
                <w:sz w:val="20"/>
                <w:szCs w:val="20"/>
                <w:lang w:val="en-US"/>
              </w:rPr>
              <w:t>List of EA core systems approved by senior management, prescribed and governance process reinforced.</w:t>
            </w:r>
          </w:p>
          <w:p w14:paraId="3B63F40A" w14:textId="77777777" w:rsidR="00944BEA" w:rsidRDefault="00944BEA" w:rsidP="00944BEA">
            <w:pPr>
              <w:rPr>
                <w:rFonts w:ascii="Arial" w:eastAsia="Times New Roman" w:hAnsi="Arial" w:cs="Arial"/>
                <w:sz w:val="20"/>
                <w:szCs w:val="20"/>
                <w:lang w:eastAsia="en-GB"/>
              </w:rPr>
            </w:pPr>
          </w:p>
          <w:p w14:paraId="062EAE81" w14:textId="7011FA2B" w:rsidR="00924191" w:rsidRDefault="00944BEA" w:rsidP="00924191">
            <w:pPr>
              <w:rPr>
                <w:rFonts w:ascii="Arial" w:eastAsia="Times New Roman" w:hAnsi="Arial" w:cs="Arial"/>
                <w:sz w:val="20"/>
                <w:szCs w:val="20"/>
                <w:lang w:eastAsia="en-GB"/>
              </w:rPr>
            </w:pPr>
            <w:r>
              <w:rPr>
                <w:rFonts w:ascii="Arial" w:eastAsia="Times New Roman" w:hAnsi="Arial" w:cs="Arial"/>
                <w:sz w:val="20"/>
                <w:szCs w:val="20"/>
                <w:lang w:eastAsia="en-GB"/>
              </w:rPr>
              <w:t>SLAs in place.</w:t>
            </w:r>
          </w:p>
          <w:p w14:paraId="2B118369" w14:textId="4DBBABAF" w:rsidR="00924191" w:rsidRPr="0000353A" w:rsidRDefault="00924191" w:rsidP="00924191">
            <w:pPr>
              <w:rPr>
                <w:rFonts w:ascii="Arial" w:hAnsi="Arial" w:cs="Arial"/>
                <w:lang w:val="en-US"/>
              </w:rPr>
            </w:pPr>
          </w:p>
        </w:tc>
      </w:tr>
    </w:tbl>
    <w:p w14:paraId="29AEA4D2" w14:textId="77777777" w:rsidR="002D4C7D" w:rsidRDefault="002D4C7D" w:rsidP="008D232F"/>
    <w:p w14:paraId="2BF5E05C" w14:textId="77777777" w:rsidR="00171825" w:rsidRPr="008345FD" w:rsidRDefault="00171825" w:rsidP="00171825">
      <w:pPr>
        <w:rPr>
          <w:b/>
        </w:rPr>
      </w:pPr>
      <w:r>
        <w:rPr>
          <w:b/>
        </w:rPr>
        <w:t>For T</w:t>
      </w:r>
      <w:r w:rsidRPr="008345FD">
        <w:rPr>
          <w:b/>
        </w:rPr>
        <w:t>esters</w:t>
      </w:r>
    </w:p>
    <w:p w14:paraId="12ACFB9F" w14:textId="784BAC54" w:rsidR="00171825" w:rsidRDefault="00171825" w:rsidP="00171825">
      <w:pPr>
        <w:rPr>
          <w:b/>
        </w:rPr>
      </w:pPr>
      <w:r>
        <w:rPr>
          <w:b/>
        </w:rPr>
        <w:t>Were there any self-assessment criteria that were particularly difficult to understand?</w:t>
      </w:r>
      <w:r w:rsidR="00EF37C5">
        <w:rPr>
          <w:b/>
        </w:rPr>
        <w:t xml:space="preserve"> No</w:t>
      </w:r>
    </w:p>
    <w:p w14:paraId="113DC035" w14:textId="77777777" w:rsidR="00171825" w:rsidRDefault="00171825" w:rsidP="00171825">
      <w:pPr>
        <w:ind w:firstLine="720"/>
        <w:rPr>
          <w:b/>
        </w:rPr>
      </w:pPr>
      <w:r>
        <w:rPr>
          <w:b/>
        </w:rPr>
        <w:t>If yes, please provide the Dimension and Level for those self-assessment criteria:</w:t>
      </w:r>
    </w:p>
    <w:p w14:paraId="43B51648" w14:textId="77777777" w:rsidR="001C5CE6" w:rsidRDefault="001C5CE6" w:rsidP="001C5CE6">
      <w:pPr>
        <w:rPr>
          <w:b/>
        </w:rPr>
      </w:pPr>
      <w:r>
        <w:rPr>
          <w:b/>
        </w:rPr>
        <w:t>Were the Levels sufficiently distinct per Dimension?</w:t>
      </w:r>
      <w:r>
        <w:rPr>
          <w:color w:val="00B050"/>
        </w:rPr>
        <w:t xml:space="preserve"> </w:t>
      </w:r>
      <w:r w:rsidRPr="001C5CE6">
        <w:t>No</w:t>
      </w:r>
    </w:p>
    <w:p w14:paraId="1524A6A5" w14:textId="77777777" w:rsidR="001C5CE6" w:rsidRDefault="001C5CE6" w:rsidP="001C5CE6">
      <w:pPr>
        <w:rPr>
          <w:b/>
        </w:rPr>
      </w:pPr>
      <w:r>
        <w:rPr>
          <w:b/>
        </w:rPr>
        <w:tab/>
        <w:t>If not, please provide the Dimension(s) and Level(s) where you experienced difficulties</w:t>
      </w:r>
    </w:p>
    <w:p w14:paraId="3A19BD4B" w14:textId="57F00500" w:rsidR="001C5CE6" w:rsidRPr="00DA2506" w:rsidRDefault="00EF37C5" w:rsidP="001C5CE6">
      <w:pPr>
        <w:rPr>
          <w:lang w:val="en-CA"/>
        </w:rPr>
      </w:pPr>
      <w:bookmarkStart w:id="2" w:name="_GoBack"/>
      <w:r w:rsidRPr="00DA2506">
        <w:t xml:space="preserve">Applications – Early implementation to corporate implementation </w:t>
      </w:r>
      <w:r w:rsidR="00DA2506" w:rsidRPr="00DA2506">
        <w:t xml:space="preserve">seems like </w:t>
      </w:r>
      <w:r w:rsidRPr="00DA2506">
        <w:t xml:space="preserve">too big of a jump (international service catalogue is used). Should have something in the middle. </w:t>
      </w:r>
    </w:p>
    <w:p w14:paraId="087FA650" w14:textId="1AA346FF" w:rsidR="001C5CE6" w:rsidRPr="00DA2506" w:rsidRDefault="001C5CE6" w:rsidP="001C5CE6">
      <w:pPr>
        <w:spacing w:after="120" w:line="240" w:lineRule="auto"/>
      </w:pPr>
      <w:r w:rsidRPr="00DA2506">
        <w:lastRenderedPageBreak/>
        <w:t>Technolo</w:t>
      </w:r>
      <w:r w:rsidR="00EF37C5" w:rsidRPr="00DA2506">
        <w:t xml:space="preserve">gy – Early implementation - </w:t>
      </w:r>
      <w:r w:rsidRPr="00DA2506">
        <w:t xml:space="preserve">One single platform for </w:t>
      </w:r>
      <w:r w:rsidRPr="00DA2506">
        <w:rPr>
          <w:i/>
        </w:rPr>
        <w:t>all</w:t>
      </w:r>
      <w:r w:rsidRPr="00DA2506">
        <w:t xml:space="preserve"> activities across </w:t>
      </w:r>
      <w:r w:rsidRPr="00DA2506">
        <w:rPr>
          <w:i/>
        </w:rPr>
        <w:t>all</w:t>
      </w:r>
      <w:r w:rsidR="00157C7E" w:rsidRPr="00DA2506">
        <w:t xml:space="preserve"> domains is not the target for us</w:t>
      </w:r>
    </w:p>
    <w:p w14:paraId="241C0A27" w14:textId="77777777" w:rsidR="001C5CE6" w:rsidRPr="00DA2506" w:rsidRDefault="001C5CE6" w:rsidP="001C5CE6">
      <w:pPr>
        <w:pStyle w:val="ListParagraph"/>
        <w:numPr>
          <w:ilvl w:val="0"/>
          <w:numId w:val="3"/>
        </w:numPr>
        <w:spacing w:after="120" w:line="240" w:lineRule="auto"/>
        <w:rPr>
          <w:rFonts w:eastAsia="Times New Roman" w:cs="Arial"/>
          <w:sz w:val="20"/>
          <w:szCs w:val="20"/>
          <w:lang w:eastAsia="en-GB"/>
        </w:rPr>
      </w:pPr>
      <w:r w:rsidRPr="00DA2506">
        <w:rPr>
          <w:rFonts w:eastAsia="Times New Roman" w:cs="Arial"/>
          <w:sz w:val="20"/>
          <w:szCs w:val="20"/>
          <w:lang w:eastAsia="en-GB"/>
        </w:rPr>
        <w:t xml:space="preserve">There is a </w:t>
      </w:r>
      <w:r w:rsidRPr="00DA2506">
        <w:rPr>
          <w:rFonts w:eastAsia="Times New Roman" w:cs="Arial"/>
          <w:i/>
          <w:sz w:val="20"/>
          <w:szCs w:val="20"/>
          <w:lang w:eastAsia="en-GB"/>
        </w:rPr>
        <w:t xml:space="preserve">limited number of </w:t>
      </w:r>
      <w:r w:rsidRPr="00DA2506">
        <w:rPr>
          <w:rFonts w:eastAsia="Times New Roman" w:cs="Arial"/>
          <w:sz w:val="20"/>
          <w:szCs w:val="20"/>
          <w:lang w:eastAsia="en-GB"/>
        </w:rPr>
        <w:t>standardized IT platform</w:t>
      </w:r>
      <w:r w:rsidRPr="00DA2506">
        <w:rPr>
          <w:rFonts w:eastAsia="Times New Roman" w:cs="Arial"/>
          <w:i/>
          <w:sz w:val="20"/>
          <w:szCs w:val="20"/>
          <w:lang w:eastAsia="en-GB"/>
        </w:rPr>
        <w:t>s</w:t>
      </w:r>
      <w:r w:rsidRPr="00DA2506">
        <w:rPr>
          <w:rFonts w:eastAsia="Times New Roman" w:cs="Arial"/>
          <w:sz w:val="20"/>
          <w:szCs w:val="20"/>
          <w:lang w:eastAsia="en-GB"/>
        </w:rPr>
        <w:t xml:space="preserve"> which </w:t>
      </w:r>
      <w:r w:rsidRPr="00DA2506">
        <w:rPr>
          <w:rFonts w:eastAsia="Times New Roman" w:cs="Arial"/>
          <w:i/>
          <w:sz w:val="20"/>
          <w:szCs w:val="20"/>
          <w:lang w:eastAsia="en-GB"/>
        </w:rPr>
        <w:t>are</w:t>
      </w:r>
      <w:r w:rsidRPr="00DA2506">
        <w:rPr>
          <w:rFonts w:eastAsia="Times New Roman" w:cs="Arial"/>
          <w:sz w:val="20"/>
          <w:szCs w:val="20"/>
          <w:lang w:eastAsia="en-GB"/>
        </w:rPr>
        <w:t xml:space="preserve"> supported by the organisation. </w:t>
      </w:r>
    </w:p>
    <w:p w14:paraId="62BE51C2" w14:textId="77777777" w:rsidR="001C5CE6" w:rsidRPr="00DA2506" w:rsidRDefault="001C5CE6" w:rsidP="001C5CE6">
      <w:pPr>
        <w:pStyle w:val="ListParagraph"/>
        <w:numPr>
          <w:ilvl w:val="0"/>
          <w:numId w:val="3"/>
        </w:numPr>
        <w:spacing w:after="120" w:line="240" w:lineRule="auto"/>
        <w:rPr>
          <w:rFonts w:eastAsia="Times New Roman" w:cs="Arial"/>
          <w:sz w:val="20"/>
          <w:szCs w:val="20"/>
          <w:lang w:eastAsia="en-GB"/>
        </w:rPr>
      </w:pPr>
      <w:r w:rsidRPr="00DA2506">
        <w:rPr>
          <w:rFonts w:eastAsia="Times New Roman" w:cs="Arial"/>
          <w:sz w:val="20"/>
          <w:szCs w:val="20"/>
          <w:lang w:eastAsia="en-GB"/>
        </w:rPr>
        <w:t xml:space="preserve">Interaction of IT solutions is a common practice because </w:t>
      </w:r>
      <w:r w:rsidRPr="00DA2506">
        <w:rPr>
          <w:rFonts w:eastAsia="Times New Roman" w:cs="Arial"/>
          <w:i/>
          <w:sz w:val="20"/>
          <w:szCs w:val="20"/>
          <w:lang w:eastAsia="en-GB"/>
        </w:rPr>
        <w:t>all related</w:t>
      </w:r>
      <w:r w:rsidRPr="00DA2506">
        <w:rPr>
          <w:rFonts w:eastAsia="Times New Roman" w:cs="Arial"/>
          <w:sz w:val="20"/>
          <w:szCs w:val="20"/>
          <w:lang w:eastAsia="en-GB"/>
        </w:rPr>
        <w:t xml:space="preserve"> areas share the same set</w:t>
      </w:r>
      <w:r w:rsidRPr="00DA2506">
        <w:rPr>
          <w:rFonts w:eastAsia="Times New Roman" w:cs="Arial"/>
          <w:i/>
          <w:sz w:val="20"/>
          <w:szCs w:val="20"/>
          <w:lang w:eastAsia="en-GB"/>
        </w:rPr>
        <w:t>s</w:t>
      </w:r>
      <w:r w:rsidRPr="00DA2506">
        <w:rPr>
          <w:rFonts w:eastAsia="Times New Roman" w:cs="Arial"/>
          <w:sz w:val="20"/>
          <w:szCs w:val="20"/>
          <w:lang w:eastAsia="en-GB"/>
        </w:rPr>
        <w:t xml:space="preserve"> of technologies. </w:t>
      </w:r>
    </w:p>
    <w:bookmarkEnd w:id="2"/>
    <w:p w14:paraId="3A536647" w14:textId="77777777" w:rsidR="001C5CE6" w:rsidRDefault="001C5CE6" w:rsidP="001C5CE6">
      <w:pPr>
        <w:ind w:firstLine="720"/>
        <w:rPr>
          <w:b/>
        </w:rPr>
      </w:pPr>
    </w:p>
    <w:p w14:paraId="31E1CA2F" w14:textId="77777777" w:rsidR="00171825" w:rsidRDefault="00171825" w:rsidP="00171825">
      <w:pPr>
        <w:ind w:firstLine="720"/>
        <w:rPr>
          <w:b/>
        </w:rPr>
      </w:pPr>
    </w:p>
    <w:p w14:paraId="3E163BE6" w14:textId="77777777" w:rsidR="00FD06E2" w:rsidRDefault="00FD06E2">
      <w:pPr>
        <w:rPr>
          <w:b/>
        </w:rPr>
      </w:pPr>
      <w:r>
        <w:rPr>
          <w:b/>
        </w:rPr>
        <w:br w:type="page"/>
      </w:r>
    </w:p>
    <w:p w14:paraId="7604C3B0" w14:textId="77777777" w:rsidR="00171825" w:rsidRDefault="00171825" w:rsidP="008D232F">
      <w:pPr>
        <w:rPr>
          <w:b/>
        </w:rPr>
      </w:pPr>
      <w:r>
        <w:rPr>
          <w:b/>
        </w:rPr>
        <w:lastRenderedPageBreak/>
        <w:t>FINALLY (across all standards)</w:t>
      </w:r>
    </w:p>
    <w:p w14:paraId="2FD42EAD" w14:textId="77777777"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14:paraId="7A0F6083" w14:textId="77777777" w:rsidR="00FD06E2" w:rsidRDefault="00FD06E2">
      <w:pPr>
        <w:rPr>
          <w:b/>
        </w:rPr>
      </w:pPr>
    </w:p>
    <w:p w14:paraId="3AF66E3D" w14:textId="77777777" w:rsidR="00FD06E2" w:rsidRPr="00085688" w:rsidRDefault="00085688">
      <w:r>
        <w:t xml:space="preserve">- </w:t>
      </w:r>
      <w:proofErr w:type="gramStart"/>
      <w:r>
        <w:t>once</w:t>
      </w:r>
      <w:proofErr w:type="gramEnd"/>
      <w:r>
        <w:t xml:space="preserve"> we have them, pr</w:t>
      </w:r>
      <w:r w:rsidRPr="00085688">
        <w:t>oviding examples</w:t>
      </w:r>
      <w:r>
        <w:t xml:space="preserve"> from countries on how they walked through the assessment might be helpful</w:t>
      </w:r>
    </w:p>
    <w:p w14:paraId="1AEFDC53" w14:textId="77777777" w:rsidR="00FD06E2" w:rsidRDefault="00FD06E2">
      <w:pPr>
        <w:rPr>
          <w:b/>
        </w:rPr>
      </w:pPr>
    </w:p>
    <w:p w14:paraId="7EE41E89" w14:textId="77777777" w:rsidR="00FD06E2" w:rsidRDefault="00FD06E2">
      <w:pPr>
        <w:rPr>
          <w:b/>
        </w:rPr>
      </w:pPr>
    </w:p>
    <w:p w14:paraId="10746B6D" w14:textId="77777777" w:rsidR="00FD06E2" w:rsidRDefault="00FD06E2">
      <w:pPr>
        <w:rPr>
          <w:b/>
        </w:rPr>
      </w:pPr>
    </w:p>
    <w:p w14:paraId="5D49FF99" w14:textId="77777777" w:rsidR="00FD06E2" w:rsidRDefault="00FD06E2">
      <w:pPr>
        <w:rPr>
          <w:b/>
        </w:rPr>
      </w:pPr>
    </w:p>
    <w:p w14:paraId="7ADF89F6" w14:textId="77777777" w:rsidR="00FD06E2" w:rsidRDefault="00FD06E2">
      <w:pPr>
        <w:rPr>
          <w:b/>
        </w:rPr>
      </w:pPr>
    </w:p>
    <w:p w14:paraId="6CBCAC75" w14:textId="77777777" w:rsidR="00FD06E2" w:rsidRDefault="00FD06E2">
      <w:pPr>
        <w:rPr>
          <w:b/>
        </w:rPr>
      </w:pPr>
    </w:p>
    <w:p w14:paraId="1D30FBB8" w14:textId="77777777" w:rsidR="00FD06E2" w:rsidRDefault="00FD06E2">
      <w:pPr>
        <w:rPr>
          <w:b/>
        </w:rPr>
      </w:pPr>
    </w:p>
    <w:p w14:paraId="7B357504" w14:textId="77777777" w:rsidR="00FD06E2" w:rsidRDefault="00FD06E2">
      <w:pPr>
        <w:rPr>
          <w:b/>
        </w:rPr>
      </w:pPr>
    </w:p>
    <w:p w14:paraId="4CD71CFA" w14:textId="77777777" w:rsidR="00FD06E2" w:rsidRDefault="00FD06E2" w:rsidP="00FD06E2">
      <w:pPr>
        <w:pStyle w:val="Heading2"/>
      </w:pPr>
      <w:r>
        <w:t xml:space="preserve">Definitions </w:t>
      </w:r>
    </w:p>
    <w:p w14:paraId="737F8CD7"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14:paraId="7F4B1521" w14:textId="77777777"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organisation, person, or system possesses. Capabilities are typically expressed in general and high-level terms and typically require a combination of organisation, people, processes, and technology to achieve. Source The Open Group Architecture Framework (TOGAF</w:t>
      </w:r>
      <w:proofErr w:type="gramStart"/>
      <w:r w:rsidRPr="00167BDC">
        <w:rPr>
          <w:rFonts w:ascii="Calibri" w:eastAsia="Times New Roman" w:hAnsi="Calibri" w:cs="Times New Roman"/>
          <w:color w:val="000000"/>
          <w:lang w:val="en-US" w:eastAsia="nb-NO"/>
        </w:rPr>
        <w:t>)</w:t>
      </w:r>
      <w:proofErr w:type="gramEnd"/>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14:paraId="7E768B18" w14:textId="77777777"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14:paraId="24C31E84"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14:paraId="6C767F19" w14:textId="77777777"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organisation. </w:t>
      </w:r>
    </w:p>
    <w:p w14:paraId="18F6D76C" w14:textId="77777777" w:rsidR="00FD06E2" w:rsidRDefault="00FD06E2" w:rsidP="008D232F">
      <w:pPr>
        <w:rPr>
          <w:b/>
          <w:lang w:val="en-US"/>
        </w:rPr>
      </w:pPr>
    </w:p>
    <w:p w14:paraId="50B30F18" w14:textId="77777777" w:rsidR="00FD06E2" w:rsidRDefault="00FD06E2" w:rsidP="008D232F">
      <w:pPr>
        <w:rPr>
          <w:b/>
          <w:lang w:val="en-US"/>
        </w:rPr>
      </w:pPr>
    </w:p>
    <w:p w14:paraId="0056E2CA" w14:textId="77777777" w:rsidR="00FD06E2" w:rsidRDefault="00FD06E2" w:rsidP="00FD06E2">
      <w:pPr>
        <w:pStyle w:val="Heading2"/>
      </w:pPr>
      <w:r>
        <w:t>Abbreviations</w:t>
      </w:r>
    </w:p>
    <w:p w14:paraId="20471569" w14:textId="77777777" w:rsidR="00FD06E2" w:rsidRDefault="00FD06E2" w:rsidP="00FD06E2">
      <w:pPr>
        <w:pStyle w:val="ListParagraph"/>
        <w:numPr>
          <w:ilvl w:val="0"/>
          <w:numId w:val="2"/>
        </w:numPr>
      </w:pPr>
      <w:r>
        <w:t>IT – Information Technology</w:t>
      </w:r>
    </w:p>
    <w:p w14:paraId="620D0F32" w14:textId="77777777" w:rsidR="00FD06E2" w:rsidRDefault="00FD06E2" w:rsidP="00FD06E2">
      <w:pPr>
        <w:pStyle w:val="ListParagraph"/>
        <w:numPr>
          <w:ilvl w:val="0"/>
          <w:numId w:val="2"/>
        </w:numPr>
      </w:pPr>
      <w:r>
        <w:t>CSPA – Common Statistical Production Architecture</w:t>
      </w:r>
    </w:p>
    <w:p w14:paraId="2A0CE647" w14:textId="77777777" w:rsidR="00FD06E2" w:rsidRDefault="00FD06E2" w:rsidP="00FD06E2">
      <w:pPr>
        <w:pStyle w:val="ListParagraph"/>
        <w:numPr>
          <w:ilvl w:val="0"/>
          <w:numId w:val="2"/>
        </w:numPr>
      </w:pPr>
      <w:r>
        <w:t>GAMSO – Generic Activity Model for Statistical Organisations</w:t>
      </w:r>
    </w:p>
    <w:p w14:paraId="4BEB07F6" w14:textId="77777777" w:rsidR="00FD06E2" w:rsidRDefault="00FD06E2" w:rsidP="00FD06E2">
      <w:pPr>
        <w:pStyle w:val="ListParagraph"/>
        <w:numPr>
          <w:ilvl w:val="0"/>
          <w:numId w:val="2"/>
        </w:numPr>
      </w:pPr>
      <w:r>
        <w:t>GSBPM – Generic Statistical Business Process Model</w:t>
      </w:r>
    </w:p>
    <w:p w14:paraId="129D3DDD" w14:textId="77777777" w:rsidR="00FD06E2" w:rsidRDefault="00FD06E2" w:rsidP="00FD06E2">
      <w:pPr>
        <w:pStyle w:val="ListParagraph"/>
        <w:numPr>
          <w:ilvl w:val="0"/>
          <w:numId w:val="2"/>
        </w:numPr>
      </w:pPr>
      <w:r>
        <w:t>GSIM – Generic Statistical Information Model</w:t>
      </w:r>
    </w:p>
    <w:p w14:paraId="355B046D" w14:textId="77777777" w:rsidR="00FD06E2" w:rsidRPr="00FD06E2" w:rsidRDefault="00FD06E2" w:rsidP="008D232F">
      <w:pPr>
        <w:pStyle w:val="ListParagraph"/>
        <w:numPr>
          <w:ilvl w:val="0"/>
          <w:numId w:val="2"/>
        </w:numPr>
        <w:rPr>
          <w:b/>
        </w:rPr>
      </w:pPr>
      <w:r>
        <w:t xml:space="preserve">HLG-MOS  – High-level Group </w:t>
      </w:r>
      <w:r w:rsidRPr="007C7FDF">
        <w:t>for the Mode</w:t>
      </w:r>
      <w:r>
        <w:t>rnisation of Official Statistics</w:t>
      </w:r>
    </w:p>
    <w:sectPr w:rsidR="00FD06E2" w:rsidRPr="00FD06E2" w:rsidSect="006B1564">
      <w:pgSz w:w="11906" w:h="16838"/>
      <w:pgMar w:top="851" w:right="707"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CC645" w14:textId="77777777" w:rsidR="005D41E0" w:rsidRDefault="005D41E0" w:rsidP="00C46144">
      <w:pPr>
        <w:spacing w:after="0" w:line="240" w:lineRule="auto"/>
      </w:pPr>
      <w:r>
        <w:separator/>
      </w:r>
    </w:p>
  </w:endnote>
  <w:endnote w:type="continuationSeparator" w:id="0">
    <w:p w14:paraId="46B0E05E" w14:textId="77777777" w:rsidR="005D41E0" w:rsidRDefault="005D41E0"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BDA64" w14:textId="77777777" w:rsidR="005D41E0" w:rsidRDefault="005D41E0" w:rsidP="00C46144">
      <w:pPr>
        <w:spacing w:after="0" w:line="240" w:lineRule="auto"/>
      </w:pPr>
      <w:r>
        <w:separator/>
      </w:r>
    </w:p>
  </w:footnote>
  <w:footnote w:type="continuationSeparator" w:id="0">
    <w:p w14:paraId="26FD9201" w14:textId="77777777" w:rsidR="005D41E0" w:rsidRDefault="005D41E0" w:rsidP="00C46144">
      <w:pPr>
        <w:spacing w:after="0" w:line="240" w:lineRule="auto"/>
      </w:pPr>
      <w:r>
        <w:continuationSeparator/>
      </w:r>
    </w:p>
  </w:footnote>
  <w:footnote w:id="1">
    <w:p w14:paraId="443ED7E8" w14:textId="77777777" w:rsidR="005D41E0" w:rsidRPr="00C46144" w:rsidRDefault="005D41E0">
      <w:pPr>
        <w:pStyle w:val="FootnoteText"/>
        <w:rPr>
          <w:lang w:val="en-US"/>
        </w:rPr>
      </w:pPr>
      <w:r>
        <w:rPr>
          <w:rStyle w:val="FootnoteReferenc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BE258FC"/>
    <w:multiLevelType w:val="hybridMultilevel"/>
    <w:tmpl w:val="1C86884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 w15:restartNumberingAfterBreak="0">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0FF"/>
    <w:rsid w:val="00002486"/>
    <w:rsid w:val="0000353A"/>
    <w:rsid w:val="0003031D"/>
    <w:rsid w:val="00085688"/>
    <w:rsid w:val="000C5878"/>
    <w:rsid w:val="000D7AED"/>
    <w:rsid w:val="000F6061"/>
    <w:rsid w:val="00111606"/>
    <w:rsid w:val="00133456"/>
    <w:rsid w:val="00157C7E"/>
    <w:rsid w:val="00167BDC"/>
    <w:rsid w:val="00171825"/>
    <w:rsid w:val="00174463"/>
    <w:rsid w:val="00180408"/>
    <w:rsid w:val="001A3991"/>
    <w:rsid w:val="001C5CE6"/>
    <w:rsid w:val="001E0CA2"/>
    <w:rsid w:val="0021038F"/>
    <w:rsid w:val="00243A17"/>
    <w:rsid w:val="0025188F"/>
    <w:rsid w:val="00255D10"/>
    <w:rsid w:val="002B436A"/>
    <w:rsid w:val="002D1F17"/>
    <w:rsid w:val="002D4C7D"/>
    <w:rsid w:val="002D74BF"/>
    <w:rsid w:val="002F3E76"/>
    <w:rsid w:val="00320E53"/>
    <w:rsid w:val="003220EC"/>
    <w:rsid w:val="003237CE"/>
    <w:rsid w:val="00336904"/>
    <w:rsid w:val="00364771"/>
    <w:rsid w:val="00365081"/>
    <w:rsid w:val="003723DB"/>
    <w:rsid w:val="00372CBB"/>
    <w:rsid w:val="0037653D"/>
    <w:rsid w:val="0039221A"/>
    <w:rsid w:val="003B1AD7"/>
    <w:rsid w:val="003C5BF4"/>
    <w:rsid w:val="003D71F0"/>
    <w:rsid w:val="0041043B"/>
    <w:rsid w:val="004453B8"/>
    <w:rsid w:val="0046141E"/>
    <w:rsid w:val="00466CFB"/>
    <w:rsid w:val="00477F6D"/>
    <w:rsid w:val="004C19DF"/>
    <w:rsid w:val="0053608E"/>
    <w:rsid w:val="005670FF"/>
    <w:rsid w:val="005963AF"/>
    <w:rsid w:val="005B5A77"/>
    <w:rsid w:val="005D41E0"/>
    <w:rsid w:val="005E6941"/>
    <w:rsid w:val="0064342E"/>
    <w:rsid w:val="00645BF5"/>
    <w:rsid w:val="00653B84"/>
    <w:rsid w:val="00670098"/>
    <w:rsid w:val="00696835"/>
    <w:rsid w:val="006B1564"/>
    <w:rsid w:val="006E1546"/>
    <w:rsid w:val="00725F88"/>
    <w:rsid w:val="00727354"/>
    <w:rsid w:val="00744023"/>
    <w:rsid w:val="00755682"/>
    <w:rsid w:val="007735E6"/>
    <w:rsid w:val="00787CBF"/>
    <w:rsid w:val="00793D20"/>
    <w:rsid w:val="00797F60"/>
    <w:rsid w:val="007B339D"/>
    <w:rsid w:val="007C7FDF"/>
    <w:rsid w:val="007F1933"/>
    <w:rsid w:val="00802BE7"/>
    <w:rsid w:val="008216A7"/>
    <w:rsid w:val="008345FD"/>
    <w:rsid w:val="008676F0"/>
    <w:rsid w:val="00893DF4"/>
    <w:rsid w:val="008D232F"/>
    <w:rsid w:val="008E3BF9"/>
    <w:rsid w:val="00903156"/>
    <w:rsid w:val="00922A76"/>
    <w:rsid w:val="00924191"/>
    <w:rsid w:val="0093332F"/>
    <w:rsid w:val="00944BEA"/>
    <w:rsid w:val="00950536"/>
    <w:rsid w:val="00961DF6"/>
    <w:rsid w:val="00982349"/>
    <w:rsid w:val="009855E3"/>
    <w:rsid w:val="009D5E05"/>
    <w:rsid w:val="009E63D8"/>
    <w:rsid w:val="009E7D41"/>
    <w:rsid w:val="009F147A"/>
    <w:rsid w:val="00A032E5"/>
    <w:rsid w:val="00A32FED"/>
    <w:rsid w:val="00A42574"/>
    <w:rsid w:val="00A44496"/>
    <w:rsid w:val="00A73F33"/>
    <w:rsid w:val="00A853E2"/>
    <w:rsid w:val="00A85AEC"/>
    <w:rsid w:val="00AA462A"/>
    <w:rsid w:val="00B64460"/>
    <w:rsid w:val="00BA75D4"/>
    <w:rsid w:val="00BC173D"/>
    <w:rsid w:val="00BF668B"/>
    <w:rsid w:val="00C4528B"/>
    <w:rsid w:val="00C46144"/>
    <w:rsid w:val="00C742DE"/>
    <w:rsid w:val="00C87E69"/>
    <w:rsid w:val="00C9033A"/>
    <w:rsid w:val="00CA1EE0"/>
    <w:rsid w:val="00CD6F41"/>
    <w:rsid w:val="00CF4790"/>
    <w:rsid w:val="00D16732"/>
    <w:rsid w:val="00D52C28"/>
    <w:rsid w:val="00D90D3D"/>
    <w:rsid w:val="00DA2506"/>
    <w:rsid w:val="00DD15EA"/>
    <w:rsid w:val="00DF7AA4"/>
    <w:rsid w:val="00E3130B"/>
    <w:rsid w:val="00E34F05"/>
    <w:rsid w:val="00E7382C"/>
    <w:rsid w:val="00EF37C5"/>
    <w:rsid w:val="00F2309E"/>
    <w:rsid w:val="00F2456D"/>
    <w:rsid w:val="00F706E3"/>
    <w:rsid w:val="00F926FB"/>
    <w:rsid w:val="00FD06E2"/>
    <w:rsid w:val="00FD2A4C"/>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2FA1E"/>
  <w15:docId w15:val="{98A5A1F6-0A8F-4077-95FE-35979DBCA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 w:type="character" w:styleId="FollowedHyperlink">
    <w:name w:val="FollowedHyperlink"/>
    <w:basedOn w:val="DefaultParagraphFont"/>
    <w:uiPriority w:val="99"/>
    <w:semiHidden/>
    <w:unhideWhenUsed/>
    <w:rsid w:val="00BC17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877887310">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hyperlink" Target="mailto:McLellan@canada.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ckey.mayda@canada.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1.unece.org/stat/platform/display/gsim/Generic+Statistical+Information+Model" TargetMode="Externa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openxmlformats.org/officeDocument/2006/relationships/hyperlink" Target="mailto:Robert.mclellan@canada.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BBA004-84D6-40B2-A834-902A41552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2251</Words>
  <Characters>12837</Characters>
  <Application>Microsoft Office Word</Application>
  <DocSecurity>0</DocSecurity>
  <Lines>106</Lines>
  <Paragraphs>30</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15058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Mayda, Jackey - SED/DIS</cp:lastModifiedBy>
  <cp:revision>7</cp:revision>
  <dcterms:created xsi:type="dcterms:W3CDTF">2016-07-21T16:11:00Z</dcterms:created>
  <dcterms:modified xsi:type="dcterms:W3CDTF">2016-07-29T19:31:00Z</dcterms:modified>
</cp:coreProperties>
</file>