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130B" w:rsidRPr="005670FF" w:rsidRDefault="005670FF" w:rsidP="009D5E05">
      <w:pPr>
        <w:pStyle w:val="Heading1"/>
        <w:spacing w:before="0"/>
      </w:pPr>
      <w:r w:rsidRPr="005670FF">
        <w:t xml:space="preserve">Assessing Your </w:t>
      </w:r>
      <w:r>
        <w:t xml:space="preserve">Modernisation </w:t>
      </w:r>
      <w:r w:rsidRPr="005670FF">
        <w:t>Maturity</w:t>
      </w:r>
    </w:p>
    <w:p w:rsidR="007C7FDF" w:rsidRDefault="005670FF" w:rsidP="005B5A77">
      <w:r w:rsidRPr="005670FF">
        <w:t xml:space="preserve">Under </w:t>
      </w:r>
      <w:r w:rsidR="00802BE7">
        <w:t>the High-level Group</w:t>
      </w:r>
      <w:r>
        <w:t xml:space="preserve"> project on</w:t>
      </w:r>
      <w:r w:rsidRPr="005670FF">
        <w:t xml:space="preserve"> Implementing ModernStats Standards</w:t>
      </w:r>
      <w:r>
        <w:t>, a Modernisation Maturity Model (MMM) has been developed.</w:t>
      </w:r>
      <w:r w:rsidR="007C7FDF">
        <w:t xml:space="preserve"> Th</w:t>
      </w:r>
      <w:r w:rsidR="005B5A77">
        <w:t xml:space="preserve">e maturity </w:t>
      </w:r>
      <w:r w:rsidR="007C7FDF">
        <w:t xml:space="preserve">self-assessment </w:t>
      </w:r>
      <w:r w:rsidR="0039221A">
        <w:t xml:space="preserve">would ideally </w:t>
      </w:r>
      <w:r w:rsidR="0039221A" w:rsidRPr="0039221A">
        <w:t xml:space="preserve">be </w:t>
      </w:r>
      <w:r w:rsidR="005B5A77">
        <w:t>performed</w:t>
      </w:r>
      <w:r w:rsidR="005B5A77" w:rsidRPr="0039221A">
        <w:t xml:space="preserve"> </w:t>
      </w:r>
      <w:r w:rsidR="005B5A77">
        <w:t xml:space="preserve">by </w:t>
      </w:r>
      <w:r w:rsidR="0039221A" w:rsidRPr="0039221A">
        <w:t xml:space="preserve">a cross-cutting </w:t>
      </w:r>
      <w:r w:rsidR="005B5A77">
        <w:t>g</w:t>
      </w:r>
      <w:r w:rsidR="0039221A" w:rsidRPr="0039221A">
        <w:t xml:space="preserve">roup </w:t>
      </w:r>
      <w:r w:rsidR="005B5A77">
        <w:t xml:space="preserve">involving members of the </w:t>
      </w:r>
      <w:r w:rsidR="0039221A" w:rsidRPr="0039221A">
        <w:t>Business, Information, Methods, Applications and Technology</w:t>
      </w:r>
      <w:r w:rsidR="0039221A">
        <w:t xml:space="preserve"> </w:t>
      </w:r>
      <w:r w:rsidR="007C7FDF">
        <w:t xml:space="preserve">functions </w:t>
      </w:r>
      <w:r w:rsidR="0064342E">
        <w:t>with</w:t>
      </w:r>
      <w:r w:rsidR="005B5A77">
        <w:t xml:space="preserve">in the </w:t>
      </w:r>
      <w:r w:rsidR="007C7FDF">
        <w:t>statistical organisation</w:t>
      </w:r>
      <w:r w:rsidR="0039221A">
        <w:t>.</w:t>
      </w:r>
    </w:p>
    <w:p w:rsidR="005670FF" w:rsidRPr="005670FF" w:rsidRDefault="005670FF">
      <w:r>
        <w:t xml:space="preserve">There are multiple aspects of Maturity in the context of Modernisation, and as such the model that has been developed has a number of distinct </w:t>
      </w:r>
      <w:r w:rsidRPr="00FF19FE">
        <w:rPr>
          <w:b/>
          <w:i/>
        </w:rPr>
        <w:t>dimensions</w:t>
      </w:r>
      <w:r>
        <w:t xml:space="preserve">. Within each dimension, different organisations may have different </w:t>
      </w:r>
      <w:r w:rsidRPr="00FF19FE">
        <w:rPr>
          <w:b/>
          <w:i/>
        </w:rPr>
        <w:t>levels</w:t>
      </w:r>
      <w:r>
        <w:t xml:space="preserve"> of </w:t>
      </w:r>
      <w:r w:rsidRPr="0053608E">
        <w:t>maturity</w:t>
      </w:r>
      <w:r>
        <w:t>.</w:t>
      </w:r>
    </w:p>
    <w:p w:rsidR="005670FF" w:rsidRDefault="005670FF" w:rsidP="001E0CA2">
      <w:r>
        <w:t xml:space="preserve">These </w:t>
      </w:r>
      <w:r w:rsidRPr="00FF19FE">
        <w:rPr>
          <w:b/>
          <w:i/>
        </w:rPr>
        <w:t>dimensions</w:t>
      </w:r>
      <w:r w:rsidRPr="00FF19FE">
        <w:t xml:space="preserve"> and </w:t>
      </w:r>
      <w:r w:rsidRPr="00FF19FE">
        <w:rPr>
          <w:b/>
          <w:i/>
        </w:rPr>
        <w:t>levels</w:t>
      </w:r>
      <w:r w:rsidRPr="00FF19FE">
        <w:t xml:space="preserve"> </w:t>
      </w:r>
      <w:r>
        <w:t>are described in the tables below in general terms. However, to be more specific, we have formulated a set of</w:t>
      </w:r>
      <w:r w:rsidR="000C5878">
        <w:t xml:space="preserve"> self-</w:t>
      </w:r>
      <w:r>
        <w:t xml:space="preserve">assessment criteria that is specific </w:t>
      </w:r>
      <w:r w:rsidRPr="00FF19FE">
        <w:t xml:space="preserve">to each </w:t>
      </w:r>
      <w:r w:rsidR="00FF19FE">
        <w:rPr>
          <w:b/>
          <w:i/>
        </w:rPr>
        <w:t xml:space="preserve">dimension </w:t>
      </w:r>
      <w:r w:rsidRPr="00FF19FE">
        <w:t xml:space="preserve">x </w:t>
      </w:r>
      <w:r w:rsidR="00FF19FE">
        <w:rPr>
          <w:b/>
          <w:i/>
        </w:rPr>
        <w:t>level</w:t>
      </w:r>
      <w:r w:rsidRPr="00FF19FE">
        <w:t xml:space="preserve"> combination</w:t>
      </w:r>
      <w:r>
        <w:t xml:space="preserve">, as well as being specific to each of the </w:t>
      </w:r>
      <w:r w:rsidRPr="00802BE7">
        <w:t xml:space="preserve">following </w:t>
      </w:r>
      <w:r w:rsidR="00802BE7" w:rsidRPr="00802BE7">
        <w:rPr>
          <w:i/>
        </w:rPr>
        <w:t xml:space="preserve">HLG-MOS </w:t>
      </w:r>
      <w:r w:rsidRPr="00802BE7">
        <w:rPr>
          <w:i/>
        </w:rPr>
        <w:t>standards</w:t>
      </w:r>
      <w:r w:rsidRPr="00802BE7">
        <w:t>:</w:t>
      </w:r>
    </w:p>
    <w:p w:rsidR="005670FF" w:rsidRDefault="00D45469" w:rsidP="005670FF">
      <w:pPr>
        <w:pStyle w:val="ListParagraph"/>
        <w:numPr>
          <w:ilvl w:val="0"/>
          <w:numId w:val="1"/>
        </w:numPr>
      </w:pPr>
      <w:hyperlink r:id="rId8" w:history="1">
        <w:r w:rsidR="005670FF" w:rsidRPr="00A32FED">
          <w:rPr>
            <w:rStyle w:val="Hyperlink"/>
          </w:rPr>
          <w:t>GAMSO</w:t>
        </w:r>
      </w:hyperlink>
    </w:p>
    <w:p w:rsidR="005670FF" w:rsidRDefault="00D45469" w:rsidP="005670FF">
      <w:pPr>
        <w:pStyle w:val="ListParagraph"/>
        <w:numPr>
          <w:ilvl w:val="0"/>
          <w:numId w:val="1"/>
        </w:numPr>
      </w:pPr>
      <w:hyperlink r:id="rId9" w:history="1">
        <w:r w:rsidR="005670FF" w:rsidRPr="00A85AEC">
          <w:rPr>
            <w:rStyle w:val="Hyperlink"/>
          </w:rPr>
          <w:t>GSBPM</w:t>
        </w:r>
      </w:hyperlink>
    </w:p>
    <w:p w:rsidR="005670FF" w:rsidRDefault="00D45469" w:rsidP="005670FF">
      <w:pPr>
        <w:pStyle w:val="ListParagraph"/>
        <w:numPr>
          <w:ilvl w:val="0"/>
          <w:numId w:val="1"/>
        </w:numPr>
      </w:pPr>
      <w:hyperlink r:id="rId10" w:history="1">
        <w:r w:rsidR="005670FF" w:rsidRPr="00A85AEC">
          <w:rPr>
            <w:rStyle w:val="Hyperlink"/>
          </w:rPr>
          <w:t>GSIM</w:t>
        </w:r>
      </w:hyperlink>
    </w:p>
    <w:p w:rsidR="005670FF" w:rsidRDefault="00D45469" w:rsidP="005670FF">
      <w:pPr>
        <w:pStyle w:val="ListParagraph"/>
        <w:numPr>
          <w:ilvl w:val="0"/>
          <w:numId w:val="1"/>
        </w:numPr>
      </w:pPr>
      <w:hyperlink r:id="rId11" w:history="1">
        <w:r w:rsidR="005670FF" w:rsidRPr="00A85AEC">
          <w:rPr>
            <w:rStyle w:val="Hyperlink"/>
          </w:rPr>
          <w:t>CSPA</w:t>
        </w:r>
      </w:hyperlink>
    </w:p>
    <w:p w:rsidR="00372CBB" w:rsidRDefault="008676F0" w:rsidP="00E7382C">
      <w:pPr>
        <w:rPr>
          <w:lang w:val="en-US"/>
        </w:rPr>
      </w:pPr>
      <w:r>
        <w:t>Those undertaking a self-</w:t>
      </w:r>
      <w:r w:rsidRPr="00FF19FE">
        <w:t>assessment are encourage</w:t>
      </w:r>
      <w:r w:rsidR="0064342E" w:rsidRPr="00FF19FE">
        <w:t>d</w:t>
      </w:r>
      <w:r w:rsidRPr="00FF19FE">
        <w:t xml:space="preserve"> to assess their maturity in this way at the </w:t>
      </w:r>
      <w:r w:rsidRPr="00FF19FE">
        <w:rPr>
          <w:b/>
          <w:i/>
        </w:rPr>
        <w:t>current time</w:t>
      </w:r>
      <w:r w:rsidRPr="00FF19FE">
        <w:t xml:space="preserve">, as well as the </w:t>
      </w:r>
      <w:r w:rsidRPr="00FF19FE">
        <w:rPr>
          <w:b/>
          <w:i/>
        </w:rPr>
        <w:t>target level</w:t>
      </w:r>
      <w:r w:rsidRPr="00FF19FE">
        <w:t xml:space="preserve"> of maturi</w:t>
      </w:r>
      <w:r>
        <w:t>ty that they are seeking to achieve i</w:t>
      </w:r>
      <w:r w:rsidR="00893DF4">
        <w:t>n</w:t>
      </w:r>
      <w:r>
        <w:t xml:space="preserve"> 5 years’ time.</w:t>
      </w:r>
      <w:r w:rsidR="002D74BF">
        <w:t xml:space="preserve"> </w:t>
      </w:r>
      <w:r w:rsidR="002D74BF">
        <w:rPr>
          <w:lang w:val="en-US"/>
        </w:rPr>
        <w:t xml:space="preserve">Additionally, </w:t>
      </w:r>
      <w:r w:rsidR="000D7AED">
        <w:rPr>
          <w:lang w:val="en-US"/>
        </w:rPr>
        <w:t xml:space="preserve">they </w:t>
      </w:r>
      <w:r w:rsidR="002D74BF">
        <w:rPr>
          <w:lang w:val="en-US"/>
        </w:rPr>
        <w:t>are invited to l</w:t>
      </w:r>
      <w:r w:rsidR="002D74BF" w:rsidRPr="002D74BF">
        <w:rPr>
          <w:lang w:val="en-US"/>
        </w:rPr>
        <w:t>ist the first major 1</w:t>
      </w:r>
      <w:r w:rsidR="0064342E">
        <w:rPr>
          <w:lang w:val="en-US"/>
        </w:rPr>
        <w:t>-</w:t>
      </w:r>
      <w:r w:rsidR="002D74BF" w:rsidRPr="002D74BF">
        <w:rPr>
          <w:lang w:val="en-US"/>
        </w:rPr>
        <w:t xml:space="preserve">3 steps </w:t>
      </w:r>
      <w:r w:rsidR="00E7382C">
        <w:rPr>
          <w:lang w:val="en-US"/>
        </w:rPr>
        <w:t>they</w:t>
      </w:r>
      <w:r w:rsidR="00E7382C" w:rsidRPr="002D74BF">
        <w:rPr>
          <w:lang w:val="en-US"/>
        </w:rPr>
        <w:t xml:space="preserve"> </w:t>
      </w:r>
      <w:r w:rsidR="002D74BF" w:rsidRPr="002D74BF">
        <w:rPr>
          <w:lang w:val="en-US"/>
        </w:rPr>
        <w:t xml:space="preserve">expect </w:t>
      </w:r>
      <w:r w:rsidR="00E7382C">
        <w:rPr>
          <w:lang w:val="en-US"/>
        </w:rPr>
        <w:t>their</w:t>
      </w:r>
      <w:r w:rsidR="00E7382C" w:rsidRPr="002D74BF">
        <w:rPr>
          <w:lang w:val="en-US"/>
        </w:rPr>
        <w:t xml:space="preserve"> </w:t>
      </w:r>
      <w:r w:rsidR="002D74BF" w:rsidRPr="002D74BF">
        <w:rPr>
          <w:lang w:val="en-US"/>
        </w:rPr>
        <w:t xml:space="preserve">organisation would take to move </w:t>
      </w:r>
      <w:r w:rsidR="000D7AED">
        <w:rPr>
          <w:lang w:val="en-US"/>
        </w:rPr>
        <w:t xml:space="preserve">its </w:t>
      </w:r>
      <w:r w:rsidR="002D74BF" w:rsidRPr="002D74BF">
        <w:rPr>
          <w:lang w:val="en-US"/>
        </w:rPr>
        <w:t>m</w:t>
      </w:r>
      <w:r w:rsidR="002D74BF">
        <w:rPr>
          <w:lang w:val="en-US"/>
        </w:rPr>
        <w:t xml:space="preserve">aturity </w:t>
      </w:r>
      <w:r w:rsidR="000D7AED">
        <w:rPr>
          <w:lang w:val="en-US"/>
        </w:rPr>
        <w:t xml:space="preserve">level </w:t>
      </w:r>
      <w:r w:rsidR="002D74BF">
        <w:rPr>
          <w:lang w:val="en-US"/>
        </w:rPr>
        <w:t>toward the target for each dimension.</w:t>
      </w:r>
      <w:r w:rsidR="002D74BF">
        <w:t xml:space="preserve"> (</w:t>
      </w:r>
      <w:r w:rsidR="002D74BF" w:rsidRPr="002D74BF">
        <w:rPr>
          <w:lang w:val="en-US"/>
        </w:rPr>
        <w:t xml:space="preserve">These could be steps the organisation would undertake on its own or </w:t>
      </w:r>
      <w:r w:rsidR="000D7AED">
        <w:rPr>
          <w:lang w:val="en-US"/>
        </w:rPr>
        <w:t>these</w:t>
      </w:r>
      <w:r w:rsidR="000D7AED" w:rsidRPr="002D74BF">
        <w:rPr>
          <w:lang w:val="en-US"/>
        </w:rPr>
        <w:t xml:space="preserve"> </w:t>
      </w:r>
      <w:r w:rsidR="002D74BF" w:rsidRPr="002D74BF">
        <w:rPr>
          <w:lang w:val="en-US"/>
        </w:rPr>
        <w:t>might be steps based on enablers from HLG.</w:t>
      </w:r>
      <w:r w:rsidR="002D74BF">
        <w:rPr>
          <w:lang w:val="en-US"/>
        </w:rPr>
        <w:t>)</w:t>
      </w:r>
    </w:p>
    <w:p w:rsidR="00372CBB" w:rsidRDefault="00372CBB" w:rsidP="00372CBB">
      <w:r>
        <w:t xml:space="preserve">Organisation: </w:t>
      </w:r>
      <w:r w:rsidR="00995185" w:rsidRPr="00995185">
        <w:rPr>
          <w:color w:val="FF0000"/>
        </w:rPr>
        <w:t>Statistics Estonia</w:t>
      </w:r>
    </w:p>
    <w:p w:rsidR="00372CBB" w:rsidRDefault="00372CBB" w:rsidP="00372CBB">
      <w:pPr>
        <w:pBdr>
          <w:bottom w:val="single" w:sz="6" w:space="1" w:color="auto"/>
        </w:pBdr>
      </w:pPr>
      <w:r>
        <w:t xml:space="preserve">For each </w:t>
      </w:r>
      <w:r w:rsidR="00B64460">
        <w:rPr>
          <w:b/>
        </w:rPr>
        <w:t>T</w:t>
      </w:r>
      <w:r w:rsidR="008345FD">
        <w:rPr>
          <w:b/>
        </w:rPr>
        <w:t xml:space="preserve">ester </w:t>
      </w:r>
      <w:r>
        <w:t>please fill out</w:t>
      </w:r>
    </w:p>
    <w:p w:rsidR="003050A2" w:rsidRDefault="003050A2" w:rsidP="00372CBB">
      <w:pPr>
        <w:pBdr>
          <w:bottom w:val="single" w:sz="6" w:space="1" w:color="auto"/>
        </w:pBdr>
      </w:pPr>
    </w:p>
    <w:p w:rsidR="00372CBB" w:rsidRDefault="00372CBB" w:rsidP="00372CBB">
      <w:r>
        <w:t>Name:</w:t>
      </w:r>
      <w:r w:rsidR="003050A2">
        <w:t xml:space="preserve"> </w:t>
      </w:r>
      <w:r w:rsidR="003050A2" w:rsidRPr="003050A2">
        <w:rPr>
          <w:color w:val="FF0000"/>
        </w:rPr>
        <w:t>Remi Prual</w:t>
      </w:r>
    </w:p>
    <w:p w:rsidR="00372CBB" w:rsidRDefault="00372CBB" w:rsidP="00372CBB">
      <w:r>
        <w:t xml:space="preserve">Email address: </w:t>
      </w:r>
      <w:hyperlink r:id="rId12" w:history="1">
        <w:r w:rsidR="003050A2" w:rsidRPr="00A165D9">
          <w:rPr>
            <w:rStyle w:val="Hyperlink"/>
          </w:rPr>
          <w:t>Remi.Prual@stat.ee</w:t>
        </w:r>
      </w:hyperlink>
      <w:r w:rsidR="003050A2">
        <w:t xml:space="preserve"> </w:t>
      </w:r>
    </w:p>
    <w:p w:rsidR="00372CBB" w:rsidRDefault="00372CBB" w:rsidP="00372CBB">
      <w:r>
        <w:t>Main area(s) of expertise (Business, Methods, Information, Applications and/or Technology):</w:t>
      </w:r>
    </w:p>
    <w:p w:rsidR="00B64460" w:rsidRPr="00705AD0" w:rsidRDefault="00705AD0" w:rsidP="00372CBB">
      <w:pPr>
        <w:rPr>
          <w:color w:val="FF0000"/>
        </w:rPr>
      </w:pPr>
      <w:r w:rsidRPr="002B6EE4">
        <w:rPr>
          <w:b/>
          <w:color w:val="FF0000"/>
          <w:u w:val="single"/>
        </w:rPr>
        <w:t>Business</w:t>
      </w:r>
      <w:r w:rsidRPr="00705AD0">
        <w:rPr>
          <w:color w:val="FF0000"/>
        </w:rPr>
        <w:t>, Methods, Information</w:t>
      </w:r>
    </w:p>
    <w:p w:rsidR="00372CBB" w:rsidRDefault="00372CBB" w:rsidP="00372CBB">
      <w:r>
        <w:t xml:space="preserve">HLG-MOS standard(s) </w:t>
      </w:r>
      <w:r w:rsidR="008345FD" w:rsidRPr="008345FD">
        <w:rPr>
          <w:b/>
        </w:rPr>
        <w:t>tested</w:t>
      </w:r>
      <w:r w:rsidRPr="008345FD">
        <w:rPr>
          <w:b/>
        </w:rPr>
        <w:t xml:space="preserve"> </w:t>
      </w:r>
      <w:r>
        <w:t>(GAMSO, GSBPM, GSIM and/or CSPA)</w:t>
      </w:r>
    </w:p>
    <w:p w:rsidR="00372CBB" w:rsidRPr="003050A2" w:rsidRDefault="003050A2" w:rsidP="00372CBB">
      <w:pPr>
        <w:rPr>
          <w:color w:val="FF0000"/>
        </w:rPr>
      </w:pPr>
      <w:r w:rsidRPr="003050A2">
        <w:rPr>
          <w:color w:val="FF0000"/>
        </w:rPr>
        <w:t>GAMSO, GSBPM, GSIM, CSPA</w:t>
      </w:r>
    </w:p>
    <w:p w:rsidR="003050A2" w:rsidRDefault="003050A2" w:rsidP="003050A2">
      <w:pPr>
        <w:pBdr>
          <w:bottom w:val="single" w:sz="6" w:space="1" w:color="auto"/>
        </w:pBdr>
      </w:pPr>
    </w:p>
    <w:p w:rsidR="00372CBB" w:rsidRDefault="00372CBB" w:rsidP="00372CBB">
      <w:r>
        <w:t>Name:</w:t>
      </w:r>
      <w:r w:rsidR="00995185">
        <w:t xml:space="preserve"> </w:t>
      </w:r>
      <w:r w:rsidR="00995185" w:rsidRPr="00995185">
        <w:rPr>
          <w:color w:val="FF0000"/>
        </w:rPr>
        <w:t>Villu Lõhmus</w:t>
      </w:r>
    </w:p>
    <w:p w:rsidR="00372CBB" w:rsidRDefault="00372CBB" w:rsidP="00372CBB">
      <w:r>
        <w:t xml:space="preserve">Email address: </w:t>
      </w:r>
      <w:hyperlink r:id="rId13" w:history="1">
        <w:r w:rsidR="00995185" w:rsidRPr="00A165D9">
          <w:rPr>
            <w:rStyle w:val="Hyperlink"/>
          </w:rPr>
          <w:t>Villu.Lohmus@stat.ee</w:t>
        </w:r>
      </w:hyperlink>
      <w:r w:rsidR="00995185">
        <w:t xml:space="preserve"> </w:t>
      </w:r>
    </w:p>
    <w:p w:rsidR="00372CBB" w:rsidRDefault="00372CBB" w:rsidP="00372CBB">
      <w:r>
        <w:t>Main area(s) of expertise (Business, Methods, Information, Applications and/or Technology):</w:t>
      </w:r>
    </w:p>
    <w:p w:rsidR="00372CBB" w:rsidRPr="00705AD0" w:rsidRDefault="00705AD0" w:rsidP="00372CBB">
      <w:pPr>
        <w:rPr>
          <w:color w:val="FF0000"/>
        </w:rPr>
      </w:pPr>
      <w:r w:rsidRPr="00705AD0">
        <w:rPr>
          <w:color w:val="FF0000"/>
        </w:rPr>
        <w:t xml:space="preserve">Business, </w:t>
      </w:r>
      <w:r w:rsidRPr="002B6EE4">
        <w:rPr>
          <w:b/>
          <w:color w:val="FF0000"/>
          <w:u w:val="single"/>
        </w:rPr>
        <w:t>Applications</w:t>
      </w:r>
      <w:r w:rsidRPr="00705AD0">
        <w:rPr>
          <w:color w:val="FF0000"/>
        </w:rPr>
        <w:t>, Technology</w:t>
      </w:r>
    </w:p>
    <w:p w:rsidR="00372CBB" w:rsidRDefault="00372CBB" w:rsidP="00372CBB">
      <w:r>
        <w:t>HLG-MOS standard(s</w:t>
      </w:r>
      <w:r w:rsidRPr="008345FD">
        <w:rPr>
          <w:b/>
        </w:rPr>
        <w:t xml:space="preserve">) </w:t>
      </w:r>
      <w:r w:rsidR="008345FD" w:rsidRPr="008345FD">
        <w:rPr>
          <w:b/>
        </w:rPr>
        <w:t>tested</w:t>
      </w:r>
      <w:r>
        <w:t xml:space="preserve"> (GAMSO, GSBPM, GSIM and/or CSPA)</w:t>
      </w:r>
    </w:p>
    <w:p w:rsidR="00F2456D" w:rsidRPr="003050A2" w:rsidRDefault="003050A2" w:rsidP="00372CBB">
      <w:pPr>
        <w:rPr>
          <w:color w:val="FF0000"/>
        </w:rPr>
      </w:pPr>
      <w:r w:rsidRPr="003050A2">
        <w:rPr>
          <w:color w:val="FF0000"/>
        </w:rPr>
        <w:t>GAMSO, GSBPM, GSIM, CSPA</w:t>
      </w:r>
    </w:p>
    <w:p w:rsidR="003050A2" w:rsidRDefault="003050A2" w:rsidP="003050A2">
      <w:pPr>
        <w:pBdr>
          <w:bottom w:val="single" w:sz="6" w:space="1" w:color="auto"/>
        </w:pBdr>
      </w:pPr>
    </w:p>
    <w:p w:rsidR="00372CBB" w:rsidRDefault="00372CBB" w:rsidP="00372CBB">
      <w:r>
        <w:t>Name:</w:t>
      </w:r>
      <w:r w:rsidR="00995185">
        <w:t xml:space="preserve"> </w:t>
      </w:r>
      <w:r w:rsidR="00995185" w:rsidRPr="00995185">
        <w:rPr>
          <w:color w:val="FF0000"/>
        </w:rPr>
        <w:t>Frederik Bogdanovitš</w:t>
      </w:r>
    </w:p>
    <w:p w:rsidR="00372CBB" w:rsidRDefault="00372CBB" w:rsidP="00372CBB">
      <w:r>
        <w:t xml:space="preserve">Email address: </w:t>
      </w:r>
      <w:hyperlink r:id="rId14" w:history="1">
        <w:r w:rsidR="00995185" w:rsidRPr="00A165D9">
          <w:rPr>
            <w:rStyle w:val="Hyperlink"/>
          </w:rPr>
          <w:t>Frederik.Bogdanovits@stat.ee</w:t>
        </w:r>
      </w:hyperlink>
      <w:r w:rsidR="00995185">
        <w:t xml:space="preserve"> </w:t>
      </w:r>
    </w:p>
    <w:p w:rsidR="00372CBB" w:rsidRDefault="00372CBB" w:rsidP="00372CBB">
      <w:r>
        <w:t>Main area(s) of expertise (Business, Methods, Information, Applications and/or Technology):</w:t>
      </w:r>
    </w:p>
    <w:p w:rsidR="003050A2" w:rsidRPr="00705AD0" w:rsidRDefault="00705AD0" w:rsidP="00372CBB">
      <w:pPr>
        <w:pBdr>
          <w:bottom w:val="single" w:sz="6" w:space="1" w:color="auto"/>
        </w:pBdr>
        <w:rPr>
          <w:color w:val="FF0000"/>
        </w:rPr>
      </w:pPr>
      <w:r w:rsidRPr="00705AD0">
        <w:rPr>
          <w:color w:val="FF0000"/>
        </w:rPr>
        <w:t xml:space="preserve">Business, Methods, </w:t>
      </w:r>
      <w:r w:rsidRPr="002B6EE4">
        <w:rPr>
          <w:b/>
          <w:color w:val="FF0000"/>
          <w:u w:val="single"/>
        </w:rPr>
        <w:t>Information</w:t>
      </w:r>
      <w:r w:rsidRPr="00705AD0">
        <w:rPr>
          <w:color w:val="FF0000"/>
        </w:rPr>
        <w:t>, Applications</w:t>
      </w:r>
    </w:p>
    <w:p w:rsidR="00372CBB" w:rsidRDefault="00372CBB" w:rsidP="00372CBB">
      <w:pPr>
        <w:pBdr>
          <w:bottom w:val="single" w:sz="6" w:space="1" w:color="auto"/>
        </w:pBdr>
      </w:pPr>
      <w:r>
        <w:t xml:space="preserve">HLG-MOS standard(s) </w:t>
      </w:r>
      <w:r w:rsidR="008345FD" w:rsidRPr="008345FD">
        <w:rPr>
          <w:b/>
        </w:rPr>
        <w:t>tested</w:t>
      </w:r>
      <w:r>
        <w:t xml:space="preserve"> (GAMSO, GSBPM, GSIM and/or CSPA)</w:t>
      </w:r>
    </w:p>
    <w:p w:rsidR="003050A2" w:rsidRDefault="003050A2" w:rsidP="00372CBB">
      <w:pPr>
        <w:pBdr>
          <w:bottom w:val="single" w:sz="6" w:space="1" w:color="auto"/>
        </w:pBdr>
        <w:rPr>
          <w:color w:val="FF0000"/>
        </w:rPr>
      </w:pPr>
      <w:r w:rsidRPr="003050A2">
        <w:rPr>
          <w:color w:val="FF0000"/>
        </w:rPr>
        <w:t>GAMSO, GSBPM, GSIM, CSPA</w:t>
      </w:r>
    </w:p>
    <w:p w:rsidR="003050A2" w:rsidRDefault="003050A2" w:rsidP="00372CBB">
      <w:pPr>
        <w:pBdr>
          <w:bottom w:val="single" w:sz="6" w:space="1" w:color="auto"/>
        </w:pBdr>
      </w:pPr>
    </w:p>
    <w:p w:rsidR="003050A2" w:rsidRDefault="003050A2" w:rsidP="003050A2">
      <w:r>
        <w:t>Name:</w:t>
      </w:r>
      <w:r w:rsidR="00705AD0" w:rsidRPr="00705AD0">
        <w:rPr>
          <w:color w:val="FF0000"/>
        </w:rPr>
        <w:t xml:space="preserve"> Mark Slavin</w:t>
      </w:r>
      <w:r w:rsidR="002B6EE4">
        <w:rPr>
          <w:color w:val="FF0000"/>
        </w:rPr>
        <w:t xml:space="preserve"> </w:t>
      </w:r>
      <w:r w:rsidR="007B0B7A">
        <w:rPr>
          <w:color w:val="FF0000"/>
        </w:rPr>
        <w:t xml:space="preserve">(System Architect of </w:t>
      </w:r>
      <w:r w:rsidR="007B0B7A" w:rsidRPr="007B0B7A">
        <w:rPr>
          <w:color w:val="FF0000"/>
        </w:rPr>
        <w:t>The Information Technology Centre for the Ministry of Finance</w:t>
      </w:r>
      <w:r w:rsidR="007B0B7A">
        <w:rPr>
          <w:color w:val="FF0000"/>
        </w:rPr>
        <w:t>)</w:t>
      </w:r>
    </w:p>
    <w:p w:rsidR="003050A2" w:rsidRDefault="003050A2" w:rsidP="003050A2">
      <w:r>
        <w:t xml:space="preserve">Email address: </w:t>
      </w:r>
      <w:hyperlink r:id="rId15" w:history="1">
        <w:r w:rsidR="00705AD0" w:rsidRPr="0068297C">
          <w:rPr>
            <w:rStyle w:val="Hyperlink"/>
          </w:rPr>
          <w:t>Mark.Slavin@rmit.ee</w:t>
        </w:r>
      </w:hyperlink>
      <w:r w:rsidR="00705AD0">
        <w:t xml:space="preserve"> </w:t>
      </w:r>
    </w:p>
    <w:p w:rsidR="003050A2" w:rsidRDefault="003050A2" w:rsidP="003050A2">
      <w:r>
        <w:t>Main area(s) of expertise (Business, Methods, Information, Applications and/or Technology):</w:t>
      </w:r>
    </w:p>
    <w:p w:rsidR="003050A2" w:rsidRPr="00705AD0" w:rsidRDefault="00705AD0" w:rsidP="003050A2">
      <w:pPr>
        <w:rPr>
          <w:color w:val="FF0000"/>
        </w:rPr>
      </w:pPr>
      <w:r w:rsidRPr="00705AD0">
        <w:rPr>
          <w:color w:val="FF0000"/>
        </w:rPr>
        <w:t xml:space="preserve">Information, Applications, </w:t>
      </w:r>
      <w:r w:rsidRPr="002B6EE4">
        <w:rPr>
          <w:b/>
          <w:color w:val="FF0000"/>
          <w:u w:val="single"/>
        </w:rPr>
        <w:t>Technology</w:t>
      </w:r>
    </w:p>
    <w:p w:rsidR="003050A2" w:rsidRDefault="003050A2" w:rsidP="003050A2">
      <w:r>
        <w:t xml:space="preserve">HLG-MOS standard(s) </w:t>
      </w:r>
      <w:r w:rsidRPr="008345FD">
        <w:rPr>
          <w:b/>
        </w:rPr>
        <w:t>tested</w:t>
      </w:r>
      <w:r>
        <w:t xml:space="preserve"> (GAMSO, GSBPM, GSIM and/or CSPA)</w:t>
      </w:r>
    </w:p>
    <w:p w:rsidR="003050A2" w:rsidRPr="003050A2" w:rsidRDefault="003050A2" w:rsidP="003050A2">
      <w:pPr>
        <w:rPr>
          <w:color w:val="FF0000"/>
        </w:rPr>
      </w:pPr>
      <w:r w:rsidRPr="003050A2">
        <w:rPr>
          <w:color w:val="FF0000"/>
        </w:rPr>
        <w:t>GAMSO, GSBPM, GSIM, CSPA</w:t>
      </w:r>
    </w:p>
    <w:p w:rsidR="003050A2" w:rsidRDefault="003050A2" w:rsidP="00372CBB"/>
    <w:p w:rsidR="009F147A" w:rsidRDefault="009F147A" w:rsidP="009F147A">
      <w:pPr>
        <w:pStyle w:val="Heading2"/>
      </w:pPr>
      <w:r>
        <w:t>Description of Maturity Levels</w:t>
      </w:r>
    </w:p>
    <w:tbl>
      <w:tblPr>
        <w:tblW w:w="0" w:type="auto"/>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tblPr>
      <w:tblGrid>
        <w:gridCol w:w="865"/>
        <w:gridCol w:w="2205"/>
        <w:gridCol w:w="7503"/>
      </w:tblGrid>
      <w:tr w:rsidR="009F147A" w:rsidRPr="0000353A" w:rsidTr="00167BDC">
        <w:trPr>
          <w:trHeight w:val="288"/>
          <w:tblHeader/>
        </w:trPr>
        <w:tc>
          <w:tcPr>
            <w:tcW w:w="865" w:type="dxa"/>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Number</w:t>
            </w:r>
          </w:p>
        </w:tc>
        <w:tc>
          <w:tcPr>
            <w:tcW w:w="2205" w:type="dxa"/>
            <w:tcMar>
              <w:top w:w="105" w:type="dxa"/>
              <w:left w:w="150" w:type="dxa"/>
              <w:bottom w:w="105" w:type="dxa"/>
              <w:right w:w="150" w:type="dxa"/>
            </w:tcMar>
            <w:hideMark/>
          </w:tcPr>
          <w:p w:rsidR="009F147A" w:rsidRPr="0000353A" w:rsidRDefault="00FF19FE" w:rsidP="00FF19FE">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 xml:space="preserve">Level </w:t>
            </w:r>
            <w:r w:rsidR="009F147A" w:rsidRPr="0000353A">
              <w:rPr>
                <w:rFonts w:ascii="Arial" w:eastAsia="Times New Roman" w:hAnsi="Arial" w:cs="Arial"/>
                <w:b/>
                <w:bCs/>
                <w:color w:val="333333"/>
                <w:sz w:val="21"/>
                <w:szCs w:val="21"/>
                <w:lang w:eastAsia="nb-NO"/>
              </w:rPr>
              <w:t>Name</w:t>
            </w:r>
          </w:p>
        </w:tc>
        <w:tc>
          <w:tcPr>
            <w:tcW w:w="7503" w:type="dxa"/>
            <w:tcMar>
              <w:top w:w="105" w:type="dxa"/>
              <w:left w:w="150" w:type="dxa"/>
              <w:bottom w:w="105" w:type="dxa"/>
              <w:right w:w="150" w:type="dxa"/>
            </w:tcMar>
            <w:hideMark/>
          </w:tcPr>
          <w:p w:rsidR="009F147A" w:rsidRPr="0000353A" w:rsidRDefault="00FF19FE" w:rsidP="00320E53">
            <w:pPr>
              <w:spacing w:before="150" w:after="0" w:line="240" w:lineRule="auto"/>
              <w:jc w:val="center"/>
              <w:rPr>
                <w:rFonts w:ascii="Arial" w:eastAsia="Times New Roman" w:hAnsi="Arial" w:cs="Arial"/>
                <w:b/>
                <w:bCs/>
                <w:color w:val="333333"/>
                <w:sz w:val="21"/>
                <w:szCs w:val="21"/>
                <w:lang w:eastAsia="nb-NO"/>
              </w:rPr>
            </w:pPr>
            <w:r>
              <w:rPr>
                <w:rFonts w:ascii="Arial" w:eastAsia="Times New Roman" w:hAnsi="Arial" w:cs="Arial"/>
                <w:b/>
                <w:bCs/>
                <w:color w:val="333333"/>
                <w:sz w:val="21"/>
                <w:szCs w:val="21"/>
                <w:lang w:eastAsia="nb-NO"/>
              </w:rPr>
              <w:t>Level</w:t>
            </w:r>
            <w:r w:rsidR="009F147A" w:rsidRPr="0000353A">
              <w:rPr>
                <w:rFonts w:ascii="Arial" w:eastAsia="Times New Roman" w:hAnsi="Arial" w:cs="Arial"/>
                <w:b/>
                <w:bCs/>
                <w:color w:val="333333"/>
                <w:sz w:val="21"/>
                <w:szCs w:val="21"/>
                <w:lang w:eastAsia="nb-NO"/>
              </w:rPr>
              <w:t> Description</w:t>
            </w:r>
          </w:p>
        </w:tc>
      </w:tr>
      <w:tr w:rsidR="009F147A" w:rsidRPr="0000353A" w:rsidTr="00167BDC">
        <w:trPr>
          <w:trHeight w:val="754"/>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Initial</w:t>
            </w:r>
            <w:r w:rsidR="00AA462A" w:rsidRPr="0000353A">
              <w:rPr>
                <w:rFonts w:ascii="Arial" w:eastAsia="Times New Roman" w:hAnsi="Arial" w:cs="Arial"/>
                <w:color w:val="333333"/>
                <w:sz w:val="21"/>
                <w:szCs w:val="21"/>
                <w:lang w:eastAsia="nb-NO"/>
              </w:rPr>
              <w:t xml:space="preserv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few individuals are becoming interested in the potential value of the standard.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organisation as a whole is unaware of the standard.</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Pre-implementation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Use of the standard is basic and limited to a few individuals.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Parts of the organisation are becoming interested in the potential value of the standard.</w:t>
            </w:r>
          </w:p>
        </w:tc>
      </w:tr>
      <w:tr w:rsidR="009F147A" w:rsidRPr="0000353A" w:rsidTr="00167BDC">
        <w:trPr>
          <w:trHeight w:val="942"/>
        </w:trPr>
        <w:tc>
          <w:tcPr>
            <w:tcW w:w="865"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3</w:t>
            </w:r>
          </w:p>
        </w:tc>
        <w:tc>
          <w:tcPr>
            <w:tcW w:w="2205"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Early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Use of the standard is spreading, but it is used in an inconsistent manner by individuals and single business units.</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A corporate-wide programme/strategy for use of the standard is </w:t>
            </w:r>
            <w:r w:rsidR="003220EC" w:rsidRPr="0000353A">
              <w:rPr>
                <w:rFonts w:ascii="Arial" w:eastAsia="Times New Roman" w:hAnsi="Arial" w:cs="Arial"/>
                <w:color w:val="333333"/>
                <w:sz w:val="21"/>
                <w:szCs w:val="21"/>
                <w:lang w:val="en-US" w:eastAsia="nb-NO"/>
              </w:rPr>
              <w:t xml:space="preserve">in </w:t>
            </w:r>
            <w:r w:rsidR="00FF19FE">
              <w:rPr>
                <w:rFonts w:ascii="Arial" w:eastAsia="Times New Roman" w:hAnsi="Arial" w:cs="Arial"/>
                <w:color w:val="333333"/>
                <w:sz w:val="21"/>
                <w:szCs w:val="21"/>
                <w:lang w:val="en-US" w:eastAsia="nb-NO"/>
              </w:rPr>
              <w:t xml:space="preserve">being </w:t>
            </w:r>
            <w:r w:rsidR="003220EC" w:rsidRPr="0000353A">
              <w:rPr>
                <w:rFonts w:ascii="Arial" w:eastAsia="Times New Roman" w:hAnsi="Arial" w:cs="Arial"/>
                <w:color w:val="333333"/>
                <w:sz w:val="21"/>
                <w:szCs w:val="21"/>
                <w:lang w:val="en-US" w:eastAsia="nb-NO"/>
              </w:rPr>
              <w:t>prepar</w:t>
            </w:r>
            <w:r w:rsidR="00FF19FE">
              <w:rPr>
                <w:rFonts w:ascii="Arial" w:eastAsia="Times New Roman" w:hAnsi="Arial" w:cs="Arial"/>
                <w:color w:val="333333"/>
                <w:sz w:val="21"/>
                <w:szCs w:val="21"/>
                <w:lang w:val="en-US" w:eastAsia="nb-NO"/>
              </w:rPr>
              <w:t>ed</w:t>
            </w:r>
            <w:r w:rsidR="003220EC" w:rsidRPr="0000353A">
              <w:rPr>
                <w:rFonts w:ascii="Arial" w:eastAsia="Times New Roman" w:hAnsi="Arial" w:cs="Arial"/>
                <w:color w:val="333333"/>
                <w:sz w:val="21"/>
                <w:szCs w:val="21"/>
                <w:lang w:val="en-US" w:eastAsia="nb-NO"/>
              </w:rPr>
              <w:t>.</w:t>
            </w:r>
          </w:p>
        </w:tc>
      </w:tr>
      <w:tr w:rsidR="009F147A" w:rsidRPr="0000353A" w:rsidTr="00167BDC">
        <w:trPr>
          <w:trHeight w:val="754"/>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Corporate implementation </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A corporate-wide programme/strategy for use of the standard </w:t>
            </w:r>
            <w:r w:rsidR="00FF19FE">
              <w:rPr>
                <w:rFonts w:ascii="Arial" w:eastAsia="Times New Roman" w:hAnsi="Arial" w:cs="Arial"/>
                <w:color w:val="333333"/>
                <w:sz w:val="21"/>
                <w:szCs w:val="21"/>
                <w:lang w:val="en-US" w:eastAsia="nb-NO"/>
              </w:rPr>
              <w:t>exists</w:t>
            </w:r>
            <w:r w:rsidRPr="0000353A">
              <w:rPr>
                <w:rFonts w:ascii="Arial" w:eastAsia="Times New Roman" w:hAnsi="Arial" w:cs="Arial"/>
                <w:color w:val="333333"/>
                <w:sz w:val="21"/>
                <w:szCs w:val="21"/>
                <w:lang w:val="en-US" w:eastAsia="nb-NO"/>
              </w:rPr>
              <w:t>.</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There is a widespread awareness of the standard and </w:t>
            </w:r>
            <w:r w:rsidR="00FF19FE">
              <w:rPr>
                <w:rFonts w:ascii="Arial" w:eastAsia="Times New Roman" w:hAnsi="Arial" w:cs="Arial"/>
                <w:color w:val="333333"/>
                <w:sz w:val="21"/>
                <w:szCs w:val="21"/>
                <w:lang w:val="en-US" w:eastAsia="nb-NO"/>
              </w:rPr>
              <w:t xml:space="preserve">it is used in a </w:t>
            </w:r>
            <w:r w:rsidRPr="0000353A">
              <w:rPr>
                <w:rFonts w:ascii="Arial" w:eastAsia="Times New Roman" w:hAnsi="Arial" w:cs="Arial"/>
                <w:color w:val="333333"/>
                <w:sz w:val="21"/>
                <w:szCs w:val="21"/>
                <w:lang w:val="en-US" w:eastAsia="nb-NO"/>
              </w:rPr>
              <w:t>consistent </w:t>
            </w:r>
            <w:r w:rsidR="00FF19FE">
              <w:rPr>
                <w:rFonts w:ascii="Arial" w:eastAsia="Times New Roman" w:hAnsi="Arial" w:cs="Arial"/>
                <w:color w:val="333333"/>
                <w:sz w:val="21"/>
                <w:szCs w:val="21"/>
                <w:lang w:val="en-US" w:eastAsia="nb-NO"/>
              </w:rPr>
              <w:t xml:space="preserve">way </w:t>
            </w:r>
            <w:r w:rsidRPr="0000353A">
              <w:rPr>
                <w:rFonts w:ascii="Arial" w:eastAsia="Times New Roman" w:hAnsi="Arial" w:cs="Arial"/>
                <w:color w:val="333333"/>
                <w:sz w:val="21"/>
                <w:szCs w:val="21"/>
                <w:lang w:val="en-US" w:eastAsia="nb-NO"/>
              </w:rPr>
              <w:t xml:space="preserve">across the </w:t>
            </w:r>
            <w:r w:rsidR="00653B84">
              <w:rPr>
                <w:rFonts w:ascii="Arial" w:eastAsia="Times New Roman" w:hAnsi="Arial" w:cs="Arial"/>
                <w:color w:val="333333"/>
                <w:sz w:val="21"/>
                <w:szCs w:val="21"/>
                <w:lang w:val="en-US" w:eastAsia="nb-NO"/>
              </w:rPr>
              <w:t>organisation</w:t>
            </w:r>
            <w:r w:rsidR="00F926FB"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  </w:t>
            </w:r>
          </w:p>
        </w:tc>
      </w:tr>
      <w:tr w:rsidR="009F147A" w:rsidRPr="0000353A" w:rsidTr="00167BDC">
        <w:trPr>
          <w:trHeight w:val="931"/>
        </w:trPr>
        <w:tc>
          <w:tcPr>
            <w:tcW w:w="865"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205"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Mature implementation</w:t>
            </w:r>
          </w:p>
        </w:tc>
        <w:tc>
          <w:tcPr>
            <w:tcW w:w="7503"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perceived as an important part of business operations/management, delivering v</w:t>
            </w:r>
            <w:r w:rsidRPr="0000353A">
              <w:rPr>
                <w:rFonts w:ascii="Arial" w:eastAsia="Times New Roman" w:hAnsi="Arial" w:cs="Arial"/>
                <w:color w:val="000000"/>
                <w:sz w:val="21"/>
                <w:szCs w:val="21"/>
                <w:lang w:val="en-US" w:eastAsia="nb-NO"/>
              </w:rPr>
              <w:t>alue</w:t>
            </w:r>
            <w:r w:rsidRPr="0000353A">
              <w:rPr>
                <w:rFonts w:ascii="Arial" w:eastAsia="Times New Roman" w:hAnsi="Arial" w:cs="Arial"/>
                <w:color w:val="0000FF"/>
                <w:sz w:val="21"/>
                <w:szCs w:val="21"/>
                <w:lang w:val="en-US" w:eastAsia="nb-NO"/>
              </w:rPr>
              <w:t xml:space="preserve"> </w:t>
            </w:r>
            <w:r w:rsidRPr="0000353A">
              <w:rPr>
                <w:rFonts w:ascii="Arial" w:eastAsia="Times New Roman" w:hAnsi="Arial" w:cs="Arial"/>
                <w:color w:val="000000"/>
                <w:sz w:val="21"/>
                <w:szCs w:val="21"/>
                <w:lang w:val="en-US" w:eastAsia="nb-NO"/>
              </w:rPr>
              <w:t>across the organisation.</w:t>
            </w:r>
            <w:r w:rsidRPr="0000353A">
              <w:rPr>
                <w:rFonts w:ascii="Arial" w:eastAsia="Times New Roman" w:hAnsi="Arial" w:cs="Arial"/>
                <w:color w:val="333333"/>
                <w:sz w:val="21"/>
                <w:szCs w:val="21"/>
                <w:lang w:val="en-US" w:eastAsia="nb-NO"/>
              </w:rPr>
              <w:t xml:space="preserve"> </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The standard is well understood, integrated into business processes &amp; practices and used in a consistent manner across the organisation. </w:t>
            </w:r>
          </w:p>
        </w:tc>
      </w:tr>
    </w:tbl>
    <w:p w:rsidR="005E6941" w:rsidRPr="008345FD" w:rsidRDefault="005E6941" w:rsidP="005E6941">
      <w:pPr>
        <w:rPr>
          <w:b/>
        </w:rPr>
      </w:pPr>
      <w:r w:rsidRPr="008345FD">
        <w:rPr>
          <w:b/>
        </w:rPr>
        <w:lastRenderedPageBreak/>
        <w:t>Questions for Testers on the Level names and descriptions:</w:t>
      </w:r>
    </w:p>
    <w:p w:rsidR="005E6941" w:rsidRPr="008345FD" w:rsidRDefault="005E6941" w:rsidP="005E6941">
      <w:pPr>
        <w:rPr>
          <w:b/>
        </w:rPr>
      </w:pPr>
      <w:r w:rsidRPr="008345FD">
        <w:rPr>
          <w:b/>
        </w:rPr>
        <w:t xml:space="preserve">Are the descriptions easy to understand? </w:t>
      </w:r>
    </w:p>
    <w:p w:rsidR="005E6941" w:rsidRPr="0009530C" w:rsidRDefault="0009530C" w:rsidP="005E6941">
      <w:pPr>
        <w:rPr>
          <w:color w:val="FF0000"/>
        </w:rPr>
      </w:pPr>
      <w:r w:rsidRPr="0009530C">
        <w:rPr>
          <w:color w:val="FF0000"/>
        </w:rPr>
        <w:t xml:space="preserve">Descriptions are clear and </w:t>
      </w:r>
      <w:r w:rsidR="00525865">
        <w:rPr>
          <w:color w:val="FF0000"/>
        </w:rPr>
        <w:t>simple</w:t>
      </w:r>
      <w:r w:rsidRPr="0009530C">
        <w:rPr>
          <w:color w:val="FF0000"/>
        </w:rPr>
        <w:t xml:space="preserve"> enough to select between different levels.</w:t>
      </w: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Levels sufficiently distinct?</w:t>
      </w:r>
    </w:p>
    <w:p w:rsidR="005E6941" w:rsidRPr="00525865" w:rsidRDefault="00525865">
      <w:pPr>
        <w:rPr>
          <w:rFonts w:asciiTheme="majorHAnsi" w:eastAsiaTheme="majorEastAsia" w:hAnsiTheme="majorHAnsi" w:cstheme="majorBidi"/>
          <w:b/>
          <w:bCs/>
          <w:color w:val="FF0000"/>
          <w:sz w:val="26"/>
          <w:szCs w:val="26"/>
        </w:rPr>
      </w:pPr>
      <w:r w:rsidRPr="00525865">
        <w:rPr>
          <w:color w:val="FF0000"/>
        </w:rPr>
        <w:t>Yes, levels are sufficiently distinct.</w:t>
      </w:r>
      <w:r w:rsidR="005E6941" w:rsidRPr="00525865">
        <w:rPr>
          <w:color w:val="FF0000"/>
        </w:rPr>
        <w:br w:type="page"/>
      </w:r>
    </w:p>
    <w:p w:rsidR="009F147A" w:rsidRDefault="009F147A" w:rsidP="009F147A">
      <w:pPr>
        <w:pStyle w:val="Heading2"/>
      </w:pPr>
      <w:r>
        <w:lastRenderedPageBreak/>
        <w:t>Description of Dimensions</w:t>
      </w:r>
    </w:p>
    <w:p w:rsidR="009F147A" w:rsidRDefault="009F147A" w:rsidP="009F147A">
      <w:r w:rsidRPr="009F147A">
        <w:rPr>
          <w:b/>
        </w:rPr>
        <w:t>Dimensions</w:t>
      </w:r>
      <w:r>
        <w:t xml:space="preserve"> (Architecture is implicit)</w:t>
      </w:r>
    </w:p>
    <w:tbl>
      <w:tblPr>
        <w:tblW w:w="10669"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15" w:type="dxa"/>
          <w:left w:w="15" w:type="dxa"/>
          <w:bottom w:w="15" w:type="dxa"/>
          <w:right w:w="15" w:type="dxa"/>
        </w:tblCellMar>
        <w:tblLook w:val="04A0"/>
      </w:tblPr>
      <w:tblGrid>
        <w:gridCol w:w="837"/>
        <w:gridCol w:w="2190"/>
        <w:gridCol w:w="7642"/>
      </w:tblGrid>
      <w:tr w:rsidR="009F147A" w:rsidRPr="0000353A" w:rsidTr="00167BDC">
        <w:trPr>
          <w:trHeight w:val="261"/>
        </w:trPr>
        <w:tc>
          <w:tcPr>
            <w:tcW w:w="837" w:type="dxa"/>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Number</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b/>
                <w:color w:val="333333"/>
                <w:sz w:val="21"/>
                <w:szCs w:val="21"/>
                <w:lang w:eastAsia="nb-NO"/>
              </w:rPr>
            </w:pPr>
            <w:r w:rsidRPr="0000353A">
              <w:rPr>
                <w:rFonts w:ascii="Arial" w:eastAsia="Times New Roman" w:hAnsi="Arial" w:cs="Arial"/>
                <w:b/>
                <w:color w:val="333333"/>
                <w:sz w:val="21"/>
                <w:szCs w:val="21"/>
                <w:lang w:eastAsia="nb-NO"/>
              </w:rPr>
              <w:t> </w:t>
            </w:r>
            <w:r w:rsidRPr="0000353A">
              <w:rPr>
                <w:rFonts w:ascii="Arial" w:eastAsia="Times New Roman" w:hAnsi="Arial" w:cs="Arial"/>
                <w:b/>
                <w:bCs/>
                <w:color w:val="333333"/>
                <w:sz w:val="21"/>
                <w:szCs w:val="21"/>
                <w:lang w:eastAsia="nb-NO"/>
              </w:rPr>
              <w:t>Name</w:t>
            </w:r>
          </w:p>
        </w:tc>
        <w:tc>
          <w:tcPr>
            <w:tcW w:w="7642" w:type="dxa"/>
            <w:tcMar>
              <w:top w:w="105" w:type="dxa"/>
              <w:left w:w="150" w:type="dxa"/>
              <w:bottom w:w="105" w:type="dxa"/>
              <w:right w:w="150" w:type="dxa"/>
            </w:tcMar>
            <w:hideMark/>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b/>
                <w:bCs/>
                <w:color w:val="333333"/>
                <w:sz w:val="21"/>
                <w:szCs w:val="21"/>
                <w:lang w:eastAsia="nb-NO"/>
              </w:rPr>
              <w:t>Description </w:t>
            </w:r>
          </w:p>
        </w:tc>
      </w:tr>
      <w:tr w:rsidR="009F147A" w:rsidRPr="0000353A" w:rsidTr="00167BDC">
        <w:trPr>
          <w:trHeight w:val="423"/>
        </w:trPr>
        <w:tc>
          <w:tcPr>
            <w:tcW w:w="837" w:type="dxa"/>
          </w:tcPr>
          <w:p w:rsidR="009F147A" w:rsidRPr="0000353A" w:rsidRDefault="009F147A" w:rsidP="005B5A77">
            <w:pPr>
              <w:spacing w:before="150"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1</w:t>
            </w:r>
          </w:p>
        </w:tc>
        <w:tc>
          <w:tcPr>
            <w:tcW w:w="2190" w:type="dxa"/>
            <w:tcMar>
              <w:top w:w="105" w:type="dxa"/>
              <w:left w:w="150" w:type="dxa"/>
              <w:bottom w:w="105" w:type="dxa"/>
              <w:right w:w="150" w:type="dxa"/>
            </w:tcMar>
            <w:hideMark/>
          </w:tcPr>
          <w:p w:rsidR="009F147A" w:rsidRPr="0000353A" w:rsidRDefault="009F147A" w:rsidP="005B5A77">
            <w:pPr>
              <w:spacing w:before="150"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Business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business activity domain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the organisation's core business practices and policies.            </w:t>
            </w:r>
          </w:p>
        </w:tc>
      </w:tr>
      <w:tr w:rsidR="009F147A" w:rsidRPr="0000353A" w:rsidTr="00167BDC">
        <w:trPr>
          <w:trHeight w:val="101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2</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Methods</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on the management of methods i</w:t>
            </w:r>
            <w:r w:rsidR="00320E53" w:rsidRPr="0000353A">
              <w:rPr>
                <w:rFonts w:ascii="Arial" w:eastAsia="Times New Roman" w:hAnsi="Arial" w:cs="Arial"/>
                <w:color w:val="333333"/>
                <w:sz w:val="21"/>
                <w:szCs w:val="21"/>
                <w:lang w:val="en-US" w:eastAsia="nb-NO"/>
              </w:rPr>
              <w:t>.</w:t>
            </w:r>
            <w:r w:rsidRPr="0000353A">
              <w:rPr>
                <w:rFonts w:ascii="Arial" w:eastAsia="Times New Roman" w:hAnsi="Arial" w:cs="Arial"/>
                <w:color w:val="333333"/>
                <w:sz w:val="21"/>
                <w:szCs w:val="21"/>
                <w:lang w:val="en-US" w:eastAsia="nb-NO"/>
              </w:rPr>
              <w:t>e. how methods are designed, structured, implemented and executed.</w:t>
            </w:r>
          </w:p>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It includes statistical methodology, </w:t>
            </w:r>
            <w:commentRangeStart w:id="0"/>
            <w:r w:rsidRPr="0000353A">
              <w:rPr>
                <w:rFonts w:ascii="Arial" w:eastAsia="Times New Roman" w:hAnsi="Arial" w:cs="Arial"/>
                <w:color w:val="333333"/>
                <w:sz w:val="21"/>
                <w:szCs w:val="21"/>
                <w:lang w:val="en-US" w:eastAsia="nb-NO"/>
              </w:rPr>
              <w:t>quality m</w:t>
            </w:r>
            <w:bookmarkStart w:id="1" w:name="_GoBack"/>
            <w:bookmarkEnd w:id="1"/>
            <w:r w:rsidRPr="0000353A">
              <w:rPr>
                <w:rFonts w:ascii="Arial" w:eastAsia="Times New Roman" w:hAnsi="Arial" w:cs="Arial"/>
                <w:color w:val="333333"/>
                <w:sz w:val="21"/>
                <w:szCs w:val="21"/>
                <w:lang w:val="en-US" w:eastAsia="nb-NO"/>
              </w:rPr>
              <w:t>anagement</w:t>
            </w:r>
            <w:commentRangeEnd w:id="0"/>
            <w:r w:rsidR="00FA72D8">
              <w:rPr>
                <w:rStyle w:val="CommentReference"/>
              </w:rPr>
              <w:commentReference w:id="0"/>
            </w:r>
            <w:r w:rsidRPr="0000353A">
              <w:rPr>
                <w:rFonts w:ascii="Arial" w:eastAsia="Times New Roman" w:hAnsi="Arial" w:cs="Arial"/>
                <w:color w:val="333333"/>
                <w:sz w:val="21"/>
                <w:szCs w:val="21"/>
                <w:lang w:val="en-US" w:eastAsia="nb-NO"/>
              </w:rPr>
              <w:t>, IT</w:t>
            </w:r>
            <w:r w:rsidR="00787CBF">
              <w:rPr>
                <w:rFonts w:ascii="Arial" w:eastAsia="Times New Roman" w:hAnsi="Arial" w:cs="Arial"/>
                <w:color w:val="333333"/>
                <w:sz w:val="21"/>
                <w:szCs w:val="21"/>
                <w:lang w:val="en-US" w:eastAsia="nb-NO"/>
              </w:rPr>
              <w:t xml:space="preserve"> </w:t>
            </w:r>
            <w:r w:rsidRPr="0000353A">
              <w:rPr>
                <w:rFonts w:ascii="Arial" w:eastAsia="Times New Roman" w:hAnsi="Arial" w:cs="Arial"/>
                <w:color w:val="333333"/>
                <w:sz w:val="21"/>
                <w:szCs w:val="21"/>
                <w:lang w:val="en-US" w:eastAsia="nb-NO"/>
              </w:rPr>
              <w:t>methods, process methods e.g. data collection methods and any other methods needed to support the business.</w:t>
            </w:r>
          </w:p>
        </w:tc>
      </w:tr>
      <w:tr w:rsidR="009F147A" w:rsidRPr="0000353A" w:rsidTr="00167BDC">
        <w:trPr>
          <w:trHeight w:val="905"/>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3</w:t>
            </w:r>
          </w:p>
        </w:tc>
        <w:tc>
          <w:tcPr>
            <w:tcW w:w="2190" w:type="dxa"/>
            <w:tcMar>
              <w:top w:w="105" w:type="dxa"/>
              <w:left w:w="150" w:type="dxa"/>
              <w:bottom w:w="105" w:type="dxa"/>
              <w:right w:w="150" w:type="dxa"/>
            </w:tcMar>
            <w:hideMark/>
          </w:tcPr>
          <w:p w:rsidR="009F147A" w:rsidRPr="0000353A" w:rsidRDefault="009F147A" w:rsidP="00F926FB">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Information</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This dimension focuses o</w:t>
            </w:r>
            <w:r w:rsidR="00FF19FE">
              <w:rPr>
                <w:rFonts w:ascii="Arial" w:eastAsia="Times New Roman" w:hAnsi="Arial" w:cs="Arial"/>
                <w:color w:val="333333"/>
                <w:sz w:val="21"/>
                <w:szCs w:val="21"/>
                <w:lang w:val="en-US" w:eastAsia="nb-NO"/>
              </w:rPr>
              <w:t>n how information is structured and</w:t>
            </w:r>
            <w:r w:rsidRPr="0000353A">
              <w:rPr>
                <w:rFonts w:ascii="Arial" w:eastAsia="Times New Roman" w:hAnsi="Arial" w:cs="Arial"/>
                <w:color w:val="333333"/>
                <w:sz w:val="21"/>
                <w:szCs w:val="21"/>
                <w:lang w:val="en-US" w:eastAsia="nb-NO"/>
              </w:rPr>
              <w:t xml:space="preserve"> </w:t>
            </w:r>
            <w:r w:rsidR="00A42574" w:rsidRPr="0000353A">
              <w:rPr>
                <w:rFonts w:ascii="Arial" w:eastAsia="Times New Roman" w:hAnsi="Arial" w:cs="Arial"/>
                <w:color w:val="333333"/>
                <w:sz w:val="21"/>
                <w:szCs w:val="21"/>
                <w:lang w:val="en-US" w:eastAsia="nb-NO"/>
              </w:rPr>
              <w:t xml:space="preserve">integrated, </w:t>
            </w:r>
            <w:r w:rsidRPr="0000353A">
              <w:rPr>
                <w:rFonts w:ascii="Arial" w:eastAsia="Times New Roman" w:hAnsi="Arial" w:cs="Arial"/>
                <w:color w:val="333333"/>
                <w:sz w:val="21"/>
                <w:szCs w:val="21"/>
                <w:lang w:val="en-US" w:eastAsia="nb-NO"/>
              </w:rPr>
              <w:t xml:space="preserve">how information is modelled, </w:t>
            </w:r>
            <w:commentRangeStart w:id="2"/>
            <w:r w:rsidRPr="0000353A">
              <w:rPr>
                <w:rFonts w:ascii="Arial" w:eastAsia="Times New Roman" w:hAnsi="Arial" w:cs="Arial"/>
                <w:color w:val="333333"/>
                <w:sz w:val="21"/>
                <w:szCs w:val="21"/>
                <w:lang w:val="en-US" w:eastAsia="nb-NO"/>
              </w:rPr>
              <w:t>the method of access to data</w:t>
            </w:r>
            <w:commentRangeEnd w:id="2"/>
            <w:r w:rsidR="00CF0048">
              <w:rPr>
                <w:rStyle w:val="CommentReference"/>
              </w:rPr>
              <w:commentReference w:id="2"/>
            </w:r>
            <w:r w:rsidRPr="0000353A">
              <w:rPr>
                <w:rFonts w:ascii="Arial" w:eastAsia="Times New Roman" w:hAnsi="Arial" w:cs="Arial"/>
                <w:color w:val="333333"/>
                <w:sz w:val="21"/>
                <w:szCs w:val="21"/>
                <w:lang w:val="en-US" w:eastAsia="nb-NO"/>
              </w:rPr>
              <w:t xml:space="preserve">, abstraction of the data access from the functional aspects, data characteristics, </w:t>
            </w:r>
            <w:commentRangeStart w:id="3"/>
            <w:r w:rsidRPr="0000353A">
              <w:rPr>
                <w:rFonts w:ascii="Arial" w:eastAsia="Times New Roman" w:hAnsi="Arial" w:cs="Arial"/>
                <w:color w:val="333333"/>
                <w:sz w:val="21"/>
                <w:szCs w:val="21"/>
                <w:lang w:val="en-US" w:eastAsia="nb-NO"/>
              </w:rPr>
              <w:t>data transformation capabilities</w:t>
            </w:r>
            <w:commentRangeEnd w:id="3"/>
            <w:r w:rsidR="00CF0048">
              <w:rPr>
                <w:rStyle w:val="CommentReference"/>
              </w:rPr>
              <w:commentReference w:id="3"/>
            </w:r>
            <w:r w:rsidRPr="0000353A">
              <w:rPr>
                <w:rFonts w:ascii="Arial" w:eastAsia="Times New Roman" w:hAnsi="Arial" w:cs="Arial"/>
                <w:color w:val="333333"/>
                <w:sz w:val="21"/>
                <w:szCs w:val="21"/>
                <w:lang w:val="en-US" w:eastAsia="nb-NO"/>
              </w:rPr>
              <w:t>, service and process definitions, handling of identifiers and the information model.</w:t>
            </w:r>
          </w:p>
        </w:tc>
      </w:tr>
      <w:tr w:rsidR="009F147A" w:rsidRPr="0000353A" w:rsidTr="00167BDC">
        <w:trPr>
          <w:trHeight w:val="59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4</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FF19FE">
              <w:rPr>
                <w:rFonts w:ascii="Arial" w:eastAsia="Times New Roman" w:hAnsi="Arial" w:cs="Arial"/>
                <w:color w:val="333333"/>
                <w:sz w:val="21"/>
                <w:szCs w:val="21"/>
                <w:lang w:eastAsia="nb-NO"/>
              </w:rPr>
              <w:t>Applications</w:t>
            </w:r>
          </w:p>
        </w:tc>
        <w:tc>
          <w:tcPr>
            <w:tcW w:w="7642" w:type="dxa"/>
            <w:tcMar>
              <w:top w:w="105" w:type="dxa"/>
              <w:left w:w="150" w:type="dxa"/>
              <w:bottom w:w="105" w:type="dxa"/>
              <w:right w:w="150" w:type="dxa"/>
            </w:tcMar>
            <w:hideMark/>
          </w:tcPr>
          <w:p w:rsidR="009F147A" w:rsidRPr="00FF19FE" w:rsidRDefault="00FF19FE" w:rsidP="00725F88">
            <w:pPr>
              <w:spacing w:before="150" w:after="0" w:line="240" w:lineRule="auto"/>
            </w:pPr>
            <w:r w:rsidRPr="00FF19FE">
              <w:rPr>
                <w:rFonts w:ascii="Arial" w:eastAsia="Times New Roman" w:hAnsi="Arial" w:cs="Arial"/>
                <w:color w:val="333333"/>
                <w:sz w:val="21"/>
                <w:szCs w:val="21"/>
                <w:lang w:val="en-US" w:eastAsia="nb-NO"/>
              </w:rPr>
              <w:t>This dimension focuses on the structure and interaction of applications</w:t>
            </w:r>
            <w:r w:rsidR="00C46144">
              <w:rPr>
                <w:rStyle w:val="FootnoteReference"/>
                <w:rFonts w:ascii="Arial" w:eastAsia="Times New Roman" w:hAnsi="Arial" w:cs="Arial"/>
                <w:color w:val="333333"/>
                <w:sz w:val="21"/>
                <w:szCs w:val="21"/>
                <w:lang w:val="en-US" w:eastAsia="nb-NO"/>
              </w:rPr>
              <w:footnoteReference w:id="1"/>
            </w:r>
            <w:r w:rsidRPr="00FF19FE">
              <w:rPr>
                <w:rFonts w:ascii="Arial" w:eastAsia="Times New Roman" w:hAnsi="Arial" w:cs="Arial"/>
                <w:color w:val="333333"/>
                <w:sz w:val="21"/>
                <w:szCs w:val="21"/>
                <w:lang w:val="en-US" w:eastAsia="nb-NO"/>
              </w:rPr>
              <w:t xml:space="preserve"> to provide business functionality using the</w:t>
            </w:r>
            <w:ins w:id="4" w:author="remi.prual" w:date="2016-07-29T13:45:00Z">
              <w:r w:rsidR="00703F95">
                <w:rPr>
                  <w:rFonts w:ascii="Arial" w:eastAsia="Times New Roman" w:hAnsi="Arial" w:cs="Arial"/>
                  <w:color w:val="333333"/>
                  <w:sz w:val="21"/>
                  <w:szCs w:val="21"/>
                  <w:lang w:val="en-US" w:eastAsia="nb-NO"/>
                </w:rPr>
                <w:t xml:space="preserve"> methods and</w:t>
              </w:r>
            </w:ins>
            <w:r w:rsidRPr="00FF19FE">
              <w:rPr>
                <w:rFonts w:ascii="Arial" w:eastAsia="Times New Roman" w:hAnsi="Arial" w:cs="Arial"/>
                <w:color w:val="333333"/>
                <w:sz w:val="21"/>
                <w:szCs w:val="21"/>
                <w:lang w:val="en-US" w:eastAsia="nb-NO"/>
              </w:rPr>
              <w:t xml:space="preserve"> information/data assets needed to deliver this functionality.</w:t>
            </w:r>
          </w:p>
        </w:tc>
      </w:tr>
      <w:tr w:rsidR="009F147A" w:rsidRPr="0000353A" w:rsidTr="00167BDC">
        <w:trPr>
          <w:trHeight w:val="744"/>
        </w:trPr>
        <w:tc>
          <w:tcPr>
            <w:tcW w:w="837" w:type="dxa"/>
          </w:tcPr>
          <w:p w:rsidR="009F147A" w:rsidRPr="0000353A" w:rsidRDefault="009F147A" w:rsidP="005B5A77">
            <w:pPr>
              <w:spacing w:after="0" w:line="240" w:lineRule="auto"/>
              <w:jc w:val="center"/>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5</w:t>
            </w:r>
          </w:p>
        </w:tc>
        <w:tc>
          <w:tcPr>
            <w:tcW w:w="2190" w:type="dxa"/>
            <w:tcMar>
              <w:top w:w="105" w:type="dxa"/>
              <w:left w:w="150" w:type="dxa"/>
              <w:bottom w:w="105" w:type="dxa"/>
              <w:right w:w="150" w:type="dxa"/>
            </w:tcMar>
            <w:hideMark/>
          </w:tcPr>
          <w:p w:rsidR="009F147A" w:rsidRPr="0000353A" w:rsidRDefault="009F147A" w:rsidP="005B5A77">
            <w:pPr>
              <w:spacing w:after="0" w:line="240" w:lineRule="auto"/>
              <w:rPr>
                <w:rFonts w:ascii="Arial" w:eastAsia="Times New Roman" w:hAnsi="Arial" w:cs="Arial"/>
                <w:color w:val="333333"/>
                <w:sz w:val="21"/>
                <w:szCs w:val="21"/>
                <w:lang w:eastAsia="nb-NO"/>
              </w:rPr>
            </w:pPr>
            <w:r w:rsidRPr="0000353A">
              <w:rPr>
                <w:rFonts w:ascii="Arial" w:eastAsia="Times New Roman" w:hAnsi="Arial" w:cs="Arial"/>
                <w:color w:val="333333"/>
                <w:sz w:val="21"/>
                <w:szCs w:val="21"/>
                <w:lang w:eastAsia="nb-NO"/>
              </w:rPr>
              <w:t>Technology</w:t>
            </w:r>
          </w:p>
        </w:tc>
        <w:tc>
          <w:tcPr>
            <w:tcW w:w="7642" w:type="dxa"/>
            <w:tcMar>
              <w:top w:w="105" w:type="dxa"/>
              <w:left w:w="150" w:type="dxa"/>
              <w:bottom w:w="105" w:type="dxa"/>
              <w:right w:w="150" w:type="dxa"/>
            </w:tcMar>
            <w:hideMark/>
          </w:tcPr>
          <w:p w:rsidR="009F147A" w:rsidRPr="0000353A" w:rsidRDefault="009F147A" w:rsidP="00725F88">
            <w:pPr>
              <w:spacing w:before="150" w:after="0" w:line="240" w:lineRule="auto"/>
              <w:rPr>
                <w:rFonts w:ascii="Arial" w:eastAsia="Times New Roman" w:hAnsi="Arial" w:cs="Arial"/>
                <w:color w:val="333333"/>
                <w:sz w:val="21"/>
                <w:szCs w:val="21"/>
                <w:lang w:val="en-US" w:eastAsia="nb-NO"/>
              </w:rPr>
            </w:pPr>
            <w:r w:rsidRPr="0000353A">
              <w:rPr>
                <w:rFonts w:ascii="Arial" w:eastAsia="Times New Roman" w:hAnsi="Arial" w:cs="Arial"/>
                <w:color w:val="333333"/>
                <w:sz w:val="21"/>
                <w:szCs w:val="21"/>
                <w:lang w:val="en-US" w:eastAsia="nb-NO"/>
              </w:rPr>
              <w:t xml:space="preserve">This dimension focuses on the logical software and hardware capabilities that are required to support the deployment of business, </w:t>
            </w:r>
            <w:ins w:id="5" w:author="remi.prual" w:date="2016-07-29T13:45:00Z">
              <w:r w:rsidR="00875ED6">
                <w:rPr>
                  <w:rFonts w:ascii="Arial" w:eastAsia="Times New Roman" w:hAnsi="Arial" w:cs="Arial"/>
                  <w:color w:val="333333"/>
                  <w:sz w:val="21"/>
                  <w:szCs w:val="21"/>
                  <w:lang w:val="en-US" w:eastAsia="nb-NO"/>
                </w:rPr>
                <w:t xml:space="preserve">methods, </w:t>
              </w:r>
            </w:ins>
            <w:r w:rsidRPr="0000353A">
              <w:rPr>
                <w:rFonts w:ascii="Arial" w:eastAsia="Times New Roman" w:hAnsi="Arial" w:cs="Arial"/>
                <w:color w:val="333333"/>
                <w:sz w:val="21"/>
                <w:szCs w:val="21"/>
                <w:lang w:val="en-US" w:eastAsia="nb-NO"/>
              </w:rPr>
              <w:t>information, and application services. This includes IT infrastructure, middleware, networks, etc.</w:t>
            </w:r>
          </w:p>
        </w:tc>
      </w:tr>
    </w:tbl>
    <w:p w:rsidR="00FD06E2" w:rsidRDefault="00FD06E2" w:rsidP="005E6941">
      <w:pPr>
        <w:rPr>
          <w:b/>
        </w:rPr>
      </w:pPr>
    </w:p>
    <w:p w:rsidR="005E6941" w:rsidRPr="008345FD" w:rsidRDefault="005E6941" w:rsidP="005E6941">
      <w:pPr>
        <w:rPr>
          <w:b/>
        </w:rPr>
      </w:pPr>
      <w:r w:rsidRPr="008345FD">
        <w:rPr>
          <w:b/>
        </w:rPr>
        <w:t>Questions for Testers on the Dimension names and descriptions:</w:t>
      </w:r>
    </w:p>
    <w:p w:rsidR="005E6941" w:rsidRPr="008345FD" w:rsidRDefault="005E6941" w:rsidP="005E6941">
      <w:pPr>
        <w:rPr>
          <w:b/>
        </w:rPr>
      </w:pPr>
      <w:r w:rsidRPr="008345FD">
        <w:rPr>
          <w:b/>
        </w:rPr>
        <w:t xml:space="preserve">Are the descriptions easy to understand? </w:t>
      </w:r>
    </w:p>
    <w:p w:rsidR="005E6941" w:rsidRPr="008345FD" w:rsidRDefault="00717730" w:rsidP="005E6941">
      <w:pPr>
        <w:rPr>
          <w:b/>
        </w:rPr>
      </w:pPr>
      <w:r w:rsidRPr="0009530C">
        <w:rPr>
          <w:color w:val="FF0000"/>
        </w:rPr>
        <w:t xml:space="preserve">Descriptions are </w:t>
      </w:r>
      <w:r>
        <w:rPr>
          <w:color w:val="FF0000"/>
        </w:rPr>
        <w:t xml:space="preserve">(mostly) </w:t>
      </w:r>
      <w:r w:rsidRPr="0009530C">
        <w:rPr>
          <w:color w:val="FF0000"/>
        </w:rPr>
        <w:t xml:space="preserve">clear and </w:t>
      </w:r>
      <w:r>
        <w:rPr>
          <w:color w:val="FF0000"/>
        </w:rPr>
        <w:t>simple</w:t>
      </w:r>
      <w:r w:rsidRPr="0009530C">
        <w:rPr>
          <w:color w:val="FF0000"/>
        </w:rPr>
        <w:t xml:space="preserve"> enough to </w:t>
      </w:r>
      <w:r>
        <w:rPr>
          <w:color w:val="FF0000"/>
        </w:rPr>
        <w:t>focus on specific dimension under assessment</w:t>
      </w:r>
      <w:r w:rsidRPr="0009530C">
        <w:rPr>
          <w:color w:val="FF0000"/>
        </w:rPr>
        <w:t>.</w:t>
      </w:r>
    </w:p>
    <w:p w:rsidR="005E6941" w:rsidRPr="008345FD" w:rsidRDefault="005E6941" w:rsidP="005E6941">
      <w:pPr>
        <w:rPr>
          <w:rFonts w:asciiTheme="majorHAnsi" w:eastAsiaTheme="majorEastAsia" w:hAnsiTheme="majorHAnsi" w:cstheme="majorBidi"/>
          <w:b/>
          <w:color w:val="4F81BD" w:themeColor="accent1"/>
          <w:sz w:val="26"/>
          <w:szCs w:val="26"/>
        </w:rPr>
      </w:pPr>
      <w:r w:rsidRPr="008345FD">
        <w:rPr>
          <w:b/>
        </w:rPr>
        <w:t>Are the Dimensions sufficiently distinct?</w:t>
      </w:r>
    </w:p>
    <w:p w:rsidR="006E1546" w:rsidRPr="00875ED6" w:rsidRDefault="00875ED6" w:rsidP="00875ED6">
      <w:pPr>
        <w:rPr>
          <w:rFonts w:asciiTheme="majorHAnsi" w:eastAsiaTheme="majorEastAsia" w:hAnsiTheme="majorHAnsi" w:cstheme="majorBidi"/>
          <w:color w:val="FF0000"/>
          <w:sz w:val="26"/>
          <w:szCs w:val="26"/>
        </w:rPr>
        <w:sectPr w:rsidR="006E1546" w:rsidRPr="00875ED6" w:rsidSect="0008279E">
          <w:pgSz w:w="11906" w:h="16838"/>
          <w:pgMar w:top="851" w:right="707" w:bottom="426" w:left="709" w:header="708" w:footer="708" w:gutter="0"/>
          <w:cols w:space="708"/>
          <w:docGrid w:linePitch="360"/>
        </w:sectPr>
      </w:pPr>
      <w:r w:rsidRPr="00875ED6">
        <w:rPr>
          <w:color w:val="FF0000"/>
        </w:rPr>
        <w:t xml:space="preserve">We have few </w:t>
      </w:r>
      <w:r>
        <w:rPr>
          <w:color w:val="FF0000"/>
        </w:rPr>
        <w:t>suggestions</w:t>
      </w:r>
      <w:r w:rsidRPr="00875ED6">
        <w:rPr>
          <w:color w:val="FF0000"/>
        </w:rPr>
        <w:t>, that would help to be more clear and methodological in the assessment</w:t>
      </w:r>
      <w:r>
        <w:rPr>
          <w:color w:val="FF0000"/>
        </w:rPr>
        <w:t xml:space="preserve">. Please see above for more detailsed comments. </w:t>
      </w:r>
    </w:p>
    <w:p w:rsidR="009F147A" w:rsidRDefault="009F147A" w:rsidP="0003031D">
      <w:pPr>
        <w:pStyle w:val="Heading2"/>
        <w:spacing w:before="0" w:after="120" w:line="240" w:lineRule="auto"/>
      </w:pPr>
      <w:r>
        <w:lastRenderedPageBreak/>
        <w:t xml:space="preserve">GAMSO </w:t>
      </w:r>
      <w:r w:rsidR="000C5878">
        <w:t>Self-</w:t>
      </w:r>
      <w:r>
        <w:t>Assessment Criteria</w:t>
      </w:r>
    </w:p>
    <w:tbl>
      <w:tblPr>
        <w:tblW w:w="160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14"/>
        <w:gridCol w:w="2955"/>
        <w:gridCol w:w="2955"/>
        <w:gridCol w:w="2955"/>
        <w:gridCol w:w="2955"/>
        <w:gridCol w:w="2955"/>
      </w:tblGrid>
      <w:tr w:rsidR="00653B84" w:rsidRPr="0000353A" w:rsidTr="00167FDD">
        <w:trPr>
          <w:trHeight w:val="756"/>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L</w:t>
            </w:r>
            <w:r w:rsidRPr="0000353A">
              <w:rPr>
                <w:rFonts w:ascii="Arial" w:eastAsia="Times New Roman" w:hAnsi="Arial" w:cs="Arial"/>
                <w:b/>
                <w:bCs/>
                <w:lang w:eastAsia="en-GB"/>
              </w:rPr>
              <w:t>evels</w:t>
            </w:r>
          </w:p>
          <w:p w:rsidR="00653B84" w:rsidRPr="0000353A"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955" w:type="dxa"/>
            <w:tcBorders>
              <w:bottom w:val="single" w:sz="4" w:space="0" w:color="auto"/>
            </w:tcBorders>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tcBorders>
              <w:bottom w:val="single" w:sz="4" w:space="0" w:color="auto"/>
            </w:tcBorders>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00353A">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hideMark/>
          </w:tcPr>
          <w:p w:rsidR="00653B84" w:rsidRDefault="00653B84"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00353A">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00353A" w:rsidRPr="0000353A" w:rsidTr="00167FDD">
        <w:trPr>
          <w:trHeight w:val="113"/>
        </w:trPr>
        <w:tc>
          <w:tcPr>
            <w:tcW w:w="1314" w:type="dxa"/>
            <w:shd w:val="clear" w:color="auto" w:fill="auto"/>
            <w:tcMar>
              <w:left w:w="23" w:type="dxa"/>
              <w:right w:w="23" w:type="dxa"/>
            </w:tcMar>
            <w:vAlign w:val="center"/>
            <w:hideMark/>
          </w:tcPr>
          <w:p w:rsidR="00744023" w:rsidRPr="0000353A" w:rsidRDefault="00744023"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955" w:type="dxa"/>
            <w:tcBorders>
              <w:bottom w:val="single" w:sz="4" w:space="0" w:color="auto"/>
            </w:tcBorders>
            <w:shd w:val="clear" w:color="auto" w:fill="FFFF00"/>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using GAMSO.</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GAMSO</w:t>
            </w:r>
          </w:p>
        </w:tc>
        <w:tc>
          <w:tcPr>
            <w:tcW w:w="2955" w:type="dxa"/>
            <w:tcBorders>
              <w:bottom w:val="single" w:sz="4" w:space="0" w:color="auto"/>
            </w:tcBorders>
            <w:shd w:val="clear" w:color="auto" w:fill="FFFF00"/>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basic and limited to a few individuals.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Parts of the organisation are becoming interested in the potential business value of GAMSO</w:t>
            </w:r>
          </w:p>
        </w:tc>
        <w:tc>
          <w:tcPr>
            <w:tcW w:w="2955" w:type="dxa"/>
            <w:tcBorders>
              <w:bottom w:val="single" w:sz="4" w:space="0" w:color="auto"/>
            </w:tcBorders>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GAMSO is spreading, but practise varies between individuals and across business units.</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individuals and business units are referring to the overarching phases in GSBPM.</w:t>
            </w:r>
          </w:p>
        </w:tc>
        <w:tc>
          <w:tcPr>
            <w:tcW w:w="2955" w:type="dxa"/>
            <w:tcBorders>
              <w:bottom w:val="single" w:sz="4" w:space="0" w:color="auto"/>
            </w:tcBorders>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GAMSO is in place.</w:t>
            </w:r>
          </w:p>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widespread awareness of GAMSO and a consistent approach to </w:t>
            </w:r>
            <w:r w:rsidR="00F926FB" w:rsidRPr="0000353A">
              <w:rPr>
                <w:rFonts w:ascii="Arial" w:eastAsia="Times New Roman" w:hAnsi="Arial" w:cs="Arial"/>
                <w:sz w:val="20"/>
                <w:szCs w:val="20"/>
                <w:lang w:eastAsia="en-GB"/>
              </w:rPr>
              <w:t>its</w:t>
            </w:r>
            <w:r w:rsidRPr="0000353A">
              <w:rPr>
                <w:rFonts w:ascii="Arial" w:eastAsia="Times New Roman" w:hAnsi="Arial" w:cs="Arial"/>
                <w:sz w:val="20"/>
                <w:szCs w:val="20"/>
                <w:lang w:eastAsia="en-GB"/>
              </w:rPr>
              <w:t xml:space="preserve"> use across the organisation</w:t>
            </w:r>
          </w:p>
        </w:tc>
        <w:tc>
          <w:tcPr>
            <w:tcW w:w="2955" w:type="dxa"/>
            <w:tcBorders>
              <w:bottom w:val="single" w:sz="4" w:space="0" w:color="auto"/>
            </w:tcBorders>
            <w:shd w:val="clear" w:color="auto" w:fill="auto"/>
            <w:tcMar>
              <w:left w:w="23" w:type="dxa"/>
              <w:right w:w="23" w:type="dxa"/>
            </w:tcMar>
            <w:hideMark/>
          </w:tcPr>
          <w:p w:rsidR="00744023" w:rsidRPr="0000353A"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perceived as an important part of b</w:t>
            </w:r>
            <w:r w:rsidR="00653B84">
              <w:rPr>
                <w:rFonts w:ascii="Arial" w:eastAsia="Times New Roman" w:hAnsi="Arial" w:cs="Arial"/>
                <w:sz w:val="20"/>
                <w:szCs w:val="20"/>
                <w:lang w:eastAsia="en-GB"/>
              </w:rPr>
              <w:t xml:space="preserve">usiness operations/management, </w:t>
            </w:r>
            <w:r w:rsidRPr="0000353A">
              <w:rPr>
                <w:rFonts w:ascii="Arial" w:eastAsia="Times New Roman" w:hAnsi="Arial" w:cs="Arial"/>
                <w:sz w:val="20"/>
                <w:szCs w:val="20"/>
                <w:lang w:eastAsia="en-GB"/>
              </w:rPr>
              <w:t>delivering business value.</w:t>
            </w:r>
          </w:p>
          <w:p w:rsidR="00744023" w:rsidRDefault="00744023"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GAMSO is well understood, integrated into business processes and practices and used in a consistent manner across the organisation.</w:t>
            </w:r>
          </w:p>
          <w:p w:rsidR="00653B84" w:rsidRPr="0000353A" w:rsidRDefault="00653B84" w:rsidP="00653B84">
            <w:pPr>
              <w:spacing w:after="120" w:line="240" w:lineRule="auto"/>
              <w:rPr>
                <w:rFonts w:ascii="Arial" w:eastAsia="Times New Roman" w:hAnsi="Arial" w:cs="Arial"/>
                <w:sz w:val="20"/>
                <w:szCs w:val="20"/>
                <w:lang w:eastAsia="en-GB"/>
              </w:rPr>
            </w:pPr>
          </w:p>
        </w:tc>
      </w:tr>
      <w:tr w:rsidR="0000353A" w:rsidRPr="0000353A" w:rsidTr="00167FDD">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955" w:type="dxa"/>
            <w:tcBorders>
              <w:bottom w:val="single" w:sz="4" w:space="0" w:color="auto"/>
            </w:tcBorders>
            <w:shd w:val="clear" w:color="auto" w:fill="92D050"/>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developed 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hAnsi="Arial" w:cs="Arial"/>
                <w:sz w:val="20"/>
                <w:szCs w:val="20"/>
                <w:lang w:eastAsia="en-GB"/>
              </w:rPr>
              <w:t>A few individuals are becoming interested in the potential value of planning, developing, monitoring and supporting methods for more than one activity area/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methods</w:t>
            </w:r>
          </w:p>
        </w:tc>
        <w:tc>
          <w:tcPr>
            <w:tcW w:w="2955" w:type="dxa"/>
            <w:tcBorders>
              <w:bottom w:val="single" w:sz="4" w:space="0" w:color="auto"/>
            </w:tcBorders>
            <w:shd w:val="clear" w:color="auto" w:fill="92D050"/>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methods to be used in several activity areas/ products/ processes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methods</w:t>
            </w:r>
            <w:del w:id="6" w:author="remi.prual" w:date="2016-07-29T14:40:00Z">
              <w:r w:rsidRPr="0000353A" w:rsidDel="00C05933">
                <w:rPr>
                  <w:rFonts w:ascii="Arial" w:eastAsia="Times New Roman" w:hAnsi="Arial" w:cs="Arial"/>
                  <w:sz w:val="20"/>
                  <w:szCs w:val="20"/>
                  <w:lang w:eastAsia="en-GB"/>
                </w:rPr>
                <w:delText xml:space="preserve"> </w:delText>
              </w:r>
              <w:commentRangeStart w:id="7"/>
              <w:r w:rsidRPr="0000353A" w:rsidDel="00C05933">
                <w:rPr>
                  <w:rFonts w:ascii="Arial" w:eastAsia="Times New Roman" w:hAnsi="Arial" w:cs="Arial"/>
                  <w:sz w:val="20"/>
                  <w:szCs w:val="20"/>
                  <w:lang w:eastAsia="en-GB"/>
                </w:rPr>
                <w:delText>as corporate capability elements.</w:delText>
              </w:r>
            </w:del>
            <w:r w:rsidRPr="0000353A">
              <w:rPr>
                <w:rFonts w:ascii="Arial" w:eastAsia="Times New Roman" w:hAnsi="Arial" w:cs="Arial"/>
                <w:sz w:val="20"/>
                <w:szCs w:val="20"/>
                <w:lang w:eastAsia="en-GB"/>
              </w:rPr>
              <w:t> </w:t>
            </w:r>
            <w:commentRangeEnd w:id="7"/>
            <w:r w:rsidR="00C05933">
              <w:rPr>
                <w:rStyle w:val="CommentReference"/>
              </w:rPr>
              <w:commentReference w:id="7"/>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methods.</w:t>
            </w:r>
          </w:p>
        </w:tc>
        <w:tc>
          <w:tcPr>
            <w:tcW w:w="2955" w:type="dxa"/>
            <w:tcBorders>
              <w:bottom w:val="single" w:sz="4" w:space="0" w:color="auto"/>
            </w:tcBorders>
            <w:shd w:val="clear" w:color="auto" w:fill="92D050"/>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(e.g. statistical methodology and quality) are being developed and used in more than one activity area/product/process, but consistent implementation is lacking</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managing methods</w:t>
            </w:r>
          </w:p>
        </w:tc>
        <w:tc>
          <w:tcPr>
            <w:tcW w:w="2955" w:type="dxa"/>
            <w:shd w:val="clear" w:color="auto" w:fill="92D050"/>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Methods (e.g. statistical methodology and quality, IT methods, process methods e.g. data collection methods and any other methods) as corporate capability elements </w:t>
            </w:r>
          </w:p>
        </w:tc>
        <w:tc>
          <w:tcPr>
            <w:tcW w:w="2955" w:type="dxa"/>
            <w:shd w:val="clear" w:color="auto" w:fill="92D050"/>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of methods  is an integral part of the corporate policy, and is performed efficiently and effectively, regularly assessed and improved </w:t>
            </w:r>
          </w:p>
        </w:tc>
      </w:tr>
      <w:tr w:rsidR="0000353A" w:rsidRPr="0000353A" w:rsidTr="00167FDD">
        <w:trPr>
          <w:trHeight w:val="113"/>
        </w:trPr>
        <w:tc>
          <w:tcPr>
            <w:tcW w:w="1314" w:type="dxa"/>
            <w:shd w:val="clear" w:color="auto" w:fill="auto"/>
            <w:tcMar>
              <w:left w:w="23" w:type="dxa"/>
              <w:right w:w="23" w:type="dxa"/>
            </w:tcMar>
            <w:vAlign w:val="center"/>
            <w:hideMark/>
          </w:tcPr>
          <w:p w:rsidR="00336904" w:rsidRPr="0000353A" w:rsidRDefault="0033690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955" w:type="dxa"/>
            <w:shd w:val="clear" w:color="auto" w:fill="FFFF00"/>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created on an "as needed" basis for a particular activity area / product/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planning, developing. monitoring and supporting information for more than one activity area, product or process.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as a whole is unaware of this potential</w:t>
            </w:r>
          </w:p>
        </w:tc>
        <w:tc>
          <w:tcPr>
            <w:tcW w:w="2955" w:type="dxa"/>
            <w:shd w:val="clear" w:color="auto" w:fill="FFFF00"/>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are developing information resources to be shared and used in several activity areas/products /phases.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product/process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some </w:t>
            </w:r>
            <w:r w:rsidR="00653B84">
              <w:rPr>
                <w:rFonts w:ascii="Arial" w:eastAsia="Times New Roman" w:hAnsi="Arial" w:cs="Arial"/>
                <w:sz w:val="20"/>
                <w:szCs w:val="20"/>
                <w:lang w:eastAsia="en-GB"/>
              </w:rPr>
              <w:t xml:space="preserve">corporate support for managing </w:t>
            </w:r>
            <w:r w:rsidRPr="0000353A">
              <w:rPr>
                <w:rFonts w:ascii="Arial" w:eastAsia="Times New Roman" w:hAnsi="Arial" w:cs="Arial"/>
                <w:sz w:val="20"/>
                <w:szCs w:val="20"/>
                <w:lang w:eastAsia="en-GB"/>
              </w:rPr>
              <w:t>product/process information.</w:t>
            </w:r>
          </w:p>
        </w:tc>
        <w:tc>
          <w:tcPr>
            <w:tcW w:w="2955" w:type="dxa"/>
            <w:shd w:val="clear" w:color="auto" w:fill="FFFF00"/>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Information resources are being developed and used   in more than one </w:t>
            </w:r>
            <w:commentRangeStart w:id="8"/>
            <w:r w:rsidRPr="0000353A">
              <w:rPr>
                <w:rFonts w:ascii="Arial" w:eastAsia="Times New Roman" w:hAnsi="Arial" w:cs="Arial"/>
                <w:sz w:val="20"/>
                <w:szCs w:val="20"/>
                <w:lang w:eastAsia="en-GB"/>
              </w:rPr>
              <w:t>product/ process/ activity</w:t>
            </w:r>
            <w:commentRangeEnd w:id="8"/>
            <w:r w:rsidR="00670126">
              <w:rPr>
                <w:rStyle w:val="CommentReference"/>
              </w:rPr>
              <w:commentReference w:id="8"/>
            </w:r>
            <w:r w:rsidRPr="0000353A">
              <w:rPr>
                <w:rFonts w:ascii="Arial" w:eastAsia="Times New Roman" w:hAnsi="Arial" w:cs="Arial"/>
                <w:sz w:val="20"/>
                <w:szCs w:val="20"/>
                <w:lang w:eastAsia="en-GB"/>
              </w:rPr>
              <w:t>, but practice varies across the  </w:t>
            </w:r>
            <w:del w:id="9" w:author="remi.prual" w:date="2016-07-29T14:45:00Z">
              <w:r w:rsidRPr="0000353A" w:rsidDel="00670126">
                <w:rPr>
                  <w:rFonts w:ascii="Arial" w:eastAsia="Times New Roman" w:hAnsi="Arial" w:cs="Arial"/>
                  <w:sz w:val="20"/>
                  <w:szCs w:val="20"/>
                  <w:lang w:eastAsia="en-GB"/>
                </w:rPr>
                <w:delText xml:space="preserve"> </w:delText>
              </w:r>
            </w:del>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p w:rsidR="00336904" w:rsidRPr="0000353A" w:rsidRDefault="00653B84" w:rsidP="00653B84">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There is corporate support for </w:t>
            </w:r>
            <w:r w:rsidR="00336904" w:rsidRPr="0000353A">
              <w:rPr>
                <w:rFonts w:ascii="Arial" w:eastAsia="Times New Roman" w:hAnsi="Arial" w:cs="Arial"/>
                <w:sz w:val="20"/>
                <w:szCs w:val="20"/>
                <w:lang w:eastAsia="en-GB"/>
              </w:rPr>
              <w:t>standardised management of information across activity areas/ products /phases.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information as corporate capability elements.</w:t>
            </w:r>
          </w:p>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w:t>
            </w:r>
            <w:r w:rsidR="00653B84">
              <w:rPr>
                <w:rFonts w:ascii="Arial" w:eastAsia="Times New Roman" w:hAnsi="Arial" w:cs="Arial"/>
                <w:sz w:val="20"/>
                <w:szCs w:val="20"/>
                <w:lang w:eastAsia="en-GB"/>
              </w:rPr>
              <w:t xml:space="preserve">is used to describe and manage information </w:t>
            </w:r>
            <w:r w:rsidRPr="0000353A">
              <w:rPr>
                <w:rFonts w:ascii="Arial" w:eastAsia="Times New Roman" w:hAnsi="Arial" w:cs="Arial"/>
                <w:sz w:val="20"/>
                <w:szCs w:val="20"/>
                <w:lang w:eastAsia="en-GB"/>
              </w:rPr>
              <w:t>objects in</w:t>
            </w:r>
            <w:r w:rsidR="00653B84">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statistical processes.</w:t>
            </w:r>
          </w:p>
        </w:tc>
        <w:tc>
          <w:tcPr>
            <w:tcW w:w="2955" w:type="dxa"/>
            <w:shd w:val="clear" w:color="auto" w:fill="auto"/>
            <w:tcMar>
              <w:left w:w="23" w:type="dxa"/>
              <w:right w:w="23" w:type="dxa"/>
            </w:tcMar>
            <w:hideMark/>
          </w:tcPr>
          <w:p w:rsidR="00336904" w:rsidRPr="0000353A" w:rsidRDefault="0033690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w:t>
            </w:r>
            <w:r w:rsidR="00653B84">
              <w:rPr>
                <w:rFonts w:ascii="Arial" w:eastAsia="Times New Roman" w:hAnsi="Arial" w:cs="Arial"/>
                <w:sz w:val="20"/>
                <w:szCs w:val="20"/>
                <w:lang w:eastAsia="en-GB"/>
              </w:rPr>
              <w:t>nt of information is performed </w:t>
            </w:r>
            <w:r w:rsidRPr="0000353A">
              <w:rPr>
                <w:rFonts w:ascii="Arial" w:eastAsia="Times New Roman" w:hAnsi="Arial" w:cs="Arial"/>
                <w:sz w:val="20"/>
                <w:szCs w:val="20"/>
                <w:lang w:eastAsia="en-GB"/>
              </w:rPr>
              <w:t>efficiently and effectively, regularly assessed and improved.</w:t>
            </w:r>
          </w:p>
        </w:tc>
      </w:tr>
      <w:tr w:rsidR="00653B84" w:rsidRPr="0000353A" w:rsidTr="00167FDD">
        <w:trPr>
          <w:trHeight w:val="113"/>
        </w:trPr>
        <w:tc>
          <w:tcPr>
            <w:tcW w:w="1314" w:type="dxa"/>
            <w:shd w:val="clear" w:color="auto" w:fill="auto"/>
            <w:tcMar>
              <w:left w:w="23" w:type="dxa"/>
              <w:right w:w="23" w:type="dxa"/>
            </w:tcMar>
            <w:vAlign w:val="center"/>
          </w:tcPr>
          <w:p w:rsidR="00653B84" w:rsidRPr="0000353A" w:rsidRDefault="00653B84" w:rsidP="00A32FED">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955" w:type="dxa"/>
            <w:tcBorders>
              <w:bottom w:val="single" w:sz="4" w:space="0" w:color="auto"/>
            </w:tcBorders>
            <w:shd w:val="clear" w:color="auto" w:fill="FFFF00"/>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tcBorders>
              <w:bottom w:val="single" w:sz="4" w:space="0" w:color="auto"/>
            </w:tcBorders>
            <w:shd w:val="clear" w:color="auto" w:fill="FFFF00"/>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tcBorders>
              <w:bottom w:val="single" w:sz="4" w:space="0" w:color="auto"/>
            </w:tcBorders>
            <w:shd w:val="clear" w:color="auto" w:fill="FFFF00"/>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653B84" w:rsidRPr="00653B84" w:rsidRDefault="00653B84" w:rsidP="00A32FED">
            <w:pPr>
              <w:spacing w:after="120" w:line="240" w:lineRule="auto"/>
              <w:jc w:val="cente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55" w:type="dxa"/>
            <w:shd w:val="clear" w:color="auto" w:fill="auto"/>
            <w:tcMar>
              <w:left w:w="23" w:type="dxa"/>
              <w:right w:w="23" w:type="dxa"/>
            </w:tcMar>
            <w:vAlign w:val="center"/>
          </w:tcPr>
          <w:p w:rsidR="00653B84" w:rsidRDefault="00653B84" w:rsidP="00A32FED">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653B84" w:rsidRPr="0000353A" w:rsidRDefault="00653B84" w:rsidP="00A32FED">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653B84" w:rsidRPr="0000353A" w:rsidTr="00167FDD">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955" w:type="dxa"/>
            <w:tcBorders>
              <w:bottom w:val="single" w:sz="4" w:space="0" w:color="auto"/>
            </w:tcBorders>
            <w:shd w:val="clear" w:color="auto" w:fill="FFFF00"/>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planning, developing. monitoring and supporting applications for more than one activity area, product or process.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applications</w:t>
            </w:r>
          </w:p>
        </w:tc>
        <w:tc>
          <w:tcPr>
            <w:tcW w:w="2955" w:type="dxa"/>
            <w:tcBorders>
              <w:bottom w:val="single" w:sz="4" w:space="0" w:color="auto"/>
            </w:tcBorders>
            <w:shd w:val="clear" w:color="auto" w:fill="FFFF00"/>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managing applications as corporate capability elements.</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applications</w:t>
            </w:r>
          </w:p>
        </w:tc>
        <w:tc>
          <w:tcPr>
            <w:tcW w:w="2955" w:type="dxa"/>
            <w:tcBorders>
              <w:bottom w:val="single" w:sz="4" w:space="0" w:color="auto"/>
            </w:tcBorders>
            <w:shd w:val="clear" w:color="auto" w:fill="FFFF00"/>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and shared applications are being developed and used in more than one product/ process/ activity, but in an inconsistent manner across the</w:t>
            </w:r>
            <w:r>
              <w:rPr>
                <w:rFonts w:ascii="Arial" w:eastAsia="Times New Roman" w:hAnsi="Arial" w:cs="Arial"/>
                <w:sz w:val="20"/>
                <w:szCs w:val="20"/>
                <w:lang w:eastAsia="en-GB"/>
              </w:rPr>
              <w:t xml:space="preserve"> organisation</w:t>
            </w:r>
            <w:r w:rsidRPr="0000353A">
              <w:rPr>
                <w:rFonts w:ascii="Arial" w:eastAsia="Times New Roman" w:hAnsi="Arial" w:cs="Arial"/>
                <w:sz w:val="20"/>
                <w:szCs w:val="20"/>
                <w:lang w:eastAsia="en-GB"/>
              </w:rPr>
              <w: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applications.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applications as corporate capability elements</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Management of applications is performed  efficiently and effectively, regularly assessed and improved according to the corporate strategy  </w:t>
            </w:r>
          </w:p>
        </w:tc>
      </w:tr>
      <w:tr w:rsidR="00653B84" w:rsidRPr="0000353A" w:rsidTr="00167FDD">
        <w:trPr>
          <w:trHeight w:val="113"/>
        </w:trPr>
        <w:tc>
          <w:tcPr>
            <w:tcW w:w="1314" w:type="dxa"/>
            <w:shd w:val="clear" w:color="auto" w:fill="auto"/>
            <w:tcMar>
              <w:left w:w="23" w:type="dxa"/>
              <w:right w:w="23" w:type="dxa"/>
            </w:tcMar>
            <w:vAlign w:val="center"/>
            <w:hideMark/>
          </w:tcPr>
          <w:p w:rsidR="00653B84" w:rsidRPr="0000353A" w:rsidRDefault="00653B84"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Technology</w:t>
            </w:r>
          </w:p>
        </w:tc>
        <w:tc>
          <w:tcPr>
            <w:tcW w:w="2955" w:type="dxa"/>
            <w:shd w:val="clear" w:color="auto" w:fill="FFFF00"/>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managing technology as a corporate capability element.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little corporate support for managing technology   </w:t>
            </w:r>
          </w:p>
        </w:tc>
        <w:tc>
          <w:tcPr>
            <w:tcW w:w="2955" w:type="dxa"/>
            <w:shd w:val="clear" w:color="auto" w:fill="FFFF00"/>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w:t>
            </w:r>
            <w:r w:rsidR="00A853E2">
              <w:rPr>
                <w:rFonts w:ascii="Arial" w:eastAsia="Times New Roman" w:hAnsi="Arial" w:cs="Arial"/>
                <w:sz w:val="20"/>
                <w:szCs w:val="20"/>
                <w:lang w:eastAsia="en-GB"/>
              </w:rPr>
              <w:t>l value of managing technology </w:t>
            </w:r>
            <w:r w:rsidRPr="0000353A">
              <w:rPr>
                <w:rFonts w:ascii="Arial" w:eastAsia="Times New Roman" w:hAnsi="Arial" w:cs="Arial"/>
                <w:sz w:val="20"/>
                <w:szCs w:val="20"/>
                <w:lang w:eastAsia="en-GB"/>
              </w:rPr>
              <w:t>as a corporate capability element.</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some corporate support for managing technology </w:t>
            </w:r>
          </w:p>
        </w:tc>
        <w:tc>
          <w:tcPr>
            <w:tcW w:w="2955" w:type="dxa"/>
            <w:shd w:val="clear" w:color="auto" w:fill="FFFF00"/>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is being used in more than one product/ process/ activity, but practise varies across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w:t>
            </w:r>
          </w:p>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corporate support for the management of technology</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corporate strategy for managing technology as a corporate capability element.</w:t>
            </w:r>
          </w:p>
        </w:tc>
        <w:tc>
          <w:tcPr>
            <w:tcW w:w="2955" w:type="dxa"/>
            <w:shd w:val="clear" w:color="auto" w:fill="auto"/>
            <w:tcMar>
              <w:left w:w="23" w:type="dxa"/>
              <w:right w:w="23" w:type="dxa"/>
            </w:tcMar>
            <w:hideMark/>
          </w:tcPr>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seen as an important part of business operations/ management, delivering value across the organisation.</w:t>
            </w:r>
          </w:p>
          <w:p w:rsidR="00653B84" w:rsidRPr="0000353A" w:rsidRDefault="00653B84" w:rsidP="00653B84">
            <w:pPr>
              <w:spacing w:after="120" w:line="240" w:lineRule="auto"/>
              <w:rPr>
                <w:rFonts w:ascii="Arial" w:hAnsi="Arial" w:cs="Arial"/>
                <w:sz w:val="20"/>
                <w:szCs w:val="20"/>
                <w:lang w:eastAsia="en-GB"/>
              </w:rPr>
            </w:pPr>
            <w:r w:rsidRPr="0000353A">
              <w:rPr>
                <w:rFonts w:ascii="Arial" w:hAnsi="Arial" w:cs="Arial"/>
                <w:sz w:val="20"/>
                <w:szCs w:val="20"/>
                <w:lang w:eastAsia="en-GB"/>
              </w:rPr>
              <w:t>Technology, as a corporate capability element, is well integrated into business processes &amp; practices</w:t>
            </w:r>
          </w:p>
        </w:tc>
      </w:tr>
    </w:tbl>
    <w:p w:rsidR="003723DB" w:rsidRDefault="003723DB" w:rsidP="006E1546"/>
    <w:p w:rsidR="003723DB" w:rsidRDefault="003723DB" w:rsidP="006E1546"/>
    <w:p w:rsidR="00167BDC" w:rsidRDefault="00167BDC" w:rsidP="006E1546">
      <w:pPr>
        <w:sectPr w:rsidR="00167BDC" w:rsidSect="0008279E">
          <w:pgSz w:w="16838" w:h="11906" w:orient="landscape"/>
          <w:pgMar w:top="426" w:right="851" w:bottom="567" w:left="426" w:header="708" w:footer="708" w:gutter="0"/>
          <w:cols w:space="708"/>
          <w:docGrid w:linePitch="360"/>
        </w:sectPr>
      </w:pPr>
    </w:p>
    <w:p w:rsidR="007C7FDF" w:rsidRDefault="007C7FDF" w:rsidP="007C7FDF">
      <w:pPr>
        <w:pStyle w:val="Heading2"/>
      </w:pPr>
      <w:r>
        <w:lastRenderedPageBreak/>
        <w:t>GAMSO Maturity Assessment</w:t>
      </w:r>
    </w:p>
    <w:p w:rsidR="007C7FDF" w:rsidRDefault="007C7FDF" w:rsidP="007C7FDF">
      <w:r>
        <w:t>The current version of GAMSO is version 1.0.</w:t>
      </w:r>
    </w:p>
    <w:p w:rsidR="007C7FDF" w:rsidRDefault="007C7FDF" w:rsidP="007C7FDF">
      <w:pPr>
        <w:rPr>
          <w:b/>
        </w:rPr>
      </w:pPr>
      <w:r>
        <w:t xml:space="preserve">Version Assessed: </w:t>
      </w:r>
      <w:r w:rsidRPr="007C7FDF">
        <w:rPr>
          <w:b/>
        </w:rPr>
        <w:t>1.0</w:t>
      </w:r>
    </w:p>
    <w:p w:rsidR="00002486" w:rsidRDefault="00002486" w:rsidP="007C7FDF"/>
    <w:tbl>
      <w:tblPr>
        <w:tblStyle w:val="TableGrid"/>
        <w:tblW w:w="10490" w:type="dxa"/>
        <w:tblInd w:w="108" w:type="dxa"/>
        <w:tblLayout w:type="fixed"/>
        <w:tblLook w:val="04A0"/>
      </w:tblPr>
      <w:tblGrid>
        <w:gridCol w:w="1418"/>
        <w:gridCol w:w="1701"/>
        <w:gridCol w:w="1701"/>
        <w:gridCol w:w="5670"/>
      </w:tblGrid>
      <w:tr w:rsidR="007C7FDF" w:rsidRPr="0000353A" w:rsidTr="00925EDD">
        <w:trPr>
          <w:trHeight w:val="737"/>
        </w:trPr>
        <w:tc>
          <w:tcPr>
            <w:tcW w:w="1418" w:type="dxa"/>
          </w:tcPr>
          <w:p w:rsidR="007C7FDF" w:rsidRPr="0000353A" w:rsidRDefault="007C7FDF" w:rsidP="005B5A77">
            <w:pPr>
              <w:jc w:val="center"/>
              <w:rPr>
                <w:rFonts w:ascii="Arial" w:hAnsi="Arial" w:cs="Arial"/>
                <w:b/>
                <w:lang w:val="en-US"/>
              </w:rPr>
            </w:pPr>
            <w:r w:rsidRPr="0000353A">
              <w:rPr>
                <w:rFonts w:ascii="Arial" w:hAnsi="Arial" w:cs="Arial"/>
                <w:b/>
                <w:lang w:val="en-US"/>
              </w:rPr>
              <w:t>Dimension</w:t>
            </w:r>
          </w:p>
        </w:tc>
        <w:tc>
          <w:tcPr>
            <w:tcW w:w="1701" w:type="dxa"/>
            <w:tcBorders>
              <w:bottom w:val="single" w:sz="4" w:space="0" w:color="auto"/>
            </w:tcBorders>
          </w:tcPr>
          <w:p w:rsidR="007C7FDF" w:rsidRPr="0000353A" w:rsidRDefault="007C7FDF" w:rsidP="00002486">
            <w:pPr>
              <w:jc w:val="center"/>
              <w:rPr>
                <w:rFonts w:ascii="Arial" w:hAnsi="Arial" w:cs="Arial"/>
                <w:b/>
                <w:lang w:val="en-US"/>
              </w:rPr>
            </w:pPr>
            <w:r w:rsidRPr="0000353A">
              <w:rPr>
                <w:rFonts w:ascii="Arial" w:hAnsi="Arial" w:cs="Arial"/>
                <w:b/>
                <w:lang w:val="en-US"/>
              </w:rPr>
              <w:t>Current Maturity</w:t>
            </w:r>
          </w:p>
        </w:tc>
        <w:tc>
          <w:tcPr>
            <w:tcW w:w="1701" w:type="dxa"/>
            <w:tcBorders>
              <w:bottom w:val="single" w:sz="4" w:space="0" w:color="auto"/>
            </w:tcBorders>
          </w:tcPr>
          <w:p w:rsidR="007C7FDF" w:rsidRPr="0000353A" w:rsidRDefault="007C7FDF" w:rsidP="00002486">
            <w:pPr>
              <w:jc w:val="center"/>
              <w:rPr>
                <w:rFonts w:ascii="Arial" w:hAnsi="Arial" w:cs="Arial"/>
                <w:b/>
                <w:lang w:val="en-US"/>
              </w:rPr>
            </w:pPr>
            <w:r w:rsidRPr="0000353A">
              <w:rPr>
                <w:rFonts w:ascii="Arial" w:hAnsi="Arial" w:cs="Arial"/>
                <w:b/>
                <w:lang w:val="en-US"/>
              </w:rPr>
              <w:t>Target Maturity</w:t>
            </w:r>
          </w:p>
        </w:tc>
        <w:tc>
          <w:tcPr>
            <w:tcW w:w="5670" w:type="dxa"/>
          </w:tcPr>
          <w:p w:rsidR="007C7FDF" w:rsidRPr="0000353A" w:rsidRDefault="007C7FDF" w:rsidP="005B5A77">
            <w:pPr>
              <w:jc w:val="center"/>
              <w:rPr>
                <w:rFonts w:ascii="Arial" w:hAnsi="Arial" w:cs="Arial"/>
                <w:b/>
                <w:lang w:val="en-US"/>
              </w:rPr>
            </w:pPr>
            <w:r w:rsidRPr="0000353A">
              <w:rPr>
                <w:rFonts w:ascii="Arial" w:hAnsi="Arial" w:cs="Arial"/>
                <w:b/>
                <w:lang w:val="en-US"/>
              </w:rPr>
              <w:t>Key Steps/</w:t>
            </w:r>
          </w:p>
          <w:p w:rsidR="007C7FDF" w:rsidRPr="0000353A" w:rsidRDefault="007C7FDF" w:rsidP="005B5A77">
            <w:pPr>
              <w:jc w:val="center"/>
              <w:rPr>
                <w:rFonts w:ascii="Arial" w:hAnsi="Arial" w:cs="Arial"/>
                <w:b/>
                <w:lang w:val="en-US"/>
              </w:rPr>
            </w:pPr>
            <w:r w:rsidRPr="0000353A">
              <w:rPr>
                <w:rFonts w:ascii="Arial" w:hAnsi="Arial" w:cs="Arial"/>
                <w:b/>
                <w:lang w:val="en-US"/>
              </w:rPr>
              <w:t>Requirements</w:t>
            </w:r>
          </w:p>
        </w:tc>
      </w:tr>
      <w:tr w:rsidR="007C7FDF" w:rsidRPr="0000353A" w:rsidTr="00925ED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Business</w:t>
            </w:r>
          </w:p>
        </w:tc>
        <w:tc>
          <w:tcPr>
            <w:tcW w:w="1701" w:type="dxa"/>
            <w:tcBorders>
              <w:bottom w:val="single" w:sz="4" w:space="0" w:color="auto"/>
            </w:tcBorders>
            <w:shd w:val="clear" w:color="auto" w:fill="FFFF00"/>
          </w:tcPr>
          <w:p w:rsidR="00595E4D" w:rsidRDefault="00595E4D" w:rsidP="00595E4D">
            <w:pPr>
              <w:jc w:val="center"/>
              <w:rPr>
                <w:rFonts w:ascii="Arial" w:hAnsi="Arial" w:cs="Arial"/>
                <w:sz w:val="20"/>
                <w:szCs w:val="20"/>
                <w:lang w:val="en-US"/>
              </w:rPr>
            </w:pPr>
          </w:p>
          <w:p w:rsidR="007C7FDF" w:rsidRPr="0000353A" w:rsidRDefault="00595E4D" w:rsidP="00595E4D">
            <w:pPr>
              <w:jc w:val="center"/>
              <w:rPr>
                <w:rFonts w:ascii="Arial" w:hAnsi="Arial" w:cs="Arial"/>
                <w:lang w:val="en-US"/>
              </w:rPr>
            </w:pPr>
            <w:r>
              <w:rPr>
                <w:rFonts w:ascii="Arial" w:hAnsi="Arial" w:cs="Arial"/>
                <w:sz w:val="20"/>
                <w:szCs w:val="20"/>
                <w:lang w:val="en-US"/>
              </w:rPr>
              <w:t>Pre-</w:t>
            </w:r>
            <w:r w:rsidRPr="00595E4D">
              <w:rPr>
                <w:rFonts w:ascii="Arial" w:hAnsi="Arial" w:cs="Arial"/>
                <w:sz w:val="20"/>
                <w:szCs w:val="20"/>
                <w:lang w:val="en-US"/>
              </w:rPr>
              <w:t xml:space="preserve"> implementation</w:t>
            </w:r>
          </w:p>
        </w:tc>
        <w:tc>
          <w:tcPr>
            <w:tcW w:w="1701" w:type="dxa"/>
            <w:shd w:val="clear" w:color="auto" w:fill="92D050"/>
          </w:tcPr>
          <w:p w:rsidR="002A5317" w:rsidRDefault="002A5317" w:rsidP="00002486">
            <w:pPr>
              <w:jc w:val="center"/>
              <w:rPr>
                <w:rFonts w:ascii="Arial" w:hAnsi="Arial" w:cs="Arial"/>
                <w:sz w:val="20"/>
                <w:szCs w:val="20"/>
                <w:lang w:val="en-US"/>
              </w:rPr>
            </w:pPr>
          </w:p>
          <w:p w:rsidR="007C7FDF" w:rsidRPr="0000353A" w:rsidRDefault="002A5317" w:rsidP="00002486">
            <w:pPr>
              <w:jc w:val="center"/>
              <w:rPr>
                <w:rFonts w:ascii="Arial" w:hAnsi="Arial" w:cs="Arial"/>
                <w:lang w:val="en-US"/>
              </w:rPr>
            </w:pPr>
            <w:r>
              <w:rPr>
                <w:rFonts w:ascii="Arial" w:hAnsi="Arial" w:cs="Arial"/>
                <w:sz w:val="20"/>
                <w:szCs w:val="20"/>
                <w:lang w:val="en-US"/>
              </w:rPr>
              <w:t xml:space="preserve">Mature </w:t>
            </w:r>
            <w:r w:rsidRPr="00595E4D">
              <w:rPr>
                <w:rFonts w:ascii="Arial" w:hAnsi="Arial" w:cs="Arial"/>
                <w:sz w:val="20"/>
                <w:szCs w:val="20"/>
                <w:lang w:val="en-US"/>
              </w:rPr>
              <w:t>implementation</w:t>
            </w:r>
          </w:p>
        </w:tc>
        <w:tc>
          <w:tcPr>
            <w:tcW w:w="5670" w:type="dxa"/>
            <w:vAlign w:val="center"/>
          </w:tcPr>
          <w:p w:rsidR="007C7FDF" w:rsidRPr="0000353A" w:rsidRDefault="00E53120" w:rsidP="00624B9B">
            <w:pPr>
              <w:jc w:val="center"/>
              <w:rPr>
                <w:rFonts w:ascii="Arial" w:hAnsi="Arial" w:cs="Arial"/>
                <w:lang w:val="en-US"/>
              </w:rPr>
            </w:pPr>
            <w:r w:rsidRPr="00E53120">
              <w:rPr>
                <w:rFonts w:ascii="Arial" w:hAnsi="Arial" w:cs="Arial"/>
                <w:sz w:val="20"/>
                <w:szCs w:val="20"/>
                <w:lang w:val="en-US"/>
              </w:rPr>
              <w:t xml:space="preserve">We have </w:t>
            </w:r>
            <w:r w:rsidR="00624B9B">
              <w:rPr>
                <w:rFonts w:ascii="Arial" w:hAnsi="Arial" w:cs="Arial"/>
                <w:sz w:val="20"/>
                <w:szCs w:val="20"/>
                <w:lang w:val="en-US"/>
              </w:rPr>
              <w:t xml:space="preserve">implemented and described </w:t>
            </w:r>
            <w:r w:rsidRPr="00E53120">
              <w:rPr>
                <w:rFonts w:ascii="Arial" w:hAnsi="Arial" w:cs="Arial"/>
                <w:sz w:val="20"/>
                <w:szCs w:val="20"/>
                <w:lang w:val="en-US"/>
              </w:rPr>
              <w:t xml:space="preserve">100% of </w:t>
            </w:r>
            <w:r w:rsidR="00624B9B">
              <w:rPr>
                <w:rFonts w:ascii="Arial" w:hAnsi="Arial" w:cs="Arial"/>
                <w:sz w:val="20"/>
                <w:szCs w:val="20"/>
                <w:lang w:val="en-US"/>
              </w:rPr>
              <w:t xml:space="preserve">processes, that are described in </w:t>
            </w:r>
            <w:r w:rsidRPr="00E53120">
              <w:rPr>
                <w:rFonts w:ascii="Arial" w:hAnsi="Arial" w:cs="Arial"/>
                <w:sz w:val="20"/>
                <w:szCs w:val="20"/>
                <w:lang w:val="en-US"/>
              </w:rPr>
              <w:t>GAMSO.</w:t>
            </w:r>
            <w:r>
              <w:rPr>
                <w:rFonts w:ascii="Arial" w:hAnsi="Arial" w:cs="Arial"/>
                <w:sz w:val="20"/>
                <w:szCs w:val="20"/>
                <w:lang w:val="en-US"/>
              </w:rPr>
              <w:t xml:space="preserve"> </w:t>
            </w:r>
            <w:r w:rsidRPr="00E53120">
              <w:rPr>
                <w:rFonts w:ascii="Arial" w:hAnsi="Arial" w:cs="Arial"/>
                <w:sz w:val="20"/>
                <w:szCs w:val="20"/>
                <w:lang w:val="en-US"/>
              </w:rPr>
              <w:t>GAMSO in also acknowledged</w:t>
            </w:r>
            <w:r>
              <w:rPr>
                <w:rFonts w:ascii="Arial" w:hAnsi="Arial" w:cs="Arial"/>
                <w:sz w:val="20"/>
                <w:szCs w:val="20"/>
                <w:lang w:val="en-US"/>
              </w:rPr>
              <w:t xml:space="preserve"> by top and middle management.</w:t>
            </w:r>
            <w:r w:rsidRPr="00E53120">
              <w:rPr>
                <w:rFonts w:ascii="Arial" w:hAnsi="Arial" w:cs="Arial"/>
                <w:sz w:val="20"/>
                <w:szCs w:val="20"/>
                <w:lang w:val="en-US"/>
              </w:rPr>
              <w:t xml:space="preserve"> </w:t>
            </w:r>
            <w:r>
              <w:rPr>
                <w:rFonts w:ascii="Arial" w:hAnsi="Arial" w:cs="Arial"/>
                <w:sz w:val="20"/>
                <w:szCs w:val="20"/>
                <w:lang w:val="en-US"/>
              </w:rPr>
              <w:t>W</w:t>
            </w:r>
            <w:r w:rsidRPr="00E53120">
              <w:rPr>
                <w:rFonts w:ascii="Arial" w:hAnsi="Arial" w:cs="Arial"/>
                <w:sz w:val="20"/>
                <w:szCs w:val="20"/>
                <w:lang w:val="en-US"/>
              </w:rPr>
              <w:t xml:space="preserve">e have tested </w:t>
            </w:r>
            <w:r>
              <w:rPr>
                <w:rFonts w:ascii="Arial" w:hAnsi="Arial" w:cs="Arial"/>
                <w:sz w:val="20"/>
                <w:szCs w:val="20"/>
                <w:lang w:val="en-US"/>
              </w:rPr>
              <w:t>GAMSO</w:t>
            </w:r>
            <w:r w:rsidRPr="00E53120">
              <w:rPr>
                <w:rFonts w:ascii="Arial" w:hAnsi="Arial" w:cs="Arial"/>
                <w:sz w:val="20"/>
                <w:szCs w:val="20"/>
                <w:lang w:val="en-US"/>
              </w:rPr>
              <w:t xml:space="preserve"> by linking business processes to </w:t>
            </w:r>
            <w:r>
              <w:rPr>
                <w:rFonts w:ascii="Arial" w:hAnsi="Arial" w:cs="Arial"/>
                <w:sz w:val="20"/>
                <w:szCs w:val="20"/>
                <w:lang w:val="en-US"/>
              </w:rPr>
              <w:t>it</w:t>
            </w:r>
            <w:r w:rsidRPr="00E53120">
              <w:rPr>
                <w:rFonts w:ascii="Arial" w:hAnsi="Arial" w:cs="Arial"/>
                <w:sz w:val="20"/>
                <w:szCs w:val="20"/>
                <w:lang w:val="en-US"/>
              </w:rPr>
              <w:t xml:space="preserve">, but haven't started using it completely, as GAMSO is still in development phase and we expect it to be bit more detailed and clear before starting to use it fully. </w:t>
            </w:r>
          </w:p>
        </w:tc>
      </w:tr>
      <w:tr w:rsidR="007C7FDF" w:rsidRPr="0000353A" w:rsidTr="00925ED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Methods</w:t>
            </w:r>
          </w:p>
        </w:tc>
        <w:tc>
          <w:tcPr>
            <w:tcW w:w="1701" w:type="dxa"/>
            <w:tcBorders>
              <w:bottom w:val="single" w:sz="4" w:space="0" w:color="auto"/>
            </w:tcBorders>
            <w:shd w:val="clear" w:color="auto" w:fill="92D050"/>
          </w:tcPr>
          <w:p w:rsidR="00595E4D" w:rsidRDefault="00595E4D" w:rsidP="00595E4D">
            <w:pPr>
              <w:jc w:val="center"/>
              <w:rPr>
                <w:rFonts w:ascii="Arial" w:hAnsi="Arial" w:cs="Arial"/>
                <w:sz w:val="20"/>
                <w:szCs w:val="20"/>
                <w:lang w:val="en-US"/>
              </w:rPr>
            </w:pPr>
          </w:p>
          <w:p w:rsidR="007C7FDF" w:rsidRPr="0000353A" w:rsidRDefault="00595E4D" w:rsidP="00595E4D">
            <w:pPr>
              <w:jc w:val="center"/>
              <w:rPr>
                <w:rFonts w:ascii="Arial" w:hAnsi="Arial" w:cs="Arial"/>
                <w:lang w:val="en-US"/>
              </w:rPr>
            </w:pPr>
            <w:r>
              <w:rPr>
                <w:rFonts w:ascii="Arial" w:hAnsi="Arial" w:cs="Arial"/>
                <w:sz w:val="20"/>
                <w:szCs w:val="20"/>
                <w:lang w:val="en-US"/>
              </w:rPr>
              <w:t xml:space="preserve">Mature </w:t>
            </w:r>
            <w:r w:rsidRPr="00595E4D">
              <w:rPr>
                <w:rFonts w:ascii="Arial" w:hAnsi="Arial" w:cs="Arial"/>
                <w:sz w:val="20"/>
                <w:szCs w:val="20"/>
                <w:lang w:val="en-US"/>
              </w:rPr>
              <w:t>implementation</w:t>
            </w:r>
          </w:p>
        </w:tc>
        <w:tc>
          <w:tcPr>
            <w:tcW w:w="1701" w:type="dxa"/>
            <w:shd w:val="clear" w:color="auto" w:fill="92D050"/>
          </w:tcPr>
          <w:p w:rsidR="002A5317" w:rsidRDefault="002A5317" w:rsidP="002A5317">
            <w:pPr>
              <w:jc w:val="center"/>
              <w:rPr>
                <w:rFonts w:ascii="Arial" w:hAnsi="Arial" w:cs="Arial"/>
                <w:sz w:val="20"/>
                <w:szCs w:val="20"/>
                <w:lang w:val="en-US"/>
              </w:rPr>
            </w:pPr>
          </w:p>
          <w:p w:rsidR="007C7FDF" w:rsidRPr="0000353A" w:rsidRDefault="002A5317" w:rsidP="002A5317">
            <w:pPr>
              <w:jc w:val="center"/>
              <w:rPr>
                <w:rFonts w:ascii="Arial" w:hAnsi="Arial" w:cs="Arial"/>
                <w:lang w:val="en-US"/>
              </w:rPr>
            </w:pPr>
            <w:r>
              <w:rPr>
                <w:rFonts w:ascii="Arial" w:hAnsi="Arial" w:cs="Arial"/>
                <w:sz w:val="20"/>
                <w:szCs w:val="20"/>
                <w:lang w:val="en-US"/>
              </w:rPr>
              <w:t xml:space="preserve">Mature </w:t>
            </w:r>
            <w:r w:rsidRPr="00595E4D">
              <w:rPr>
                <w:rFonts w:ascii="Arial" w:hAnsi="Arial" w:cs="Arial"/>
                <w:sz w:val="20"/>
                <w:szCs w:val="20"/>
                <w:lang w:val="en-US"/>
              </w:rPr>
              <w:t>implementation</w:t>
            </w:r>
          </w:p>
        </w:tc>
        <w:tc>
          <w:tcPr>
            <w:tcW w:w="5670" w:type="dxa"/>
            <w:vAlign w:val="center"/>
          </w:tcPr>
          <w:p w:rsidR="007C7FDF" w:rsidRPr="0000353A" w:rsidRDefault="002A5317" w:rsidP="002A5317">
            <w:pPr>
              <w:jc w:val="center"/>
              <w:rPr>
                <w:rFonts w:ascii="Arial" w:hAnsi="Arial" w:cs="Arial"/>
                <w:lang w:val="en-US"/>
              </w:rPr>
            </w:pPr>
            <w:r>
              <w:rPr>
                <w:rFonts w:ascii="Arial" w:hAnsi="Arial" w:cs="Arial"/>
                <w:sz w:val="20"/>
                <w:szCs w:val="20"/>
                <w:lang w:val="en-US"/>
              </w:rPr>
              <w:t>Keep up the good work</w:t>
            </w:r>
            <w:r w:rsidR="00EF1BE4">
              <w:rPr>
                <w:rFonts w:ascii="Arial" w:hAnsi="Arial" w:cs="Arial"/>
                <w:sz w:val="20"/>
                <w:szCs w:val="20"/>
                <w:lang w:val="en-US"/>
              </w:rPr>
              <w:t>.</w:t>
            </w:r>
          </w:p>
        </w:tc>
      </w:tr>
      <w:tr w:rsidR="007C7FDF" w:rsidRPr="0000353A" w:rsidTr="00925ED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Information</w:t>
            </w:r>
          </w:p>
        </w:tc>
        <w:tc>
          <w:tcPr>
            <w:tcW w:w="1701" w:type="dxa"/>
            <w:shd w:val="clear" w:color="auto" w:fill="FFFF00"/>
          </w:tcPr>
          <w:p w:rsidR="00595E4D" w:rsidRDefault="00595E4D" w:rsidP="00595E4D">
            <w:pPr>
              <w:jc w:val="center"/>
              <w:rPr>
                <w:rFonts w:ascii="Arial" w:hAnsi="Arial" w:cs="Arial"/>
                <w:sz w:val="20"/>
                <w:szCs w:val="20"/>
                <w:lang w:val="en-US"/>
              </w:rPr>
            </w:pPr>
          </w:p>
          <w:p w:rsidR="007C7FDF" w:rsidRPr="0000353A" w:rsidRDefault="00595E4D" w:rsidP="00595E4D">
            <w:pPr>
              <w:jc w:val="center"/>
              <w:rPr>
                <w:rFonts w:ascii="Arial" w:hAnsi="Arial" w:cs="Arial"/>
                <w:lang w:val="en-US"/>
              </w:rPr>
            </w:pPr>
            <w:r w:rsidRPr="00595E4D">
              <w:rPr>
                <w:rFonts w:ascii="Arial" w:hAnsi="Arial" w:cs="Arial"/>
                <w:sz w:val="20"/>
                <w:szCs w:val="20"/>
                <w:lang w:val="en-US"/>
              </w:rPr>
              <w:t>Early implementation</w:t>
            </w:r>
          </w:p>
        </w:tc>
        <w:tc>
          <w:tcPr>
            <w:tcW w:w="1701" w:type="dxa"/>
            <w:shd w:val="clear" w:color="auto" w:fill="92D050"/>
          </w:tcPr>
          <w:p w:rsidR="00EF1BE4" w:rsidRDefault="00EF1BE4" w:rsidP="00002486">
            <w:pPr>
              <w:jc w:val="center"/>
              <w:rPr>
                <w:rFonts w:ascii="Arial" w:hAnsi="Arial" w:cs="Arial"/>
                <w:sz w:val="20"/>
                <w:szCs w:val="20"/>
                <w:lang w:val="en-US"/>
              </w:rPr>
            </w:pPr>
          </w:p>
          <w:p w:rsidR="007C7FDF" w:rsidRPr="0000353A" w:rsidRDefault="00EF1BE4" w:rsidP="00002486">
            <w:pPr>
              <w:jc w:val="center"/>
              <w:rPr>
                <w:rFonts w:ascii="Arial" w:hAnsi="Arial" w:cs="Arial"/>
                <w:lang w:val="en-US"/>
              </w:rPr>
            </w:pPr>
            <w:r>
              <w:rPr>
                <w:rFonts w:ascii="Arial" w:hAnsi="Arial" w:cs="Arial"/>
                <w:sz w:val="20"/>
                <w:szCs w:val="20"/>
                <w:lang w:val="en-US"/>
              </w:rPr>
              <w:t xml:space="preserve">Mature </w:t>
            </w:r>
            <w:r w:rsidRPr="00595E4D">
              <w:rPr>
                <w:rFonts w:ascii="Arial" w:hAnsi="Arial" w:cs="Arial"/>
                <w:sz w:val="20"/>
                <w:szCs w:val="20"/>
                <w:lang w:val="en-US"/>
              </w:rPr>
              <w:t>implementation</w:t>
            </w:r>
          </w:p>
        </w:tc>
        <w:tc>
          <w:tcPr>
            <w:tcW w:w="5670" w:type="dxa"/>
            <w:vAlign w:val="center"/>
          </w:tcPr>
          <w:p w:rsidR="007C7FDF" w:rsidRPr="0000353A" w:rsidRDefault="000A35CC" w:rsidP="00120D3B">
            <w:pPr>
              <w:jc w:val="center"/>
              <w:rPr>
                <w:rFonts w:ascii="Arial" w:hAnsi="Arial" w:cs="Arial"/>
                <w:lang w:val="en-US"/>
              </w:rPr>
            </w:pPr>
            <w:r>
              <w:rPr>
                <w:rFonts w:ascii="Arial" w:hAnsi="Arial" w:cs="Arial"/>
                <w:sz w:val="20"/>
                <w:szCs w:val="20"/>
                <w:lang w:val="en-US"/>
              </w:rPr>
              <w:t>Development of</w:t>
            </w:r>
            <w:r w:rsidR="00120D3B">
              <w:rPr>
                <w:rFonts w:ascii="Arial" w:hAnsi="Arial" w:cs="Arial"/>
                <w:sz w:val="20"/>
                <w:szCs w:val="20"/>
                <w:lang w:val="en-US"/>
              </w:rPr>
              <w:t xml:space="preserve"> a</w:t>
            </w:r>
            <w:r w:rsidR="0066301D" w:rsidRPr="0066301D">
              <w:rPr>
                <w:rFonts w:ascii="Arial" w:hAnsi="Arial" w:cs="Arial"/>
                <w:sz w:val="20"/>
                <w:szCs w:val="20"/>
                <w:lang w:val="en-US"/>
              </w:rPr>
              <w:t xml:space="preserve"> corporate strategy for </w:t>
            </w:r>
            <w:r w:rsidR="00120D3B">
              <w:rPr>
                <w:rFonts w:ascii="Arial" w:hAnsi="Arial" w:cs="Arial"/>
                <w:sz w:val="20"/>
                <w:szCs w:val="20"/>
                <w:lang w:val="en-US"/>
              </w:rPr>
              <w:t xml:space="preserve">implementation of GSIM in </w:t>
            </w:r>
            <w:r w:rsidR="0066301D" w:rsidRPr="0066301D">
              <w:rPr>
                <w:rFonts w:ascii="Arial" w:hAnsi="Arial" w:cs="Arial"/>
                <w:sz w:val="20"/>
                <w:szCs w:val="20"/>
                <w:lang w:val="en-US"/>
              </w:rPr>
              <w:t>statistical processes.</w:t>
            </w:r>
          </w:p>
        </w:tc>
      </w:tr>
      <w:tr w:rsidR="007C7FDF" w:rsidRPr="0000353A" w:rsidTr="00925EDD">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Applications</w:t>
            </w:r>
          </w:p>
        </w:tc>
        <w:tc>
          <w:tcPr>
            <w:tcW w:w="1701" w:type="dxa"/>
            <w:shd w:val="clear" w:color="auto" w:fill="FFFF00"/>
          </w:tcPr>
          <w:p w:rsidR="00595E4D" w:rsidRDefault="00595E4D" w:rsidP="00595E4D">
            <w:pPr>
              <w:jc w:val="center"/>
              <w:rPr>
                <w:rFonts w:ascii="Arial" w:hAnsi="Arial" w:cs="Arial"/>
                <w:sz w:val="20"/>
                <w:szCs w:val="20"/>
                <w:lang w:val="en-US"/>
              </w:rPr>
            </w:pPr>
          </w:p>
          <w:p w:rsidR="007C7FDF" w:rsidRPr="0000353A" w:rsidRDefault="00595E4D" w:rsidP="00595E4D">
            <w:pPr>
              <w:jc w:val="center"/>
              <w:rPr>
                <w:rFonts w:ascii="Arial" w:hAnsi="Arial" w:cs="Arial"/>
                <w:lang w:val="en-US"/>
              </w:rPr>
            </w:pPr>
            <w:r w:rsidRPr="00595E4D">
              <w:rPr>
                <w:rFonts w:ascii="Arial" w:hAnsi="Arial" w:cs="Arial"/>
                <w:sz w:val="20"/>
                <w:szCs w:val="20"/>
                <w:lang w:val="en-US"/>
              </w:rPr>
              <w:t>Early implementation</w:t>
            </w:r>
          </w:p>
        </w:tc>
        <w:tc>
          <w:tcPr>
            <w:tcW w:w="1701" w:type="dxa"/>
            <w:shd w:val="clear" w:color="auto" w:fill="92D050"/>
          </w:tcPr>
          <w:p w:rsidR="00C31B0E" w:rsidRDefault="00C31B0E" w:rsidP="00002486">
            <w:pPr>
              <w:jc w:val="center"/>
              <w:rPr>
                <w:rFonts w:ascii="Arial" w:hAnsi="Arial" w:cs="Arial"/>
                <w:sz w:val="20"/>
                <w:szCs w:val="20"/>
                <w:lang w:val="en-US"/>
              </w:rPr>
            </w:pPr>
          </w:p>
          <w:p w:rsidR="007C7FDF" w:rsidRPr="0000353A" w:rsidRDefault="00C31B0E" w:rsidP="00002486">
            <w:pPr>
              <w:jc w:val="center"/>
              <w:rPr>
                <w:rFonts w:ascii="Arial" w:hAnsi="Arial" w:cs="Arial"/>
                <w:lang w:val="en-US"/>
              </w:rPr>
            </w:pPr>
            <w:r>
              <w:rPr>
                <w:rFonts w:ascii="Arial" w:hAnsi="Arial" w:cs="Arial"/>
                <w:sz w:val="20"/>
                <w:szCs w:val="20"/>
                <w:lang w:val="en-US"/>
              </w:rPr>
              <w:t xml:space="preserve">Mature </w:t>
            </w:r>
            <w:r w:rsidRPr="00595E4D">
              <w:rPr>
                <w:rFonts w:ascii="Arial" w:hAnsi="Arial" w:cs="Arial"/>
                <w:sz w:val="20"/>
                <w:szCs w:val="20"/>
                <w:lang w:val="en-US"/>
              </w:rPr>
              <w:t>implementation</w:t>
            </w:r>
          </w:p>
        </w:tc>
        <w:tc>
          <w:tcPr>
            <w:tcW w:w="5670" w:type="dxa"/>
            <w:vAlign w:val="center"/>
          </w:tcPr>
          <w:p w:rsidR="007C7FDF" w:rsidRPr="003F08D9" w:rsidRDefault="003F08D9" w:rsidP="003F08D9">
            <w:pPr>
              <w:jc w:val="center"/>
              <w:rPr>
                <w:rFonts w:ascii="Arial" w:hAnsi="Arial" w:cs="Arial"/>
                <w:sz w:val="20"/>
                <w:szCs w:val="20"/>
                <w:lang w:val="en-US"/>
              </w:rPr>
            </w:pPr>
            <w:r w:rsidRPr="003F08D9">
              <w:rPr>
                <w:rFonts w:ascii="Arial" w:hAnsi="Arial" w:cs="Arial"/>
                <w:sz w:val="20"/>
                <w:szCs w:val="20"/>
                <w:lang w:val="en-US"/>
              </w:rPr>
              <w:t>Improvement of the strategic planning process in connection with the development of applications. There are some barriers in the govermental planning system concerning IT investments and planning of IT improvements.</w:t>
            </w:r>
          </w:p>
        </w:tc>
      </w:tr>
      <w:tr w:rsidR="007C7FDF" w:rsidRPr="0000353A" w:rsidTr="003A16A2">
        <w:trPr>
          <w:trHeight w:val="1077"/>
        </w:trPr>
        <w:tc>
          <w:tcPr>
            <w:tcW w:w="1418" w:type="dxa"/>
          </w:tcPr>
          <w:p w:rsidR="007C7FDF" w:rsidRPr="0000353A" w:rsidRDefault="007C7FDF" w:rsidP="005B5A77">
            <w:pPr>
              <w:rPr>
                <w:rFonts w:ascii="Arial" w:hAnsi="Arial" w:cs="Arial"/>
                <w:lang w:val="en-US"/>
              </w:rPr>
            </w:pPr>
            <w:r w:rsidRPr="0000353A">
              <w:rPr>
                <w:rFonts w:ascii="Arial" w:hAnsi="Arial" w:cs="Arial"/>
                <w:lang w:val="en-US"/>
              </w:rPr>
              <w:t>Technology</w:t>
            </w:r>
          </w:p>
        </w:tc>
        <w:tc>
          <w:tcPr>
            <w:tcW w:w="1701" w:type="dxa"/>
            <w:shd w:val="clear" w:color="auto" w:fill="FFFF00"/>
          </w:tcPr>
          <w:p w:rsidR="00595E4D" w:rsidRDefault="00595E4D" w:rsidP="00002486">
            <w:pPr>
              <w:jc w:val="center"/>
              <w:rPr>
                <w:rFonts w:ascii="Arial" w:hAnsi="Arial" w:cs="Arial"/>
                <w:sz w:val="20"/>
                <w:szCs w:val="20"/>
                <w:lang w:val="en-US"/>
              </w:rPr>
            </w:pPr>
          </w:p>
          <w:p w:rsidR="007C7FDF" w:rsidRPr="00595E4D" w:rsidRDefault="00595E4D" w:rsidP="00002486">
            <w:pPr>
              <w:jc w:val="center"/>
              <w:rPr>
                <w:rFonts w:ascii="Arial" w:hAnsi="Arial" w:cs="Arial"/>
                <w:sz w:val="20"/>
                <w:szCs w:val="20"/>
                <w:lang w:val="en-US"/>
              </w:rPr>
            </w:pPr>
            <w:r w:rsidRPr="00595E4D">
              <w:rPr>
                <w:rFonts w:ascii="Arial" w:hAnsi="Arial" w:cs="Arial"/>
                <w:sz w:val="20"/>
                <w:szCs w:val="20"/>
                <w:lang w:val="en-US"/>
              </w:rPr>
              <w:t>Early implementation</w:t>
            </w:r>
          </w:p>
        </w:tc>
        <w:tc>
          <w:tcPr>
            <w:tcW w:w="1701" w:type="dxa"/>
            <w:shd w:val="clear" w:color="auto" w:fill="92D050"/>
          </w:tcPr>
          <w:p w:rsidR="00C31B0E" w:rsidRDefault="00C31B0E" w:rsidP="00002486">
            <w:pPr>
              <w:jc w:val="center"/>
              <w:rPr>
                <w:rFonts w:ascii="Arial" w:hAnsi="Arial" w:cs="Arial"/>
                <w:sz w:val="20"/>
                <w:szCs w:val="20"/>
                <w:lang w:val="en-US"/>
              </w:rPr>
            </w:pPr>
          </w:p>
          <w:p w:rsidR="007C7FDF" w:rsidRPr="0000353A" w:rsidRDefault="00C31B0E" w:rsidP="00002486">
            <w:pPr>
              <w:jc w:val="center"/>
              <w:rPr>
                <w:rFonts w:ascii="Arial" w:hAnsi="Arial" w:cs="Arial"/>
                <w:lang w:val="en-US"/>
              </w:rPr>
            </w:pPr>
            <w:r>
              <w:rPr>
                <w:rFonts w:ascii="Arial" w:hAnsi="Arial" w:cs="Arial"/>
                <w:sz w:val="20"/>
                <w:szCs w:val="20"/>
                <w:lang w:val="en-US"/>
              </w:rPr>
              <w:t xml:space="preserve">Mature </w:t>
            </w:r>
            <w:r w:rsidRPr="00595E4D">
              <w:rPr>
                <w:rFonts w:ascii="Arial" w:hAnsi="Arial" w:cs="Arial"/>
                <w:sz w:val="20"/>
                <w:szCs w:val="20"/>
                <w:lang w:val="en-US"/>
              </w:rPr>
              <w:t>implementation</w:t>
            </w:r>
          </w:p>
        </w:tc>
        <w:tc>
          <w:tcPr>
            <w:tcW w:w="5670" w:type="dxa"/>
            <w:vAlign w:val="center"/>
          </w:tcPr>
          <w:p w:rsidR="007C7FDF" w:rsidRPr="0000353A" w:rsidRDefault="003A16A2" w:rsidP="003A16A2">
            <w:pPr>
              <w:jc w:val="center"/>
              <w:rPr>
                <w:rFonts w:ascii="Arial" w:hAnsi="Arial" w:cs="Arial"/>
                <w:lang w:val="en-US"/>
              </w:rPr>
            </w:pPr>
            <w:r w:rsidRPr="003F08D9">
              <w:rPr>
                <w:rFonts w:ascii="Arial" w:hAnsi="Arial" w:cs="Arial"/>
                <w:sz w:val="20"/>
                <w:szCs w:val="20"/>
                <w:lang w:val="en-US"/>
              </w:rPr>
              <w:t>Improvement of the strategic planning process in connection with the development of applications. There are some barriers in the govermental planning system concerning IT investments and planning of IT improvements.</w:t>
            </w:r>
          </w:p>
        </w:tc>
      </w:tr>
    </w:tbl>
    <w:p w:rsidR="007C7FDF" w:rsidRDefault="007C7FDF" w:rsidP="007C7FDF"/>
    <w:p w:rsidR="00243A17" w:rsidRPr="008345FD" w:rsidRDefault="00171825" w:rsidP="008345FD">
      <w:pPr>
        <w:rPr>
          <w:b/>
        </w:rPr>
      </w:pPr>
      <w:r>
        <w:rPr>
          <w:b/>
        </w:rPr>
        <w:t>For T</w:t>
      </w:r>
      <w:r w:rsidR="008345FD" w:rsidRPr="008345FD">
        <w:rPr>
          <w:b/>
        </w:rPr>
        <w:t>esters</w:t>
      </w:r>
    </w:p>
    <w:p w:rsidR="008345FD" w:rsidRDefault="008345FD" w:rsidP="008345FD">
      <w:pPr>
        <w:rPr>
          <w:b/>
        </w:rPr>
      </w:pPr>
      <w:r>
        <w:rPr>
          <w:b/>
        </w:rPr>
        <w:t>Were there any self-assessment criteria that were particularly difficult to understand?</w:t>
      </w:r>
      <w:r w:rsidR="005F0363">
        <w:rPr>
          <w:b/>
        </w:rPr>
        <w:t xml:space="preserve"> </w:t>
      </w:r>
      <w:r w:rsidR="005F0363" w:rsidRPr="005F0363">
        <w:rPr>
          <w:color w:val="FF0000"/>
        </w:rPr>
        <w:t>No</w:t>
      </w:r>
    </w:p>
    <w:p w:rsidR="008345FD" w:rsidRDefault="008345FD" w:rsidP="008345FD">
      <w:pPr>
        <w:ind w:firstLine="720"/>
        <w:rPr>
          <w:b/>
        </w:rPr>
      </w:pPr>
      <w:r>
        <w:rPr>
          <w:b/>
        </w:rPr>
        <w:t>If yes, please provide the Dimension and Level for those self-assessment criteria:</w:t>
      </w:r>
    </w:p>
    <w:p w:rsidR="008345FD" w:rsidRDefault="008345FD" w:rsidP="008345FD">
      <w:pPr>
        <w:rPr>
          <w:b/>
        </w:rPr>
      </w:pPr>
      <w:r>
        <w:rPr>
          <w:b/>
        </w:rPr>
        <w:t>Were the Levels sufficiently distinct per Dimension?</w:t>
      </w:r>
      <w:r w:rsidR="005F0363">
        <w:rPr>
          <w:b/>
        </w:rPr>
        <w:t xml:space="preserve"> </w:t>
      </w:r>
      <w:r w:rsidR="005F0363" w:rsidRPr="005F0363">
        <w:rPr>
          <w:color w:val="FF0000"/>
        </w:rPr>
        <w:t>Yes</w:t>
      </w:r>
    </w:p>
    <w:p w:rsidR="008345FD" w:rsidRDefault="008345FD" w:rsidP="008345FD">
      <w:pPr>
        <w:rPr>
          <w:b/>
        </w:rPr>
      </w:pPr>
      <w:r>
        <w:rPr>
          <w:b/>
        </w:rPr>
        <w:tab/>
      </w:r>
      <w:r w:rsidR="00171825">
        <w:rPr>
          <w:b/>
        </w:rPr>
        <w:t>If not, please provide the Dimension(s) and Level(s) where you experienced difficulties</w:t>
      </w:r>
    </w:p>
    <w:p w:rsidR="008345FD" w:rsidRDefault="008345FD" w:rsidP="008345FD">
      <w:pPr>
        <w:rPr>
          <w:b/>
        </w:rPr>
      </w:pPr>
    </w:p>
    <w:p w:rsidR="008345FD" w:rsidRDefault="008345FD" w:rsidP="008345FD">
      <w:pPr>
        <w:ind w:firstLine="720"/>
        <w:rPr>
          <w:b/>
        </w:rPr>
      </w:pPr>
    </w:p>
    <w:p w:rsidR="008345FD" w:rsidRPr="008345FD" w:rsidRDefault="008345FD" w:rsidP="008345FD">
      <w:pPr>
        <w:ind w:firstLine="720"/>
        <w:rPr>
          <w:ins w:id="10" w:author="Christopher Jones" w:date="2016-06-01T16:28:00Z"/>
          <w:b/>
        </w:rPr>
        <w:sectPr w:rsidR="008345FD" w:rsidRPr="008345FD" w:rsidSect="0008279E">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lastRenderedPageBreak/>
        <w:t xml:space="preserve">GSBPM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4"/>
        <w:gridCol w:w="2757"/>
        <w:gridCol w:w="2741"/>
        <w:gridCol w:w="2741"/>
        <w:gridCol w:w="2784"/>
        <w:gridCol w:w="2992"/>
      </w:tblGrid>
      <w:tr w:rsidR="001A3991" w:rsidRPr="0000353A" w:rsidTr="00315044">
        <w:trPr>
          <w:trHeight w:val="75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t>Levels</w:t>
            </w:r>
          </w:p>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Dimensions</w:t>
            </w:r>
          </w:p>
        </w:tc>
        <w:tc>
          <w:tcPr>
            <w:tcW w:w="2757" w:type="dxa"/>
            <w:tcBorders>
              <w:bottom w:val="single" w:sz="4" w:space="0" w:color="auto"/>
            </w:tcBorders>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tcBorders>
              <w:bottom w:val="single" w:sz="4" w:space="0" w:color="auto"/>
            </w:tcBorders>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41" w:type="dxa"/>
            <w:tcBorders>
              <w:bottom w:val="single" w:sz="4" w:space="0" w:color="auto"/>
            </w:tcBorders>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84" w:type="dxa"/>
            <w:tcBorders>
              <w:bottom w:val="single" w:sz="4" w:space="0" w:color="auto"/>
            </w:tcBorders>
            <w:shd w:val="clear" w:color="auto" w:fill="auto"/>
            <w:tcMar>
              <w:left w:w="23" w:type="dxa"/>
              <w:right w:w="23" w:type="dxa"/>
            </w:tcMar>
            <w:vAlign w:val="center"/>
            <w:hideMark/>
          </w:tcPr>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 implementation</w:t>
            </w:r>
          </w:p>
        </w:tc>
        <w:tc>
          <w:tcPr>
            <w:tcW w:w="2992" w:type="dxa"/>
            <w:tcBorders>
              <w:bottom w:val="single" w:sz="4" w:space="0" w:color="auto"/>
            </w:tcBorders>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1A3991" w:rsidRPr="0000353A"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167FDD">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57" w:type="dxa"/>
            <w:tcBorders>
              <w:bottom w:val="single" w:sz="4" w:space="0" w:color="auto"/>
            </w:tcBorders>
            <w:shd w:val="clear" w:color="auto" w:fill="92D050"/>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 business process descriptions/ definitions are in use across the organisation’s statistical domains.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Different business processes are followed by different individuals undertaking the same tasks.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Projects/statistical programs exist in isolation, There is little or no business process coordination.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business value of the GSBPM, but the organisation as a whole is unaware of the GSBPM.</w:t>
            </w:r>
          </w:p>
        </w:tc>
        <w:tc>
          <w:tcPr>
            <w:tcW w:w="2741" w:type="dxa"/>
            <w:tcBorders>
              <w:bottom w:val="single" w:sz="4" w:space="0" w:color="auto"/>
            </w:tcBorders>
            <w:shd w:val="clear" w:color="auto" w:fill="92D050"/>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the GSBPM is basic and limited to a few individuals.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business value of GSBPM and investigate how adopting the GSBPM as a reference standard could assist standardisation activities.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Dissemination/ communication activities are carried out in some statistical domains to demonstrate the benefits of using the model</w:t>
            </w:r>
          </w:p>
        </w:tc>
        <w:tc>
          <w:tcPr>
            <w:tcW w:w="2741" w:type="dxa"/>
            <w:tcBorders>
              <w:bottom w:val="single" w:sz="4" w:space="0" w:color="auto"/>
            </w:tcBorders>
            <w:shd w:val="clear" w:color="auto" w:fill="92D050"/>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GSBPM is spreading, but practice varies between  individuals and between business units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documenting/ defining existing statistical production processes using the GSBPM phases/sub-processes.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phases/ sub-processes are being used for generic project/ statistical program scoping and planning.</w:t>
            </w:r>
          </w:p>
        </w:tc>
        <w:tc>
          <w:tcPr>
            <w:tcW w:w="2784" w:type="dxa"/>
            <w:tcBorders>
              <w:bottom w:val="single" w:sz="4" w:space="0" w:color="auto"/>
            </w:tcBorders>
            <w:shd w:val="clear" w:color="auto" w:fill="92D050"/>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corporate-wide programme/strategy for use of GSBPM for managing statistical production processes is in place.</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as a framework for all planning of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standardises and describes procedures for all GSBPM phases and sub-processes in a consistent manner</w:t>
            </w:r>
          </w:p>
        </w:tc>
        <w:tc>
          <w:tcPr>
            <w:tcW w:w="2992" w:type="dxa"/>
            <w:shd w:val="clear" w:color="auto" w:fill="92D050"/>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uses GSBPM systematically and regularly for managing and improving business capabilities and services.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widespread expertise and familiarity with the use and application of the GSBPM. It is the reference framework for all statistical production.</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GSBPM based responsibilities are shared between job positions and are described in job descriptions.</w:t>
            </w:r>
          </w:p>
        </w:tc>
      </w:tr>
      <w:tr w:rsidR="0000353A" w:rsidRPr="0000353A" w:rsidTr="00167FDD">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57" w:type="dxa"/>
            <w:shd w:val="clear" w:color="auto" w:fill="FFFF00"/>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common approaches regarding the development and use of methods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identified and defined with no reference to GSBPM</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mapping/documenting methods per GSPBM phase</w:t>
            </w:r>
          </w:p>
        </w:tc>
        <w:tc>
          <w:tcPr>
            <w:tcW w:w="2741" w:type="dxa"/>
            <w:shd w:val="clear" w:color="auto" w:fill="FFFF00"/>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mapping/ documenting existing methods per GSPBM phase/sub-process </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mapping/ documenting existing methods per GSPBM phase in order to improve coherence and consistency of the statistical production processes.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methods are developed with reference to GSBPM phases.</w:t>
            </w:r>
          </w:p>
        </w:tc>
        <w:tc>
          <w:tcPr>
            <w:tcW w:w="2741" w:type="dxa"/>
            <w:shd w:val="clear" w:color="auto" w:fill="FFFF00"/>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mapping/ documenting new and existing methods per GSPBM phase/sub-process, but the practise varies,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GSBPM to map/document methods per phase/sub-process is not in place</w:t>
            </w:r>
          </w:p>
        </w:tc>
        <w:tc>
          <w:tcPr>
            <w:tcW w:w="2784" w:type="dxa"/>
            <w:shd w:val="clear" w:color="auto" w:fill="FFFF00"/>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GSBPM to map/ document new and existing methods per phase/sub-process and a consistent approach is adopted across the organisation to carry this out.</w:t>
            </w:r>
          </w:p>
        </w:tc>
        <w:tc>
          <w:tcPr>
            <w:tcW w:w="2992" w:type="dxa"/>
            <w:shd w:val="clear" w:color="auto" w:fill="auto"/>
            <w:tcMar>
              <w:left w:w="23" w:type="dxa"/>
              <w:right w:w="23" w:type="dxa"/>
            </w:tcMar>
            <w:hideMark/>
          </w:tcPr>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standardised and optimised within the GSBPM and extensively re-used</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This standardization facilitates inter-institutional collaboration efforts.</w:t>
            </w:r>
          </w:p>
          <w:p w:rsidR="00243A17" w:rsidRPr="0000353A"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GSBPM to map/document methods per phase/process is an important part of methods management and delivers value by identifying duplication and potential for reuse</w:t>
            </w:r>
          </w:p>
          <w:p w:rsidR="00243A17" w:rsidRDefault="00243A17"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Mapping/documenting methods to GSBPM phases/sub-processes is well understood and applied in a consistent manner</w:t>
            </w:r>
          </w:p>
          <w:p w:rsidR="00725F88" w:rsidRPr="0000353A" w:rsidRDefault="00725F88" w:rsidP="00725F88">
            <w:pPr>
              <w:spacing w:after="120" w:line="240" w:lineRule="auto"/>
              <w:rPr>
                <w:rFonts w:ascii="Arial" w:eastAsia="Times New Roman" w:hAnsi="Arial" w:cs="Arial"/>
                <w:sz w:val="20"/>
                <w:szCs w:val="20"/>
                <w:lang w:eastAsia="en-GB"/>
              </w:rPr>
            </w:pPr>
          </w:p>
        </w:tc>
      </w:tr>
      <w:tr w:rsidR="00725F88" w:rsidRPr="0000353A" w:rsidTr="00167FDD">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57" w:type="dxa"/>
            <w:tcBorders>
              <w:bottom w:val="single" w:sz="4" w:space="0" w:color="auto"/>
            </w:tcBorders>
            <w:shd w:val="clear" w:color="auto" w:fill="FFFF00"/>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tcBorders>
              <w:bottom w:val="single" w:sz="4" w:space="0" w:color="auto"/>
            </w:tcBorders>
            <w:shd w:val="clear" w:color="auto" w:fill="FFFF00"/>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41" w:type="dxa"/>
            <w:tcBorders>
              <w:bottom w:val="single" w:sz="4" w:space="0" w:color="auto"/>
            </w:tcBorders>
            <w:shd w:val="clear" w:color="auto" w:fill="FFFF00"/>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84"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992"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167FDD">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57" w:type="dxa"/>
            <w:tcBorders>
              <w:bottom w:val="single" w:sz="4" w:space="0" w:color="auto"/>
            </w:tcBorders>
            <w:shd w:val="clear" w:color="auto" w:fill="FFFF00"/>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standardised way of defining information objects (data and metadata) with reference to their use in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No integration of information</w:t>
            </w:r>
          </w:p>
        </w:tc>
        <w:tc>
          <w:tcPr>
            <w:tcW w:w="2741" w:type="dxa"/>
            <w:tcBorders>
              <w:bottom w:val="single" w:sz="4" w:space="0" w:color="auto"/>
            </w:tcBorders>
            <w:shd w:val="clear" w:color="auto" w:fill="FFFF00"/>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Identification and classification of  information objects by GSBPM phase carried out for one or two statistical domains in order to improve consistency in information objects being used/referred to in the different sub-processes</w:t>
            </w:r>
          </w:p>
        </w:tc>
        <w:tc>
          <w:tcPr>
            <w:tcW w:w="2741" w:type="dxa"/>
            <w:tcBorders>
              <w:bottom w:val="single" w:sz="4" w:space="0" w:color="auto"/>
            </w:tcBorders>
            <w:shd w:val="clear" w:color="auto" w:fill="FFFF00"/>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New projects adopt standard methods of classifying information object use and terminology by GSBPM phase and sub-process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Existing applications have a varied practise regarding mapping of information objects by GSBPM phase and sub-process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objects used within the organisation are mapped to the GSBPM sub-processes, and the changes to information objects through the sub-processes are well defined</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object usage and nomenclature is harmonised/standardised  across the organisation, with GSIM in routine use as the basis for describing and defining information objects.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reuse of information objects is maximised wherever possible</w:t>
            </w:r>
          </w:p>
        </w:tc>
      </w:tr>
      <w:tr w:rsidR="00725F88" w:rsidRPr="0000353A" w:rsidTr="00167FDD">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57" w:type="dxa"/>
            <w:shd w:val="clear" w:color="auto" w:fill="FFFF00"/>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without reference to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developed stand-alone, at silo level, without reference to common statistical processes across the organisation.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Every statistical program has its own production system, with little coordination between the programs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Common problems are solved in different ways.</w:t>
            </w:r>
          </w:p>
        </w:tc>
        <w:tc>
          <w:tcPr>
            <w:tcW w:w="2741" w:type="dxa"/>
            <w:shd w:val="clear" w:color="auto" w:fill="FFFF00"/>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Examination of existing applications where they  map to GSBPM phases, in order to facilitate a higher degree of standardisation</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within one or more GSBPM phases</w:t>
            </w:r>
          </w:p>
        </w:tc>
        <w:tc>
          <w:tcPr>
            <w:tcW w:w="2741" w:type="dxa"/>
            <w:shd w:val="clear" w:color="auto" w:fill="FFFF00"/>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Specifications for new application scope start to be defined by GSBPM phases or processes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Adoption of plan for the implementation of GSBPM, setting the priorities for the improvement and development of activities</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are mapped to GSBPM phases and sub-processes.</w:t>
            </w:r>
          </w:p>
        </w:tc>
        <w:tc>
          <w:tcPr>
            <w:tcW w:w="2784"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Using GSBPM to define statistical function and system development mapping for all existing applications, and as a basis for all new application development.</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Monitoring and coordination of the implementation plan of GSBPM</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Use of a Service Catalogue to manage service components</w:t>
            </w:r>
          </w:p>
        </w:tc>
        <w:tc>
          <w:tcPr>
            <w:tcW w:w="2992" w:type="dxa"/>
            <w:shd w:val="clear" w:color="auto" w:fill="auto"/>
            <w:tcMar>
              <w:left w:w="23" w:type="dxa"/>
              <w:right w:w="23" w:type="dxa"/>
            </w:tcMar>
            <w:hideMark/>
          </w:tcPr>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All the applications are mapped at component level to GSBPM sub-processes, or lower;</w:t>
            </w:r>
          </w:p>
          <w:p w:rsidR="00725F88" w:rsidRPr="0000353A" w:rsidRDefault="00725F88" w:rsidP="00725F88">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Catalogue is used across the piece to monitor/maintain all the components of the organisation's statistical production systems.</w:t>
            </w:r>
          </w:p>
        </w:tc>
      </w:tr>
    </w:tbl>
    <w:p w:rsidR="002D4C7D" w:rsidRDefault="002D4C7D" w:rsidP="002D4C7D"/>
    <w:p w:rsidR="00243A17" w:rsidRDefault="00243A17" w:rsidP="002D4C7D"/>
    <w:p w:rsidR="00243A17" w:rsidRDefault="00243A17" w:rsidP="002D4C7D">
      <w:pPr>
        <w:sectPr w:rsidR="00243A17" w:rsidSect="0008279E">
          <w:pgSz w:w="16838" w:h="11906" w:orient="landscape"/>
          <w:pgMar w:top="426" w:right="851" w:bottom="567" w:left="426" w:header="708" w:footer="708" w:gutter="0"/>
          <w:cols w:space="708"/>
          <w:docGrid w:linePitch="360"/>
        </w:sectPr>
      </w:pPr>
    </w:p>
    <w:p w:rsidR="002D4C7D" w:rsidRDefault="002D4C7D" w:rsidP="002D4C7D">
      <w:pPr>
        <w:pStyle w:val="Heading2"/>
      </w:pPr>
      <w:r>
        <w:lastRenderedPageBreak/>
        <w:t>GSBPM Maturity Assessment</w:t>
      </w:r>
    </w:p>
    <w:p w:rsidR="002D4C7D" w:rsidRDefault="002D4C7D" w:rsidP="002D4C7D">
      <w:r>
        <w:t>The current version of GSBPM is version 5.0.</w:t>
      </w:r>
    </w:p>
    <w:p w:rsidR="002D4C7D" w:rsidRDefault="002D4C7D" w:rsidP="002D4C7D">
      <w:pPr>
        <w:rPr>
          <w:b/>
        </w:rPr>
      </w:pPr>
      <w:r>
        <w:t xml:space="preserve">Version Assessed: </w:t>
      </w:r>
      <w:r>
        <w:rPr>
          <w:b/>
        </w:rPr>
        <w:t>5</w:t>
      </w:r>
      <w:r w:rsidRPr="007C7FDF">
        <w:rPr>
          <w:b/>
        </w:rPr>
        <w:t>.0</w:t>
      </w:r>
    </w:p>
    <w:p w:rsidR="002D4C7D" w:rsidRDefault="002D4C7D" w:rsidP="002D4C7D"/>
    <w:tbl>
      <w:tblPr>
        <w:tblStyle w:val="TableGrid"/>
        <w:tblW w:w="10490" w:type="dxa"/>
        <w:tblInd w:w="108" w:type="dxa"/>
        <w:tblLayout w:type="fixed"/>
        <w:tblLook w:val="04A0"/>
      </w:tblPr>
      <w:tblGrid>
        <w:gridCol w:w="1418"/>
        <w:gridCol w:w="1701"/>
        <w:gridCol w:w="1701"/>
        <w:gridCol w:w="5670"/>
      </w:tblGrid>
      <w:tr w:rsidR="002D4C7D" w:rsidRPr="0000353A" w:rsidTr="00315044">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Borders>
              <w:bottom w:val="single" w:sz="4" w:space="0" w:color="auto"/>
            </w:tcBorders>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Borders>
              <w:bottom w:val="single" w:sz="4" w:space="0" w:color="auto"/>
            </w:tcBorders>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315044">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tcBorders>
              <w:bottom w:val="single" w:sz="4" w:space="0" w:color="auto"/>
            </w:tcBorders>
            <w:shd w:val="clear" w:color="auto" w:fill="92D050"/>
            <w:vAlign w:val="center"/>
          </w:tcPr>
          <w:p w:rsidR="002D4C7D" w:rsidRPr="00315044" w:rsidRDefault="00315044" w:rsidP="00315044">
            <w:pPr>
              <w:jc w:val="center"/>
              <w:rPr>
                <w:rFonts w:ascii="Arial" w:hAnsi="Arial" w:cs="Arial"/>
                <w:sz w:val="20"/>
                <w:szCs w:val="20"/>
                <w:lang w:val="en-US"/>
              </w:rPr>
            </w:pPr>
            <w:r w:rsidRPr="00315044">
              <w:rPr>
                <w:rFonts w:ascii="Arial" w:hAnsi="Arial" w:cs="Arial"/>
                <w:sz w:val="20"/>
                <w:szCs w:val="20"/>
                <w:lang w:val="en-US"/>
              </w:rPr>
              <w:t>Mature implementation</w:t>
            </w:r>
          </w:p>
        </w:tc>
        <w:tc>
          <w:tcPr>
            <w:tcW w:w="1701" w:type="dxa"/>
            <w:shd w:val="clear" w:color="auto" w:fill="92D050"/>
            <w:vAlign w:val="center"/>
          </w:tcPr>
          <w:p w:rsidR="002D4C7D" w:rsidRPr="00315044" w:rsidRDefault="00315044" w:rsidP="00315044">
            <w:pPr>
              <w:jc w:val="center"/>
              <w:rPr>
                <w:rFonts w:ascii="Arial" w:hAnsi="Arial" w:cs="Arial"/>
                <w:sz w:val="20"/>
                <w:szCs w:val="20"/>
                <w:lang w:val="en-US"/>
              </w:rPr>
            </w:pPr>
            <w:r w:rsidRPr="00315044">
              <w:rPr>
                <w:rFonts w:ascii="Arial" w:hAnsi="Arial" w:cs="Arial"/>
                <w:sz w:val="20"/>
                <w:szCs w:val="20"/>
                <w:lang w:val="en-US"/>
              </w:rPr>
              <w:t>Mature implementation</w:t>
            </w:r>
          </w:p>
        </w:tc>
        <w:tc>
          <w:tcPr>
            <w:tcW w:w="5670" w:type="dxa"/>
            <w:vAlign w:val="center"/>
          </w:tcPr>
          <w:p w:rsidR="002D4C7D" w:rsidRPr="00315044" w:rsidRDefault="00622874" w:rsidP="00622874">
            <w:pPr>
              <w:jc w:val="center"/>
              <w:rPr>
                <w:rFonts w:ascii="Arial" w:hAnsi="Arial" w:cs="Arial"/>
                <w:sz w:val="20"/>
                <w:szCs w:val="20"/>
                <w:lang w:val="en-US"/>
              </w:rPr>
            </w:pPr>
            <w:r>
              <w:rPr>
                <w:rFonts w:ascii="Arial" w:hAnsi="Arial" w:cs="Arial"/>
                <w:sz w:val="20"/>
                <w:szCs w:val="20"/>
                <w:lang w:val="en-US"/>
              </w:rPr>
              <w:t>U</w:t>
            </w:r>
            <w:r w:rsidR="00315044" w:rsidRPr="00315044">
              <w:rPr>
                <w:rFonts w:ascii="Arial" w:hAnsi="Arial" w:cs="Arial"/>
                <w:sz w:val="20"/>
                <w:szCs w:val="20"/>
                <w:lang w:val="en-US"/>
              </w:rPr>
              <w:t xml:space="preserve">pdate </w:t>
            </w:r>
            <w:r>
              <w:rPr>
                <w:rFonts w:ascii="Arial" w:hAnsi="Arial" w:cs="Arial"/>
                <w:sz w:val="20"/>
                <w:szCs w:val="20"/>
                <w:lang w:val="en-US"/>
              </w:rPr>
              <w:t xml:space="preserve">of </w:t>
            </w:r>
            <w:r w:rsidR="00315044" w:rsidRPr="00315044">
              <w:rPr>
                <w:rFonts w:ascii="Arial" w:hAnsi="Arial" w:cs="Arial"/>
                <w:sz w:val="20"/>
                <w:szCs w:val="20"/>
                <w:lang w:val="en-US"/>
              </w:rPr>
              <w:t>descriptions according to new versions of GSBPM.</w:t>
            </w:r>
          </w:p>
        </w:tc>
      </w:tr>
      <w:tr w:rsidR="002D4C7D" w:rsidRPr="0000353A" w:rsidTr="00315044">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shd w:val="clear" w:color="auto" w:fill="FFFF00"/>
            <w:vAlign w:val="center"/>
          </w:tcPr>
          <w:p w:rsidR="002D4C7D" w:rsidRPr="00315044" w:rsidRDefault="00315044" w:rsidP="00315044">
            <w:pPr>
              <w:jc w:val="center"/>
              <w:rPr>
                <w:rFonts w:ascii="Arial" w:hAnsi="Arial" w:cs="Arial"/>
                <w:sz w:val="20"/>
                <w:szCs w:val="20"/>
                <w:lang w:val="en-US"/>
              </w:rPr>
            </w:pPr>
            <w:r w:rsidRPr="00315044">
              <w:rPr>
                <w:rFonts w:ascii="Arial" w:hAnsi="Arial" w:cs="Arial"/>
                <w:sz w:val="20"/>
                <w:szCs w:val="20"/>
                <w:lang w:val="en-US"/>
              </w:rPr>
              <w:t>Corporate implementation</w:t>
            </w:r>
          </w:p>
        </w:tc>
        <w:tc>
          <w:tcPr>
            <w:tcW w:w="1701" w:type="dxa"/>
            <w:shd w:val="clear" w:color="auto" w:fill="92D050"/>
            <w:vAlign w:val="center"/>
          </w:tcPr>
          <w:p w:rsidR="002D4C7D" w:rsidRPr="00315044" w:rsidRDefault="00315044" w:rsidP="00315044">
            <w:pPr>
              <w:jc w:val="center"/>
              <w:rPr>
                <w:rFonts w:ascii="Arial" w:hAnsi="Arial" w:cs="Arial"/>
                <w:sz w:val="20"/>
                <w:szCs w:val="20"/>
                <w:lang w:val="en-US"/>
              </w:rPr>
            </w:pPr>
            <w:r w:rsidRPr="00315044">
              <w:rPr>
                <w:rFonts w:ascii="Arial" w:hAnsi="Arial" w:cs="Arial"/>
                <w:sz w:val="20"/>
                <w:szCs w:val="20"/>
                <w:lang w:val="en-US"/>
              </w:rPr>
              <w:t>Mature implementation</w:t>
            </w:r>
          </w:p>
        </w:tc>
        <w:tc>
          <w:tcPr>
            <w:tcW w:w="5670" w:type="dxa"/>
            <w:vAlign w:val="center"/>
          </w:tcPr>
          <w:p w:rsidR="002D4C7D" w:rsidRPr="00315044" w:rsidRDefault="00D7587C" w:rsidP="00315044">
            <w:pPr>
              <w:jc w:val="center"/>
              <w:rPr>
                <w:rFonts w:ascii="Arial" w:hAnsi="Arial" w:cs="Arial"/>
                <w:sz w:val="20"/>
                <w:szCs w:val="20"/>
                <w:lang w:val="en-US"/>
              </w:rPr>
            </w:pPr>
            <w:r w:rsidRPr="00D7587C">
              <w:rPr>
                <w:rFonts w:ascii="Arial" w:hAnsi="Arial" w:cs="Arial"/>
                <w:sz w:val="20"/>
                <w:szCs w:val="20"/>
                <w:lang w:val="en-US"/>
              </w:rPr>
              <w:t>Standardization of methods in all activity areas / products / processes</w:t>
            </w:r>
          </w:p>
        </w:tc>
      </w:tr>
      <w:tr w:rsidR="002D4C7D" w:rsidRPr="0000353A" w:rsidTr="00315044">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shd w:val="clear" w:color="auto" w:fill="FFFF00"/>
            <w:vAlign w:val="center"/>
          </w:tcPr>
          <w:p w:rsidR="002D4C7D" w:rsidRPr="00315044" w:rsidRDefault="00315044" w:rsidP="00315044">
            <w:pPr>
              <w:jc w:val="center"/>
              <w:rPr>
                <w:rFonts w:ascii="Arial" w:hAnsi="Arial" w:cs="Arial"/>
                <w:sz w:val="20"/>
                <w:szCs w:val="20"/>
                <w:lang w:val="en-US"/>
              </w:rPr>
            </w:pPr>
            <w:r w:rsidRPr="00315044">
              <w:rPr>
                <w:rFonts w:ascii="Arial" w:hAnsi="Arial" w:cs="Arial"/>
                <w:sz w:val="20"/>
                <w:szCs w:val="20"/>
                <w:lang w:val="en-US"/>
              </w:rPr>
              <w:t>Early implementation</w:t>
            </w:r>
          </w:p>
        </w:tc>
        <w:tc>
          <w:tcPr>
            <w:tcW w:w="1701" w:type="dxa"/>
            <w:shd w:val="clear" w:color="auto" w:fill="92D050"/>
            <w:vAlign w:val="center"/>
          </w:tcPr>
          <w:p w:rsidR="002D4C7D" w:rsidRPr="00315044" w:rsidRDefault="00315044" w:rsidP="00315044">
            <w:pPr>
              <w:jc w:val="center"/>
              <w:rPr>
                <w:rFonts w:ascii="Arial" w:hAnsi="Arial" w:cs="Arial"/>
                <w:sz w:val="20"/>
                <w:szCs w:val="20"/>
                <w:lang w:val="en-US"/>
              </w:rPr>
            </w:pPr>
            <w:r w:rsidRPr="00315044">
              <w:rPr>
                <w:rFonts w:ascii="Arial" w:hAnsi="Arial" w:cs="Arial"/>
                <w:sz w:val="20"/>
                <w:szCs w:val="20"/>
                <w:lang w:val="en-US"/>
              </w:rPr>
              <w:t>Mature implementation</w:t>
            </w:r>
          </w:p>
        </w:tc>
        <w:tc>
          <w:tcPr>
            <w:tcW w:w="5670" w:type="dxa"/>
            <w:vAlign w:val="center"/>
          </w:tcPr>
          <w:p w:rsidR="002D4C7D" w:rsidRPr="00315044" w:rsidRDefault="000A35CC" w:rsidP="00315044">
            <w:pPr>
              <w:jc w:val="center"/>
              <w:rPr>
                <w:rFonts w:ascii="Arial" w:hAnsi="Arial" w:cs="Arial"/>
                <w:sz w:val="20"/>
                <w:szCs w:val="20"/>
                <w:lang w:val="en-US"/>
              </w:rPr>
            </w:pPr>
            <w:r>
              <w:rPr>
                <w:rFonts w:ascii="Arial" w:hAnsi="Arial" w:cs="Arial"/>
                <w:sz w:val="20"/>
                <w:szCs w:val="20"/>
                <w:lang w:val="en-US"/>
              </w:rPr>
              <w:t>Development of a</w:t>
            </w:r>
            <w:r w:rsidRPr="0066301D">
              <w:rPr>
                <w:rFonts w:ascii="Arial" w:hAnsi="Arial" w:cs="Arial"/>
                <w:sz w:val="20"/>
                <w:szCs w:val="20"/>
                <w:lang w:val="en-US"/>
              </w:rPr>
              <w:t xml:space="preserve"> corporate strategy for </w:t>
            </w:r>
            <w:r>
              <w:rPr>
                <w:rFonts w:ascii="Arial" w:hAnsi="Arial" w:cs="Arial"/>
                <w:sz w:val="20"/>
                <w:szCs w:val="20"/>
                <w:lang w:val="en-US"/>
              </w:rPr>
              <w:t xml:space="preserve">implementation of GSIM in </w:t>
            </w:r>
            <w:r w:rsidRPr="0066301D">
              <w:rPr>
                <w:rFonts w:ascii="Arial" w:hAnsi="Arial" w:cs="Arial"/>
                <w:sz w:val="20"/>
                <w:szCs w:val="20"/>
                <w:lang w:val="en-US"/>
              </w:rPr>
              <w:t>statistical processes.</w:t>
            </w:r>
          </w:p>
        </w:tc>
      </w:tr>
      <w:tr w:rsidR="002D4C7D" w:rsidRPr="0000353A" w:rsidTr="00315044">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shd w:val="clear" w:color="auto" w:fill="FFFF00"/>
            <w:vAlign w:val="center"/>
          </w:tcPr>
          <w:p w:rsidR="002D4C7D" w:rsidRPr="00315044" w:rsidRDefault="00315044" w:rsidP="00315044">
            <w:pPr>
              <w:jc w:val="center"/>
              <w:rPr>
                <w:rFonts w:ascii="Arial" w:hAnsi="Arial" w:cs="Arial"/>
                <w:sz w:val="20"/>
                <w:szCs w:val="20"/>
                <w:lang w:val="en-US"/>
              </w:rPr>
            </w:pPr>
            <w:r w:rsidRPr="00315044">
              <w:rPr>
                <w:rFonts w:ascii="Arial" w:hAnsi="Arial" w:cs="Arial"/>
                <w:sz w:val="20"/>
                <w:szCs w:val="20"/>
                <w:lang w:val="en-US"/>
              </w:rPr>
              <w:t>Early implementation</w:t>
            </w:r>
          </w:p>
        </w:tc>
        <w:tc>
          <w:tcPr>
            <w:tcW w:w="1701" w:type="dxa"/>
            <w:shd w:val="clear" w:color="auto" w:fill="92D050"/>
            <w:vAlign w:val="center"/>
          </w:tcPr>
          <w:p w:rsidR="002D4C7D" w:rsidRPr="00315044" w:rsidRDefault="00315044" w:rsidP="00315044">
            <w:pPr>
              <w:jc w:val="center"/>
              <w:rPr>
                <w:rFonts w:ascii="Arial" w:hAnsi="Arial" w:cs="Arial"/>
                <w:sz w:val="20"/>
                <w:szCs w:val="20"/>
                <w:lang w:val="en-US"/>
              </w:rPr>
            </w:pPr>
            <w:r w:rsidRPr="00315044">
              <w:rPr>
                <w:rFonts w:ascii="Arial" w:hAnsi="Arial" w:cs="Arial"/>
                <w:sz w:val="20"/>
                <w:szCs w:val="20"/>
                <w:lang w:val="en-US"/>
              </w:rPr>
              <w:t>Mature implementation</w:t>
            </w:r>
          </w:p>
        </w:tc>
        <w:tc>
          <w:tcPr>
            <w:tcW w:w="5670" w:type="dxa"/>
            <w:vAlign w:val="center"/>
          </w:tcPr>
          <w:p w:rsidR="002D4C7D" w:rsidRPr="00315044" w:rsidRDefault="000A35CC" w:rsidP="00315044">
            <w:pPr>
              <w:jc w:val="center"/>
              <w:rPr>
                <w:rFonts w:ascii="Arial" w:hAnsi="Arial" w:cs="Arial"/>
                <w:sz w:val="20"/>
                <w:szCs w:val="20"/>
                <w:lang w:val="en-US"/>
              </w:rPr>
            </w:pPr>
            <w:r>
              <w:rPr>
                <w:rFonts w:ascii="Arial" w:hAnsi="Arial" w:cs="Arial"/>
                <w:sz w:val="20"/>
                <w:szCs w:val="20"/>
                <w:lang w:val="en-US"/>
              </w:rPr>
              <w:t>Development of a</w:t>
            </w:r>
            <w:r w:rsidRPr="0066301D">
              <w:rPr>
                <w:rFonts w:ascii="Arial" w:hAnsi="Arial" w:cs="Arial"/>
                <w:sz w:val="20"/>
                <w:szCs w:val="20"/>
                <w:lang w:val="en-US"/>
              </w:rPr>
              <w:t xml:space="preserve"> corporate strategy for </w:t>
            </w:r>
            <w:r>
              <w:rPr>
                <w:rFonts w:ascii="Arial" w:hAnsi="Arial" w:cs="Arial"/>
                <w:sz w:val="20"/>
                <w:szCs w:val="20"/>
                <w:lang w:val="en-US"/>
              </w:rPr>
              <w:t>implementation of</w:t>
            </w:r>
            <w:r w:rsidRPr="000A35CC">
              <w:rPr>
                <w:rFonts w:ascii="Arial" w:hAnsi="Arial" w:cs="Arial"/>
                <w:sz w:val="20"/>
                <w:szCs w:val="20"/>
                <w:lang w:val="en-US"/>
              </w:rPr>
              <w:t xml:space="preserve"> the Service Catalogue to manage service components</w:t>
            </w:r>
            <w:r>
              <w:rPr>
                <w:rFonts w:ascii="Arial" w:hAnsi="Arial" w:cs="Arial"/>
                <w:sz w:val="20"/>
                <w:szCs w:val="20"/>
                <w:lang w:val="en-US"/>
              </w:rPr>
              <w:t>.</w:t>
            </w:r>
          </w:p>
        </w:tc>
      </w:tr>
    </w:tbl>
    <w:p w:rsidR="002D4C7D" w:rsidRDefault="002D4C7D" w:rsidP="002D4C7D"/>
    <w:p w:rsidR="00243A17" w:rsidRDefault="00243A17" w:rsidP="002D4C7D">
      <w:pPr>
        <w:pStyle w:val="Heading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r w:rsidR="00F63868">
        <w:rPr>
          <w:b/>
        </w:rPr>
        <w:t xml:space="preserve"> </w:t>
      </w:r>
      <w:r w:rsidR="00F63868" w:rsidRPr="00F63868">
        <w:rPr>
          <w:color w:val="FF0000"/>
        </w:rPr>
        <w:t>No</w:t>
      </w:r>
    </w:p>
    <w:p w:rsidR="00171825" w:rsidRDefault="00171825" w:rsidP="00F63868">
      <w:pPr>
        <w:ind w:firstLine="720"/>
        <w:rPr>
          <w:b/>
        </w:rPr>
      </w:pPr>
      <w:r>
        <w:rPr>
          <w:b/>
        </w:rPr>
        <w:t>If yes, please provide the Dimension and Level for those self-assessment criteria:</w:t>
      </w:r>
    </w:p>
    <w:p w:rsidR="00171825" w:rsidRDefault="00171825" w:rsidP="00171825">
      <w:pPr>
        <w:rPr>
          <w:b/>
        </w:rPr>
      </w:pPr>
      <w:r>
        <w:rPr>
          <w:b/>
        </w:rPr>
        <w:t>Were the Levels sufficiently distinct per Dimension?</w:t>
      </w:r>
      <w:r w:rsidR="00F63868">
        <w:rPr>
          <w:b/>
        </w:rPr>
        <w:t xml:space="preserve"> </w:t>
      </w:r>
      <w:r w:rsidR="00F63868" w:rsidRPr="00F63868">
        <w:rPr>
          <w:color w:val="FF0000"/>
        </w:rPr>
        <w:t>Yes</w:t>
      </w:r>
    </w:p>
    <w:p w:rsidR="00180408" w:rsidRDefault="00171825" w:rsidP="00171825">
      <w:pPr>
        <w:rPr>
          <w:b/>
        </w:rPr>
      </w:pPr>
      <w:r>
        <w:rPr>
          <w:b/>
        </w:rPr>
        <w:tab/>
        <w:t>If not, please provide the Dimension(s) and Level(s) where you experienced difficulties</w:t>
      </w:r>
    </w:p>
    <w:p w:rsidR="00180408" w:rsidRDefault="00180408" w:rsidP="00180408">
      <w:pPr>
        <w:rPr>
          <w:b/>
        </w:rPr>
      </w:pPr>
      <w:r>
        <w:rPr>
          <w:b/>
        </w:rPr>
        <w:t>Do you think we should have had a Technology Dimension for GSBPM?</w:t>
      </w:r>
    </w:p>
    <w:p w:rsidR="00DF1A2C" w:rsidRPr="00B73145" w:rsidRDefault="00DF1A2C" w:rsidP="00DF1A2C">
      <w:pPr>
        <w:ind w:left="720"/>
        <w:rPr>
          <w:color w:val="FF0000"/>
        </w:rPr>
      </w:pPr>
      <w:r>
        <w:rPr>
          <w:color w:val="FF0000"/>
        </w:rPr>
        <w:t>I</w:t>
      </w:r>
      <w:r w:rsidRPr="00B73145">
        <w:rPr>
          <w:color w:val="FF0000"/>
        </w:rPr>
        <w:t>t is not necessary</w:t>
      </w:r>
      <w:r>
        <w:rPr>
          <w:color w:val="FF0000"/>
        </w:rPr>
        <w:t xml:space="preserve"> to have a Technology Dimension for GSBPM</w:t>
      </w:r>
      <w:r w:rsidRPr="00B73145">
        <w:rPr>
          <w:color w:val="FF0000"/>
        </w:rPr>
        <w:t>.</w:t>
      </w:r>
    </w:p>
    <w:p w:rsidR="00171825" w:rsidRDefault="00171825" w:rsidP="00171825">
      <w:pPr>
        <w:ind w:firstLine="720"/>
        <w:rPr>
          <w:b/>
        </w:rPr>
      </w:pPr>
    </w:p>
    <w:p w:rsidR="00171825" w:rsidRPr="00171825" w:rsidRDefault="00171825" w:rsidP="00171825">
      <w:pPr>
        <w:rPr>
          <w:ins w:id="11" w:author="Christopher Jones" w:date="2016-06-01T16:32:00Z"/>
        </w:rPr>
        <w:sectPr w:rsidR="00171825" w:rsidRPr="00171825" w:rsidSect="0008279E">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lastRenderedPageBreak/>
        <w:t xml:space="preserve">GSIM </w:t>
      </w:r>
      <w:r w:rsidR="00725F88">
        <w:t>Self-</w:t>
      </w:r>
      <w:r>
        <w:t>Assessment Criteria</w:t>
      </w:r>
    </w:p>
    <w:tbl>
      <w:tblPr>
        <w:tblW w:w="1530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93"/>
        <w:gridCol w:w="2799"/>
        <w:gridCol w:w="2791"/>
        <w:gridCol w:w="2826"/>
        <w:gridCol w:w="2799"/>
        <w:gridCol w:w="2801"/>
      </w:tblGrid>
      <w:tr w:rsidR="001A3991" w:rsidRPr="0000353A" w:rsidTr="00167FDD">
        <w:trPr>
          <w:trHeight w:val="756"/>
        </w:trPr>
        <w:tc>
          <w:tcPr>
            <w:tcW w:w="1293"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799" w:type="dxa"/>
            <w:tcBorders>
              <w:bottom w:val="single" w:sz="4" w:space="0" w:color="auto"/>
            </w:tcBorders>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tcBorders>
              <w:bottom w:val="single" w:sz="4" w:space="0" w:color="auto"/>
            </w:tcBorders>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6"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9"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801"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167FDD">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799" w:type="dxa"/>
            <w:tcBorders>
              <w:bottom w:val="single" w:sz="4" w:space="0" w:color="auto"/>
            </w:tcBorders>
            <w:shd w:val="clear" w:color="auto" w:fill="FFFF00"/>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 drivers for the implementation of GSIM are being identified and discussed by experts and subject-matter people.</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are largely unaware of or uninterested in GSIM.</w:t>
            </w:r>
          </w:p>
        </w:tc>
        <w:tc>
          <w:tcPr>
            <w:tcW w:w="2791" w:type="dxa"/>
            <w:tcBorders>
              <w:bottom w:val="single" w:sz="4" w:space="0" w:color="auto"/>
            </w:tcBorders>
            <w:shd w:val="clear" w:color="auto" w:fill="FFFF00"/>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Organisation is becoming aware of GSIM and recognizing its potential usefulness. The organisation might be involved in international development projects using GSIM as a conceptual model. Still limited definition and documentation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business drivers and processes in which GSIM will be involved. Strong need for guidance from other organisations implementing GSIM.</w:t>
            </w:r>
          </w:p>
        </w:tc>
        <w:tc>
          <w:tcPr>
            <w:tcW w:w="2826" w:type="dxa"/>
            <w:tcBorders>
              <w:bottom w:val="single" w:sz="4" w:space="0" w:color="auto"/>
            </w:tcBorders>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is used to describe some information objects mainly in the description of business processes in individual development projects.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serious efforts are being made to develop skills to learn GSIM, including its role to help to describe GSBPM sub-processes by defining the information objects that flow between them, that are created in them, and that are used by them to produce official statistics.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for the use of GSIM is being prepared,</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by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describe information objects in its own business processes and to compare them inside the organisation as well as with other organisations. GSIM has become a common every-day language for requirements analysts, architects and system developers.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Corporate-wide strategy to use GSIM  exists.</w:t>
            </w: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 has been fully adopted by the organisation to describe information used in its business processes and their improvements.  </w:t>
            </w:r>
          </w:p>
        </w:tc>
      </w:tr>
      <w:tr w:rsidR="0000353A" w:rsidRPr="0000353A" w:rsidTr="00167FDD">
        <w:trPr>
          <w:trHeight w:val="113"/>
        </w:trPr>
        <w:tc>
          <w:tcPr>
            <w:tcW w:w="1293"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799" w:type="dxa"/>
            <w:shd w:val="clear" w:color="auto" w:fill="FFFF00"/>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becoming interested in the potential value of using GSIM to support the design, specification and implementation of harmonized methods.</w:t>
            </w:r>
          </w:p>
        </w:tc>
        <w:tc>
          <w:tcPr>
            <w:tcW w:w="2791" w:type="dxa"/>
            <w:shd w:val="clear" w:color="auto" w:fill="FFFF00"/>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few individuals are using GSIM to support the design, specification and implementation of harmonized methods.</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business units are becoming interested in the potential value of using GSIM to support the design, specification and implementation of harmonized methods.</w:t>
            </w:r>
          </w:p>
        </w:tc>
        <w:tc>
          <w:tcPr>
            <w:tcW w:w="2826" w:type="dxa"/>
            <w:shd w:val="clear" w:color="auto" w:fill="FFFF00"/>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Individuals and business units are using GSIM to support the design, specification and implementation of harmonized methods, but practise varies.</w:t>
            </w:r>
          </w:p>
        </w:tc>
        <w:tc>
          <w:tcPr>
            <w:tcW w:w="2799"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widespread awareness of the use of GSIM to support the design, specification and implementation of harmonized methods and this is used in a consistent way across the organisation.</w:t>
            </w:r>
          </w:p>
          <w:p w:rsidR="00243A17"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corporate wide strategy to use GSIM to support the design, specification and implementation of harmonized methods exists</w:t>
            </w: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Default="00725F88" w:rsidP="00171825">
            <w:pPr>
              <w:spacing w:after="120" w:line="240" w:lineRule="auto"/>
              <w:rPr>
                <w:rFonts w:ascii="Arial" w:eastAsia="Times New Roman" w:hAnsi="Arial" w:cs="Arial"/>
                <w:sz w:val="20"/>
                <w:szCs w:val="20"/>
                <w:lang w:eastAsia="en-GB"/>
              </w:rPr>
            </w:pPr>
          </w:p>
          <w:p w:rsidR="00725F88" w:rsidRPr="0000353A" w:rsidRDefault="00725F88" w:rsidP="00171825">
            <w:pPr>
              <w:spacing w:after="120" w:line="240" w:lineRule="auto"/>
              <w:rPr>
                <w:rFonts w:ascii="Arial" w:eastAsia="Times New Roman" w:hAnsi="Arial" w:cs="Arial"/>
                <w:sz w:val="20"/>
                <w:szCs w:val="20"/>
                <w:lang w:eastAsia="en-GB"/>
              </w:rPr>
            </w:pPr>
          </w:p>
        </w:tc>
        <w:tc>
          <w:tcPr>
            <w:tcW w:w="2801"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use of GSIM to support the design, specification and implementation of harmonized methods is an important part of methods management and delivers value</w:t>
            </w:r>
          </w:p>
        </w:tc>
      </w:tr>
      <w:tr w:rsidR="00725F88" w:rsidRPr="0000353A" w:rsidTr="00167FDD">
        <w:trPr>
          <w:trHeight w:val="113"/>
        </w:trPr>
        <w:tc>
          <w:tcPr>
            <w:tcW w:w="1293"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799" w:type="dxa"/>
            <w:tcBorders>
              <w:bottom w:val="single" w:sz="4" w:space="0" w:color="auto"/>
            </w:tcBorders>
            <w:shd w:val="clear" w:color="auto" w:fill="FFFF00"/>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1" w:type="dxa"/>
            <w:tcBorders>
              <w:bottom w:val="single" w:sz="4" w:space="0" w:color="auto"/>
            </w:tcBorders>
            <w:shd w:val="clear" w:color="auto" w:fill="FFFF00"/>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6" w:type="dxa"/>
            <w:tcBorders>
              <w:bottom w:val="single" w:sz="4" w:space="0" w:color="auto"/>
            </w:tcBorders>
            <w:shd w:val="clear" w:color="auto" w:fill="FFFF00"/>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9"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01"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167FDD">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799" w:type="dxa"/>
            <w:tcBorders>
              <w:bottom w:val="single" w:sz="4" w:space="0" w:color="auto"/>
            </w:tcBorders>
            <w:shd w:val="clear" w:color="auto" w:fill="FFFF00"/>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information experts are aware of GSIM and interested in its use related to organizing data and metadata.</w:t>
            </w:r>
          </w:p>
        </w:tc>
        <w:tc>
          <w:tcPr>
            <w:tcW w:w="2791" w:type="dxa"/>
            <w:shd w:val="clear" w:color="auto" w:fill="FFFF00"/>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Several information experts know the model. GSIM has been tried out occasionally in specific areas which are often related to international cooperation efforts.</w:t>
            </w:r>
          </w:p>
        </w:tc>
        <w:tc>
          <w:tcPr>
            <w:tcW w:w="2826" w:type="dxa"/>
            <w:shd w:val="clear" w:color="auto" w:fill="FFFF00"/>
            <w:tcMar>
              <w:left w:w="23" w:type="dxa"/>
              <w:right w:w="23" w:type="dxa"/>
            </w:tcMar>
            <w:hideMark/>
          </w:tcPr>
          <w:p w:rsidR="00725F88" w:rsidRPr="0000353A" w:rsidRDefault="00725F88" w:rsidP="00133456">
            <w:pPr>
              <w:spacing w:after="120" w:line="240" w:lineRule="auto"/>
              <w:jc w:val="both"/>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recognized as a conceptual model for sharing ideas and determining common concepts inside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Some case-specific models are introduced. The GSIM information objects might be used a bit differently in different parts of the organisation.</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Organisation has officially adopted GSIM to describe its information assets.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information architecture of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is described in terms of GSIM i</w:t>
            </w:r>
            <w:r w:rsidR="00466CFB">
              <w:rPr>
                <w:rFonts w:ascii="Arial" w:eastAsia="Times New Roman" w:hAnsi="Arial" w:cs="Arial"/>
                <w:sz w:val="20"/>
                <w:szCs w:val="20"/>
                <w:lang w:eastAsia="en-GB"/>
              </w:rPr>
              <w:t>nformation objects. There exist</w:t>
            </w:r>
            <w:r w:rsidRPr="0000353A">
              <w:rPr>
                <w:rFonts w:ascii="Arial" w:eastAsia="Times New Roman" w:hAnsi="Arial" w:cs="Arial"/>
                <w:sz w:val="20"/>
                <w:szCs w:val="20"/>
                <w:lang w:eastAsia="en-GB"/>
              </w:rPr>
              <w:t xml:space="preserve"> common repositories of instances of GSIM information objects that can be reused in the whole organisation.</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information architecture is a reality and implemented throughout the organisation consistently. Optimized GSIM-based information management is a reality.</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exists a catalogue of GSIM information objects, e.g. unit type, that has been agreed on at the international level and the organisation is using this catalogue.</w:t>
            </w:r>
          </w:p>
        </w:tc>
      </w:tr>
      <w:tr w:rsidR="00725F88" w:rsidRPr="0000353A" w:rsidTr="00167FDD">
        <w:trPr>
          <w:trHeight w:val="113"/>
        </w:trPr>
        <w:tc>
          <w:tcPr>
            <w:tcW w:w="1293"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799" w:type="dxa"/>
            <w:shd w:val="clear" w:color="auto" w:fill="FFFF00"/>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experts are aware of GSIM and also interested in using it.</w:t>
            </w:r>
          </w:p>
        </w:tc>
        <w:tc>
          <w:tcPr>
            <w:tcW w:w="279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physical datamodels or CSPA services are created and tested using GSIM as the conceptual model in planning phase.</w:t>
            </w:r>
          </w:p>
        </w:tc>
        <w:tc>
          <w:tcPr>
            <w:tcW w:w="2826"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GSIM-based physical datamodels are implemented in separate applications or some CSPA services are described in terms of GSIM information objects.</w:t>
            </w:r>
          </w:p>
        </w:tc>
        <w:tc>
          <w:tcPr>
            <w:tcW w:w="2799"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GSIM is used to describe at the conceptual level all applications related to the statistical processes that are developed by the organisation.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 organisation has an internal CSPA Service Catalogue including coherent Statistical Service Descriptions describing input and output objects of the services as GSIM information objects. </w:t>
            </w:r>
          </w:p>
        </w:tc>
        <w:tc>
          <w:tcPr>
            <w:tcW w:w="2801"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whole platform of CSPA-compliant applications for all domains described in terms of GSIM information objects. Organisation has adopted GSIM as part of the set of standards to describe its applications.</w:t>
            </w:r>
          </w:p>
        </w:tc>
      </w:tr>
    </w:tbl>
    <w:p w:rsidR="00243A17" w:rsidRPr="00243A17" w:rsidRDefault="00243A17" w:rsidP="00243A17"/>
    <w:p w:rsidR="00243A17" w:rsidRPr="00243A17" w:rsidRDefault="00243A17" w:rsidP="00243A17"/>
    <w:p w:rsidR="002D4C7D" w:rsidRDefault="002D4C7D" w:rsidP="002D4C7D">
      <w:pPr>
        <w:rPr>
          <w:ins w:id="12" w:author="Christopher Jones" w:date="2016-06-01T16:13:00Z"/>
        </w:rPr>
        <w:sectPr w:rsidR="002D4C7D" w:rsidSect="0008279E">
          <w:pgSz w:w="16838" w:h="11906" w:orient="landscape"/>
          <w:pgMar w:top="426" w:right="851" w:bottom="567" w:left="426" w:header="708" w:footer="708" w:gutter="0"/>
          <w:cols w:space="708"/>
          <w:docGrid w:linePitch="360"/>
        </w:sectPr>
      </w:pPr>
    </w:p>
    <w:p w:rsidR="002D4C7D" w:rsidRDefault="002D4C7D" w:rsidP="002D4C7D">
      <w:pPr>
        <w:pStyle w:val="Heading2"/>
      </w:pPr>
      <w:r>
        <w:lastRenderedPageBreak/>
        <w:t>GSIM Maturity Assessment</w:t>
      </w:r>
    </w:p>
    <w:p w:rsidR="002D4C7D" w:rsidRDefault="002D4C7D" w:rsidP="002D4C7D">
      <w:r>
        <w:t>The current version of GSIM is version 1.1.</w:t>
      </w:r>
    </w:p>
    <w:p w:rsidR="002D4C7D" w:rsidRDefault="002D4C7D" w:rsidP="002D4C7D">
      <w:pPr>
        <w:rPr>
          <w:b/>
        </w:rPr>
      </w:pPr>
      <w:r>
        <w:t xml:space="preserve">Version Assessed: </w:t>
      </w:r>
      <w:r w:rsidRPr="007C7FDF">
        <w:rPr>
          <w:b/>
        </w:rPr>
        <w:t>1.</w:t>
      </w:r>
      <w:r w:rsidR="00793D20">
        <w:rPr>
          <w:b/>
        </w:rPr>
        <w:t>1</w:t>
      </w:r>
    </w:p>
    <w:p w:rsidR="002D4C7D" w:rsidRDefault="002D4C7D" w:rsidP="002D4C7D"/>
    <w:tbl>
      <w:tblPr>
        <w:tblStyle w:val="TableGrid"/>
        <w:tblW w:w="10490" w:type="dxa"/>
        <w:tblInd w:w="108" w:type="dxa"/>
        <w:tblLayout w:type="fixed"/>
        <w:tblLook w:val="04A0"/>
      </w:tblPr>
      <w:tblGrid>
        <w:gridCol w:w="1418"/>
        <w:gridCol w:w="1701"/>
        <w:gridCol w:w="1701"/>
        <w:gridCol w:w="5670"/>
      </w:tblGrid>
      <w:tr w:rsidR="002D4C7D" w:rsidRPr="0000353A" w:rsidTr="001B1E80">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Borders>
              <w:bottom w:val="single" w:sz="4" w:space="0" w:color="auto"/>
            </w:tcBorders>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Borders>
              <w:bottom w:val="single" w:sz="4" w:space="0" w:color="auto"/>
            </w:tcBorders>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1B1E8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shd w:val="clear" w:color="auto" w:fill="FFFF00"/>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Pre-implementation</w:t>
            </w:r>
          </w:p>
        </w:tc>
        <w:tc>
          <w:tcPr>
            <w:tcW w:w="1701" w:type="dxa"/>
            <w:shd w:val="clear" w:color="auto" w:fill="92D050"/>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Mature implementation</w:t>
            </w:r>
          </w:p>
        </w:tc>
        <w:tc>
          <w:tcPr>
            <w:tcW w:w="5670" w:type="dxa"/>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Development of a corporate strategy for implementation of GSIM in statistical processes.</w:t>
            </w:r>
          </w:p>
        </w:tc>
      </w:tr>
      <w:tr w:rsidR="002D4C7D" w:rsidRPr="0000353A" w:rsidTr="001B1E8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shd w:val="clear" w:color="auto" w:fill="FFFF00"/>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Early implementation</w:t>
            </w:r>
          </w:p>
        </w:tc>
        <w:tc>
          <w:tcPr>
            <w:tcW w:w="1701" w:type="dxa"/>
            <w:shd w:val="clear" w:color="auto" w:fill="92D050"/>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Mature implementation</w:t>
            </w:r>
          </w:p>
        </w:tc>
        <w:tc>
          <w:tcPr>
            <w:tcW w:w="5670" w:type="dxa"/>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Development of a corporate strategy for implementation of GSIM in statistical processes.</w:t>
            </w:r>
          </w:p>
        </w:tc>
      </w:tr>
      <w:tr w:rsidR="002D4C7D" w:rsidRPr="0000353A" w:rsidTr="001B1E8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shd w:val="clear" w:color="auto" w:fill="FFFF00"/>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Early implementation</w:t>
            </w:r>
          </w:p>
        </w:tc>
        <w:tc>
          <w:tcPr>
            <w:tcW w:w="1701" w:type="dxa"/>
            <w:shd w:val="clear" w:color="auto" w:fill="92D050"/>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Mature implementation</w:t>
            </w:r>
          </w:p>
        </w:tc>
        <w:tc>
          <w:tcPr>
            <w:tcW w:w="5670" w:type="dxa"/>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Development of a corporate strategy for implementation of GSIM in statistical processes.</w:t>
            </w:r>
          </w:p>
        </w:tc>
      </w:tr>
      <w:tr w:rsidR="002D4C7D" w:rsidRPr="0000353A" w:rsidTr="001B1E80">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shd w:val="clear" w:color="auto" w:fill="FFFF00"/>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Initial implementation</w:t>
            </w:r>
          </w:p>
        </w:tc>
        <w:tc>
          <w:tcPr>
            <w:tcW w:w="1701" w:type="dxa"/>
            <w:shd w:val="clear" w:color="auto" w:fill="92D050"/>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Mature implementation</w:t>
            </w:r>
          </w:p>
        </w:tc>
        <w:tc>
          <w:tcPr>
            <w:tcW w:w="5670" w:type="dxa"/>
            <w:vAlign w:val="center"/>
          </w:tcPr>
          <w:p w:rsidR="002D4C7D" w:rsidRPr="00871148" w:rsidRDefault="00871148" w:rsidP="00871148">
            <w:pPr>
              <w:jc w:val="center"/>
              <w:rPr>
                <w:rFonts w:ascii="Arial" w:hAnsi="Arial" w:cs="Arial"/>
                <w:sz w:val="20"/>
                <w:szCs w:val="20"/>
                <w:lang w:val="en-US"/>
              </w:rPr>
            </w:pPr>
            <w:r w:rsidRPr="00871148">
              <w:rPr>
                <w:rFonts w:ascii="Arial" w:hAnsi="Arial" w:cs="Arial"/>
                <w:sz w:val="20"/>
                <w:szCs w:val="20"/>
                <w:lang w:val="en-US"/>
              </w:rPr>
              <w:t>Development of a corporate strategy for implementation of GSIM in statistical processes.</w:t>
            </w:r>
          </w:p>
        </w:tc>
      </w:tr>
    </w:tbl>
    <w:p w:rsidR="002D4C7D" w:rsidRDefault="002D4C7D" w:rsidP="002D4C7D"/>
    <w:p w:rsidR="00243A17" w:rsidRDefault="00243A17" w:rsidP="002D4C7D">
      <w:pPr>
        <w:pStyle w:val="Heading2"/>
      </w:pPr>
    </w:p>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r w:rsidR="00B73145" w:rsidRPr="00B73145">
        <w:rPr>
          <w:color w:val="FF0000"/>
        </w:rPr>
        <w:t xml:space="preserve"> No</w:t>
      </w:r>
    </w:p>
    <w:p w:rsidR="00171825" w:rsidRDefault="00171825" w:rsidP="00171825">
      <w:pPr>
        <w:ind w:firstLine="720"/>
        <w:rPr>
          <w:b/>
        </w:rPr>
      </w:pPr>
      <w:r>
        <w:rPr>
          <w:b/>
        </w:rPr>
        <w:t>If yes, please provide the Dimension and Level for those self-assessment criteria:</w:t>
      </w:r>
    </w:p>
    <w:p w:rsidR="00171825" w:rsidRDefault="00171825" w:rsidP="00171825">
      <w:pPr>
        <w:rPr>
          <w:b/>
        </w:rPr>
      </w:pPr>
      <w:r>
        <w:rPr>
          <w:b/>
        </w:rPr>
        <w:t>Were the Levels sufficiently distinct per Dimension?</w:t>
      </w:r>
      <w:r w:rsidR="00B73145">
        <w:rPr>
          <w:b/>
        </w:rPr>
        <w:t xml:space="preserve"> </w:t>
      </w:r>
      <w:r w:rsidR="00B73145" w:rsidRPr="00B73145">
        <w:rPr>
          <w:color w:val="FF0000"/>
        </w:rPr>
        <w:t>Yes</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r>
        <w:rPr>
          <w:b/>
        </w:rPr>
        <w:t>Do you think we should have had a Technology Dimension for GSIM?</w:t>
      </w:r>
    </w:p>
    <w:p w:rsidR="00171825" w:rsidRPr="00B73145" w:rsidRDefault="00B73145" w:rsidP="00171825">
      <w:pPr>
        <w:rPr>
          <w:color w:val="FF0000"/>
        </w:rPr>
      </w:pPr>
      <w:r w:rsidRPr="00B73145">
        <w:rPr>
          <w:color w:val="FF0000"/>
        </w:rPr>
        <w:tab/>
      </w:r>
      <w:r w:rsidR="00E6305D">
        <w:rPr>
          <w:color w:val="FF0000"/>
        </w:rPr>
        <w:t>I</w:t>
      </w:r>
      <w:r w:rsidRPr="00B73145">
        <w:rPr>
          <w:color w:val="FF0000"/>
        </w:rPr>
        <w:t>t is not necessary</w:t>
      </w:r>
      <w:r w:rsidR="00E6305D">
        <w:rPr>
          <w:color w:val="FF0000"/>
        </w:rPr>
        <w:t xml:space="preserve"> to have a Technology Dimension for GSIM</w:t>
      </w:r>
      <w:r w:rsidRPr="00B73145">
        <w:rPr>
          <w:color w:val="FF0000"/>
        </w:rPr>
        <w:t>.</w:t>
      </w:r>
    </w:p>
    <w:p w:rsidR="00171825" w:rsidRDefault="00171825" w:rsidP="00171825">
      <w:pPr>
        <w:ind w:firstLine="720"/>
        <w:rPr>
          <w:b/>
        </w:rPr>
      </w:pPr>
    </w:p>
    <w:p w:rsidR="00171825" w:rsidRPr="00171825" w:rsidRDefault="00171825" w:rsidP="00171825">
      <w:pPr>
        <w:rPr>
          <w:ins w:id="13" w:author="Christopher Jones" w:date="2016-06-01T16:35:00Z"/>
        </w:rPr>
        <w:sectPr w:rsidR="00171825" w:rsidRPr="00171825" w:rsidSect="0008279E">
          <w:pgSz w:w="11906" w:h="16838"/>
          <w:pgMar w:top="851" w:right="567" w:bottom="426" w:left="426" w:header="708" w:footer="708" w:gutter="0"/>
          <w:cols w:space="708"/>
          <w:docGrid w:linePitch="360"/>
        </w:sectPr>
      </w:pPr>
    </w:p>
    <w:p w:rsidR="002D4C7D" w:rsidRDefault="002D4C7D" w:rsidP="002D4C7D">
      <w:pPr>
        <w:pStyle w:val="Heading2"/>
        <w:spacing w:before="0" w:after="120" w:line="240" w:lineRule="auto"/>
      </w:pPr>
      <w:r>
        <w:lastRenderedPageBreak/>
        <w:t xml:space="preserve">CSPA </w:t>
      </w:r>
      <w:r w:rsidR="00725F88">
        <w:t>Self-</w:t>
      </w:r>
      <w:r>
        <w:t>Assessment Criteria</w:t>
      </w:r>
    </w:p>
    <w:tbl>
      <w:tblPr>
        <w:tblW w:w="15309"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294"/>
        <w:gridCol w:w="2803"/>
        <w:gridCol w:w="2795"/>
        <w:gridCol w:w="2827"/>
        <w:gridCol w:w="2795"/>
        <w:gridCol w:w="2795"/>
      </w:tblGrid>
      <w:tr w:rsidR="001A3991" w:rsidRPr="0000353A" w:rsidTr="00167FDD">
        <w:trPr>
          <w:trHeight w:val="766"/>
        </w:trPr>
        <w:tc>
          <w:tcPr>
            <w:tcW w:w="1294" w:type="dxa"/>
            <w:shd w:val="clear" w:color="auto" w:fill="auto"/>
            <w:tcMar>
              <w:left w:w="23" w:type="dxa"/>
              <w:right w:w="23" w:type="dxa"/>
            </w:tcMar>
            <w:vAlign w:val="center"/>
            <w:hideMark/>
          </w:tcPr>
          <w:p w:rsidR="001A3991" w:rsidRPr="0000353A" w:rsidRDefault="001A3991" w:rsidP="0000353A">
            <w:pPr>
              <w:spacing w:after="120" w:line="240" w:lineRule="auto"/>
              <w:rPr>
                <w:rFonts w:ascii="Arial" w:eastAsia="Times New Roman" w:hAnsi="Arial" w:cs="Arial"/>
                <w:b/>
                <w:bCs/>
                <w:lang w:eastAsia="en-GB"/>
              </w:rPr>
            </w:pPr>
            <w:r w:rsidRPr="0000353A">
              <w:rPr>
                <w:rFonts w:ascii="Arial" w:eastAsia="Times New Roman" w:hAnsi="Arial" w:cs="Arial"/>
                <w:b/>
                <w:bCs/>
                <w:lang w:eastAsia="en-GB"/>
              </w:rPr>
              <w:t> </w:t>
            </w:r>
            <w:r>
              <w:rPr>
                <w:rFonts w:ascii="Arial" w:eastAsia="Times New Roman" w:hAnsi="Arial" w:cs="Arial"/>
                <w:b/>
                <w:bCs/>
                <w:lang w:eastAsia="en-GB"/>
              </w:rPr>
              <w:t xml:space="preserve">        </w:t>
            </w:r>
            <w:r w:rsidRPr="0000353A">
              <w:rPr>
                <w:rFonts w:ascii="Arial" w:eastAsia="Times New Roman" w:hAnsi="Arial" w:cs="Arial"/>
                <w:b/>
                <w:bCs/>
                <w:lang w:eastAsia="en-GB"/>
              </w:rPr>
              <w:t>Levels</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Dimensions</w:t>
            </w:r>
          </w:p>
        </w:tc>
        <w:tc>
          <w:tcPr>
            <w:tcW w:w="2803" w:type="dxa"/>
            <w:tcBorders>
              <w:bottom w:val="single" w:sz="8" w:space="0" w:color="auto"/>
            </w:tcBorders>
            <w:shd w:val="clear" w:color="auto" w:fill="auto"/>
            <w:tcMar>
              <w:left w:w="23" w:type="dxa"/>
              <w:right w:w="23" w:type="dxa"/>
            </w:tcMar>
            <w:vAlign w:val="center"/>
            <w:hideMark/>
          </w:tcPr>
          <w:p w:rsidR="00A853E2" w:rsidRDefault="001A3991" w:rsidP="00A853E2">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r w:rsidR="00A853E2">
              <w:rPr>
                <w:rFonts w:ascii="Arial" w:eastAsia="Times New Roman" w:hAnsi="Arial" w:cs="Arial"/>
                <w:b/>
                <w:bCs/>
                <w:lang w:eastAsia="en-GB"/>
              </w:rPr>
              <w:t xml:space="preserve"> </w:t>
            </w:r>
          </w:p>
          <w:p w:rsidR="001A3991" w:rsidRPr="0000353A" w:rsidRDefault="00A853E2" w:rsidP="00A853E2">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tcBorders>
              <w:bottom w:val="single" w:sz="8" w:space="0" w:color="auto"/>
            </w:tcBorders>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827" w:type="dxa"/>
            <w:tcBorders>
              <w:bottom w:val="single" w:sz="8" w:space="0" w:color="auto"/>
            </w:tcBorders>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Early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c>
          <w:tcPr>
            <w:tcW w:w="2795" w:type="dxa"/>
            <w:shd w:val="clear" w:color="auto" w:fill="auto"/>
            <w:tcMar>
              <w:left w:w="23" w:type="dxa"/>
              <w:right w:w="23" w:type="dxa"/>
            </w:tcMar>
            <w:vAlign w:val="center"/>
            <w:hideMark/>
          </w:tcPr>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Corporate implementation</w:t>
            </w:r>
          </w:p>
        </w:tc>
        <w:tc>
          <w:tcPr>
            <w:tcW w:w="2795" w:type="dxa"/>
            <w:shd w:val="clear" w:color="auto" w:fill="auto"/>
            <w:tcMar>
              <w:left w:w="23" w:type="dxa"/>
              <w:right w:w="23" w:type="dxa"/>
            </w:tcMar>
            <w:vAlign w:val="center"/>
            <w:hideMark/>
          </w:tcPr>
          <w:p w:rsidR="00A853E2"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 xml:space="preserve">Mature </w:t>
            </w:r>
          </w:p>
          <w:p w:rsidR="001A3991" w:rsidRPr="0000353A" w:rsidRDefault="001A3991" w:rsidP="0000353A">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implementation</w:t>
            </w:r>
          </w:p>
        </w:tc>
      </w:tr>
      <w:tr w:rsidR="0000353A" w:rsidRPr="0000353A" w:rsidTr="00167FDD">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Business</w:t>
            </w:r>
          </w:p>
        </w:tc>
        <w:tc>
          <w:tcPr>
            <w:tcW w:w="2803" w:type="dxa"/>
            <w:tcBorders>
              <w:bottom w:val="single" w:sz="8" w:space="0" w:color="auto"/>
            </w:tcBorders>
            <w:shd w:val="clear" w:color="auto" w:fill="FFFF00"/>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Each area designs and develops its own solutions. Budget and staff is located at each area. </w:t>
            </w:r>
          </w:p>
        </w:tc>
        <w:tc>
          <w:tcPr>
            <w:tcW w:w="2795" w:type="dxa"/>
            <w:tcBorders>
              <w:bottom w:val="single" w:sz="8" w:space="0" w:color="auto"/>
            </w:tcBorders>
            <w:shd w:val="clear" w:color="auto" w:fill="FFFF00"/>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Although each area continues designing its own solution they try to make them modular and share the code.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budget and staff are still located at each area but central coordination creating some general guidelines exists.</w:t>
            </w:r>
          </w:p>
        </w:tc>
        <w:tc>
          <w:tcPr>
            <w:tcW w:w="2827" w:type="dxa"/>
            <w:tcBorders>
              <w:bottom w:val="single" w:sz="8" w:space="0" w:color="auto"/>
            </w:tcBorders>
            <w:shd w:val="clear" w:color="auto" w:fill="FFFF00"/>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analysis of the business processes. GAMSO and GSBPM are applied as a basis to identify each statistical service and business function.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of the roles defined by CSPA start being recognized and informally adopted by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areas.</w:t>
            </w:r>
          </w:p>
        </w:tc>
        <w:tc>
          <w:tcPr>
            <w:tcW w:w="2795" w:type="dxa"/>
            <w:shd w:val="clear" w:color="auto" w:fill="auto"/>
            <w:tcMar>
              <w:left w:w="23" w:type="dxa"/>
              <w:right w:w="23" w:type="dxa"/>
            </w:tcMar>
            <w:hideMark/>
          </w:tcPr>
          <w:p w:rsidR="00364771"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 unique services environment running on a common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to attend all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a</w:t>
            </w:r>
            <w:r w:rsidR="00364771">
              <w:rPr>
                <w:rFonts w:ascii="Arial" w:eastAsia="Times New Roman" w:hAnsi="Arial" w:cs="Arial"/>
                <w:sz w:val="20"/>
                <w:szCs w:val="20"/>
                <w:lang w:eastAsia="en-GB"/>
              </w:rPr>
              <w:t>l needs is</w:t>
            </w:r>
            <w:r w:rsidRPr="0000353A">
              <w:rPr>
                <w:rFonts w:ascii="Arial" w:eastAsia="Times New Roman" w:hAnsi="Arial" w:cs="Arial"/>
                <w:sz w:val="20"/>
                <w:szCs w:val="20"/>
                <w:lang w:eastAsia="en-GB"/>
              </w:rPr>
              <w:t xml:space="preserve"> part of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long term plans. </w:t>
            </w:r>
          </w:p>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services are defined following an agreed granularity level.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resources (people, budget, skills, etc.) are mainly oriented to build and maintain the common platform. CSPA roles and responsibilities are clearly defined and mapped to areas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Statisticians are able to make specific orchestrations of services to cover their projects and new user’s requests. A specialized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cross-</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group is in charge of the maintenance and expansion of the services platform. There is a planned evolution of the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services based in long term institutional goals, historic performance indicators and external changes.</w:t>
            </w:r>
          </w:p>
        </w:tc>
      </w:tr>
      <w:tr w:rsidR="0000353A" w:rsidRPr="0000353A" w:rsidTr="00167FDD">
        <w:trPr>
          <w:trHeight w:val="113"/>
        </w:trPr>
        <w:tc>
          <w:tcPr>
            <w:tcW w:w="1294" w:type="dxa"/>
            <w:shd w:val="clear" w:color="auto" w:fill="auto"/>
            <w:tcMar>
              <w:left w:w="23" w:type="dxa"/>
              <w:right w:w="23" w:type="dxa"/>
            </w:tcMar>
            <w:vAlign w:val="center"/>
            <w:hideMark/>
          </w:tcPr>
          <w:p w:rsidR="004C19DF" w:rsidRPr="0000353A" w:rsidRDefault="004C19DF"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w:t>
            </w:r>
          </w:p>
        </w:tc>
        <w:tc>
          <w:tcPr>
            <w:tcW w:w="2803" w:type="dxa"/>
            <w:tcBorders>
              <w:bottom w:val="single" w:sz="8" w:space="0" w:color="auto"/>
            </w:tcBorders>
            <w:shd w:val="clear" w:color="auto" w:fill="FFFF00"/>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Methods are not standardized.</w:t>
            </w:r>
          </w:p>
        </w:tc>
        <w:tc>
          <w:tcPr>
            <w:tcW w:w="2795" w:type="dxa"/>
            <w:tcBorders>
              <w:bottom w:val="single" w:sz="8" w:space="0" w:color="auto"/>
            </w:tcBorders>
            <w:shd w:val="clear" w:color="auto" w:fill="FFFF00"/>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are some attempts to use some common methodologies, mainly related to codification standards and APIs definition but under the interpretation of each area.</w:t>
            </w:r>
          </w:p>
        </w:tc>
        <w:tc>
          <w:tcPr>
            <w:tcW w:w="2827" w:type="dxa"/>
            <w:tcBorders>
              <w:bottom w:val="single" w:sz="8" w:space="0" w:color="auto"/>
            </w:tcBorders>
            <w:shd w:val="clear" w:color="auto" w:fill="FFFF00"/>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and other standards starts to be implemented as a concern of the whole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but the implementation is partial obeying to internal needs. First attempts to develop SOA/CSPA based services.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CSPA has been implemented, and all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staff in the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follows it. Reuse and sharing of services developed by other NSOs is a common practice. </w:t>
            </w:r>
          </w:p>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 virtualization is a “must” characteristic in order to make the instantiation of the services easier in different environments.</w:t>
            </w:r>
          </w:p>
        </w:tc>
        <w:tc>
          <w:tcPr>
            <w:tcW w:w="2795" w:type="dxa"/>
            <w:shd w:val="clear" w:color="auto" w:fill="auto"/>
            <w:tcMar>
              <w:left w:w="23" w:type="dxa"/>
              <w:right w:w="23" w:type="dxa"/>
            </w:tcMar>
            <w:hideMark/>
          </w:tcPr>
          <w:p w:rsidR="004C19DF" w:rsidRPr="0000353A" w:rsidRDefault="004C19DF"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 basic set of skills shared by all NSOs is defined making it easier to find trained people able to participate on inter</w:t>
            </w:r>
            <w:r w:rsidR="00F926FB" w:rsidRPr="0000353A">
              <w:rPr>
                <w:rFonts w:ascii="Arial" w:eastAsia="Times New Roman" w:hAnsi="Arial" w:cs="Arial"/>
                <w:sz w:val="20"/>
                <w:szCs w:val="20"/>
                <w:lang w:eastAsia="en-GB"/>
              </w:rPr>
              <w:t>-</w:t>
            </w:r>
            <w:r w:rsidRPr="0000353A">
              <w:rPr>
                <w:rFonts w:ascii="Arial" w:eastAsia="Times New Roman" w:hAnsi="Arial" w:cs="Arial"/>
                <w:sz w:val="20"/>
                <w:szCs w:val="20"/>
                <w:lang w:eastAsia="en-GB"/>
              </w:rPr>
              <w:t>institutional collaboration efforts.</w:t>
            </w:r>
          </w:p>
        </w:tc>
      </w:tr>
      <w:tr w:rsidR="0000353A" w:rsidRPr="0000353A" w:rsidTr="00167FDD">
        <w:trPr>
          <w:trHeight w:val="113"/>
        </w:trPr>
        <w:tc>
          <w:tcPr>
            <w:tcW w:w="1294" w:type="dxa"/>
            <w:shd w:val="clear" w:color="auto" w:fill="auto"/>
            <w:tcMar>
              <w:left w:w="23" w:type="dxa"/>
              <w:right w:w="23" w:type="dxa"/>
            </w:tcMar>
            <w:vAlign w:val="center"/>
            <w:hideMark/>
          </w:tcPr>
          <w:p w:rsidR="00243A17" w:rsidRPr="0000353A" w:rsidRDefault="00243A17"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w:t>
            </w:r>
          </w:p>
        </w:tc>
        <w:tc>
          <w:tcPr>
            <w:tcW w:w="2803" w:type="dxa"/>
            <w:shd w:val="clear" w:color="auto" w:fill="FFFF00"/>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is duplicated and each application uses its own structure.</w:t>
            </w:r>
          </w:p>
        </w:tc>
        <w:tc>
          <w:tcPr>
            <w:tcW w:w="2795" w:type="dxa"/>
            <w:shd w:val="clear" w:color="auto" w:fill="FFFF00"/>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Separated information structures in separated systems are common. Some applications share information but in the form of views or other similar mechanisms. Separation of development and production databases starts to being made.</w:t>
            </w:r>
          </w:p>
        </w:tc>
        <w:tc>
          <w:tcPr>
            <w:tcW w:w="2827" w:type="dxa"/>
            <w:shd w:val="clear" w:color="auto" w:fill="FFFF00"/>
            <w:tcMar>
              <w:left w:w="23" w:type="dxa"/>
              <w:right w:w="23" w:type="dxa"/>
            </w:tcMar>
            <w:hideMark/>
          </w:tcPr>
          <w:p w:rsidR="00725F88"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Integrated databases covering several domains exist and services use these shared information sources. Early attempts to apply GSIM and CSPA LIM are carried out. There are separated instances of the databases for development, testing and production, each one following specific rules. Production and dissemination databases are clearly separated.</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 common services platform accesses an integrated information environment. The information environment follows the CSPA LIM so shared services can be configured by each </w:t>
            </w:r>
            <w:r w:rsidR="00653B84">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to cover its own needs. </w:t>
            </w:r>
          </w:p>
        </w:tc>
        <w:tc>
          <w:tcPr>
            <w:tcW w:w="2795" w:type="dxa"/>
            <w:shd w:val="clear" w:color="auto" w:fill="auto"/>
            <w:tcMar>
              <w:left w:w="23" w:type="dxa"/>
              <w:right w:w="23" w:type="dxa"/>
            </w:tcMar>
            <w:hideMark/>
          </w:tcPr>
          <w:p w:rsidR="00243A17" w:rsidRPr="0000353A" w:rsidRDefault="00243A17"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Information databases can incorporate new sources of information without affecting the services environment applying an internationally agreed set of models and standards. Information is independent of the environment, so internal, public and hybrid facilities can be used in a transparent way.</w:t>
            </w:r>
          </w:p>
        </w:tc>
      </w:tr>
      <w:tr w:rsidR="00725F88" w:rsidRPr="0000353A" w:rsidTr="00167FDD">
        <w:trPr>
          <w:trHeight w:val="113"/>
        </w:trPr>
        <w:tc>
          <w:tcPr>
            <w:tcW w:w="1294" w:type="dxa"/>
            <w:shd w:val="clear" w:color="auto" w:fill="auto"/>
            <w:tcMar>
              <w:left w:w="23" w:type="dxa"/>
              <w:right w:w="23" w:type="dxa"/>
            </w:tcMar>
            <w:vAlign w:val="center"/>
          </w:tcPr>
          <w:p w:rsidR="00725F88" w:rsidRPr="0000353A" w:rsidRDefault="00725F88" w:rsidP="00725F88">
            <w:pPr>
              <w:spacing w:after="120" w:line="240" w:lineRule="auto"/>
              <w:jc w:val="right"/>
              <w:rPr>
                <w:rFonts w:ascii="Arial" w:eastAsia="Times New Roman" w:hAnsi="Arial" w:cs="Arial"/>
                <w:b/>
                <w:bCs/>
                <w:lang w:eastAsia="en-GB"/>
              </w:rPr>
            </w:pPr>
            <w:r w:rsidRPr="0000353A">
              <w:rPr>
                <w:rFonts w:ascii="Arial" w:eastAsia="Times New Roman" w:hAnsi="Arial" w:cs="Arial"/>
                <w:b/>
                <w:bCs/>
                <w:lang w:eastAsia="en-GB"/>
              </w:rPr>
              <w:lastRenderedPageBreak/>
              <w:t>  </w:t>
            </w:r>
            <w:r>
              <w:rPr>
                <w:rFonts w:ascii="Arial" w:eastAsia="Times New Roman" w:hAnsi="Arial" w:cs="Arial"/>
                <w:b/>
                <w:bCs/>
                <w:lang w:eastAsia="en-GB"/>
              </w:rPr>
              <w:t>L</w:t>
            </w:r>
            <w:r w:rsidRPr="0000353A">
              <w:rPr>
                <w:rFonts w:ascii="Arial" w:eastAsia="Times New Roman" w:hAnsi="Arial" w:cs="Arial"/>
                <w:b/>
                <w:bCs/>
                <w:lang w:eastAsia="en-GB"/>
              </w:rPr>
              <w:t>evels</w:t>
            </w:r>
            <w:r>
              <w:rPr>
                <w:rFonts w:ascii="Arial" w:eastAsia="Times New Roman" w:hAnsi="Arial" w:cs="Arial"/>
                <w:b/>
                <w:bCs/>
                <w:lang w:eastAsia="en-GB"/>
              </w:rPr>
              <w:t xml:space="preserve">  Dimensions</w:t>
            </w:r>
          </w:p>
        </w:tc>
        <w:tc>
          <w:tcPr>
            <w:tcW w:w="2803" w:type="dxa"/>
            <w:tcBorders>
              <w:bottom w:val="single" w:sz="8" w:space="0" w:color="auto"/>
            </w:tcBorders>
            <w:shd w:val="clear" w:color="auto" w:fill="FFFF00"/>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Initial</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tcBorders>
              <w:bottom w:val="single" w:sz="8" w:space="0" w:color="auto"/>
            </w:tcBorders>
            <w:shd w:val="clear" w:color="auto" w:fill="FFFF00"/>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Pre</w:t>
            </w:r>
            <w:r>
              <w:rPr>
                <w:rFonts w:ascii="Arial" w:eastAsia="Times New Roman" w:hAnsi="Arial" w:cs="Arial"/>
                <w:b/>
                <w:bCs/>
                <w:lang w:eastAsia="en-GB"/>
              </w:rPr>
              <w:t>-</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827" w:type="dxa"/>
            <w:tcBorders>
              <w:bottom w:val="single" w:sz="8" w:space="0" w:color="auto"/>
            </w:tcBorders>
            <w:shd w:val="clear" w:color="auto" w:fill="FFFF00"/>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Early</w:t>
            </w:r>
          </w:p>
          <w:p w:rsidR="00725F88" w:rsidRPr="00653B84" w:rsidRDefault="00725F88" w:rsidP="00725F88">
            <w:pPr>
              <w:spacing w:after="120" w:line="240" w:lineRule="auto"/>
              <w:jc w:val="cente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Corporate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c>
          <w:tcPr>
            <w:tcW w:w="2795" w:type="dxa"/>
            <w:shd w:val="clear" w:color="auto" w:fill="auto"/>
            <w:tcMar>
              <w:left w:w="23" w:type="dxa"/>
              <w:right w:w="23" w:type="dxa"/>
            </w:tcMar>
            <w:vAlign w:val="center"/>
          </w:tcPr>
          <w:p w:rsidR="00725F88" w:rsidRDefault="00725F88" w:rsidP="00725F88">
            <w:pPr>
              <w:spacing w:after="120" w:line="240" w:lineRule="auto"/>
              <w:jc w:val="center"/>
              <w:rPr>
                <w:rFonts w:ascii="Arial" w:eastAsia="Times New Roman" w:hAnsi="Arial" w:cs="Arial"/>
                <w:b/>
                <w:bCs/>
                <w:lang w:eastAsia="en-GB"/>
              </w:rPr>
            </w:pPr>
            <w:r w:rsidRPr="0000353A">
              <w:rPr>
                <w:rFonts w:ascii="Arial" w:eastAsia="Times New Roman" w:hAnsi="Arial" w:cs="Arial"/>
                <w:b/>
                <w:bCs/>
                <w:lang w:eastAsia="en-GB"/>
              </w:rPr>
              <w:t>Mature</w:t>
            </w:r>
          </w:p>
          <w:p w:rsidR="00725F88" w:rsidRPr="0000353A" w:rsidRDefault="00725F88" w:rsidP="00725F88">
            <w:pPr>
              <w:spacing w:after="120" w:line="240" w:lineRule="auto"/>
              <w:jc w:val="center"/>
              <w:rPr>
                <w:rFonts w:ascii="Arial" w:eastAsia="Times New Roman" w:hAnsi="Arial" w:cs="Arial"/>
                <w:b/>
                <w:bCs/>
                <w:lang w:eastAsia="en-GB"/>
              </w:rPr>
            </w:pPr>
            <w:r>
              <w:rPr>
                <w:rFonts w:ascii="Arial" w:eastAsia="Times New Roman" w:hAnsi="Arial" w:cs="Arial"/>
                <w:b/>
                <w:bCs/>
                <w:lang w:eastAsia="en-GB"/>
              </w:rPr>
              <w:t>implementation</w:t>
            </w:r>
          </w:p>
        </w:tc>
      </w:tr>
      <w:tr w:rsidR="00725F88" w:rsidRPr="0000353A" w:rsidTr="00167FDD">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w:t>
            </w:r>
          </w:p>
        </w:tc>
        <w:tc>
          <w:tcPr>
            <w:tcW w:w="2803" w:type="dxa"/>
            <w:tcBorders>
              <w:bottom w:val="single" w:sz="8" w:space="0" w:color="auto"/>
            </w:tcBorders>
            <w:shd w:val="clear" w:color="auto" w:fill="FFFF00"/>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Applications run as separated instances. It’s very difficult to make them interoperable, manual work is inevitably required.</w:t>
            </w:r>
          </w:p>
        </w:tc>
        <w:tc>
          <w:tcPr>
            <w:tcW w:w="2795" w:type="dxa"/>
            <w:tcBorders>
              <w:bottom w:val="single" w:sz="8" w:space="0" w:color="auto"/>
            </w:tcBorders>
            <w:shd w:val="clear" w:color="auto" w:fill="FFFF00"/>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common component libraries start to appear. The components are difficult to integrate in practice and therefore often rejected.</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commercial components start to be integrated.</w:t>
            </w:r>
          </w:p>
        </w:tc>
        <w:tc>
          <w:tcPr>
            <w:tcW w:w="2827" w:type="dxa"/>
            <w:shd w:val="clear" w:color="auto" w:fill="FFFF00"/>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Some early service oriented systems making use of services attending certain common activities start</w:t>
            </w:r>
            <w:r w:rsidRPr="0000353A">
              <w:rPr>
                <w:rFonts w:ascii="Arial" w:eastAsia="Times New Roman" w:hAnsi="Arial" w:cs="Arial"/>
                <w:strike/>
                <w:sz w:val="20"/>
                <w:szCs w:val="20"/>
                <w:lang w:eastAsia="en-GB"/>
              </w:rPr>
              <w:t>s</w:t>
            </w:r>
            <w:r w:rsidRPr="0000353A">
              <w:rPr>
                <w:rFonts w:ascii="Arial" w:eastAsia="Times New Roman" w:hAnsi="Arial" w:cs="Arial"/>
                <w:sz w:val="20"/>
                <w:szCs w:val="20"/>
                <w:lang w:eastAsia="en-GB"/>
              </w:rPr>
              <w:t xml:space="preserve"> to appear.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Services orchestration is still an issue that is mainly carried out for each system.</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All applications are developed as an orchestration of services following the CSPA guidelines. Services are developed to be independent of specific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configurations.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An international service catalogue is used to complement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's own one.</w:t>
            </w:r>
          </w:p>
        </w:tc>
        <w:tc>
          <w:tcPr>
            <w:tcW w:w="2795"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Some (or all) services are shared by several statistical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s. </w:t>
            </w:r>
          </w:p>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There is a shared catalogue that is used by the institutions as a first level place to find existent services.</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Local catalogues are still being used for very specific services.</w:t>
            </w:r>
          </w:p>
        </w:tc>
      </w:tr>
      <w:tr w:rsidR="00725F88" w:rsidRPr="0000353A" w:rsidTr="00167FDD">
        <w:trPr>
          <w:trHeight w:val="113"/>
        </w:trPr>
        <w:tc>
          <w:tcPr>
            <w:tcW w:w="1294" w:type="dxa"/>
            <w:shd w:val="clear" w:color="auto" w:fill="auto"/>
            <w:tcMar>
              <w:left w:w="23" w:type="dxa"/>
              <w:right w:w="23" w:type="dxa"/>
            </w:tcMar>
            <w:vAlign w:val="center"/>
            <w:hideMark/>
          </w:tcPr>
          <w:p w:rsidR="00725F88" w:rsidRPr="0000353A" w:rsidRDefault="00725F88" w:rsidP="0000353A">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Technology</w:t>
            </w:r>
          </w:p>
        </w:tc>
        <w:tc>
          <w:tcPr>
            <w:tcW w:w="2803" w:type="dxa"/>
            <w:shd w:val="clear" w:color="auto" w:fill="FFFF00"/>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Technology implementations are carried out by demand satisfying individual, isolated, requirements and generating heterogeneity of hardware, software, languages, protocols, etc. </w:t>
            </w:r>
          </w:p>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Management and support of technology goes from absent to very basic.</w:t>
            </w:r>
          </w:p>
        </w:tc>
        <w:tc>
          <w:tcPr>
            <w:tcW w:w="2795" w:type="dxa"/>
            <w:shd w:val="clear" w:color="auto" w:fill="FFFF00"/>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definition of a set of core technologies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which is mostly used as a guideline, but each area still deciding how to fulfil the needs of each project so the integration, reuse and support of technologies is very limited.</w:t>
            </w:r>
          </w:p>
        </w:tc>
        <w:tc>
          <w:tcPr>
            <w:tcW w:w="2827" w:type="dxa"/>
            <w:shd w:val="clear" w:color="auto" w:fill="auto"/>
            <w:tcMar>
              <w:left w:w="23" w:type="dxa"/>
              <w:right w:w="23" w:type="dxa"/>
            </w:tcMar>
            <w:hideMark/>
          </w:tcPr>
          <w:p w:rsidR="00364771"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is a standardized </w:t>
            </w:r>
            <w:r w:rsidR="00466CFB">
              <w:rPr>
                <w:rFonts w:ascii="Arial" w:eastAsia="Times New Roman" w:hAnsi="Arial" w:cs="Arial"/>
                <w:sz w:val="20"/>
                <w:szCs w:val="20"/>
                <w:lang w:eastAsia="en-GB"/>
              </w:rPr>
              <w:t>IT</w:t>
            </w:r>
            <w:r w:rsidRPr="0000353A">
              <w:rPr>
                <w:rFonts w:ascii="Arial" w:eastAsia="Times New Roman" w:hAnsi="Arial" w:cs="Arial"/>
                <w:sz w:val="20"/>
                <w:szCs w:val="20"/>
                <w:lang w:eastAsia="en-GB"/>
              </w:rPr>
              <w:t xml:space="preserve"> platform which is supported by the </w:t>
            </w:r>
            <w:r>
              <w:rPr>
                <w:rFonts w:ascii="Arial" w:eastAsia="Times New Roman" w:hAnsi="Arial" w:cs="Arial"/>
                <w:sz w:val="20"/>
                <w:szCs w:val="20"/>
                <w:lang w:eastAsia="en-GB"/>
              </w:rPr>
              <w:t>organisation</w:t>
            </w:r>
            <w:r w:rsidRPr="0000353A">
              <w:rPr>
                <w:rFonts w:ascii="Arial" w:eastAsia="Times New Roman" w:hAnsi="Arial" w:cs="Arial"/>
                <w:sz w:val="20"/>
                <w:szCs w:val="20"/>
                <w:lang w:eastAsia="en-GB"/>
              </w:rPr>
              <w:t xml:space="preserve">. </w:t>
            </w:r>
          </w:p>
          <w:p w:rsidR="00364771" w:rsidRDefault="00364771"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 xml:space="preserve">Interaction </w:t>
            </w:r>
            <w:r w:rsidR="00725F88" w:rsidRPr="0000353A">
              <w:rPr>
                <w:rFonts w:ascii="Arial" w:eastAsia="Times New Roman" w:hAnsi="Arial" w:cs="Arial"/>
                <w:sz w:val="20"/>
                <w:szCs w:val="20"/>
                <w:lang w:eastAsia="en-GB"/>
              </w:rPr>
              <w:t xml:space="preserve">of </w:t>
            </w:r>
            <w:r w:rsidR="00466CFB">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is a common practice because all areas share the same set of technologies. </w:t>
            </w:r>
          </w:p>
          <w:p w:rsidR="00364771"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Reutilization of solutions on different projects is the common rule. </w:t>
            </w:r>
          </w:p>
          <w:p w:rsidR="00725F88" w:rsidRPr="0000353A" w:rsidRDefault="00725F88" w:rsidP="00364771">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Resources are dynamically managed to optimize its distribution. </w:t>
            </w:r>
          </w:p>
        </w:tc>
        <w:tc>
          <w:tcPr>
            <w:tcW w:w="2795" w:type="dxa"/>
            <w:shd w:val="clear" w:color="auto" w:fill="auto"/>
            <w:tcMar>
              <w:left w:w="23" w:type="dxa"/>
              <w:right w:w="23" w:type="dxa"/>
            </w:tcMar>
            <w:hideMark/>
          </w:tcPr>
          <w:p w:rsidR="00364771" w:rsidRDefault="00466CFB" w:rsidP="00171825">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platform fully supports the SLAs of the serv</w:t>
            </w:r>
            <w:r w:rsidR="00364771">
              <w:rPr>
                <w:rFonts w:ascii="Arial" w:eastAsia="Times New Roman" w:hAnsi="Arial" w:cs="Arial"/>
                <w:sz w:val="20"/>
                <w:szCs w:val="20"/>
                <w:lang w:eastAsia="en-GB"/>
              </w:rPr>
              <w:t xml:space="preserve">ices platform, and includes all </w:t>
            </w:r>
            <w:r w:rsidR="00725F88" w:rsidRPr="0000353A">
              <w:rPr>
                <w:rFonts w:ascii="Arial" w:eastAsia="Times New Roman" w:hAnsi="Arial" w:cs="Arial"/>
                <w:sz w:val="20"/>
                <w:szCs w:val="20"/>
                <w:lang w:eastAsia="en-GB"/>
              </w:rPr>
              <w:t xml:space="preserve">the needed components to virtualize the services. </w:t>
            </w:r>
          </w:p>
          <w:p w:rsidR="00725F88" w:rsidRPr="0000353A" w:rsidRDefault="00466CFB" w:rsidP="00364771">
            <w:pPr>
              <w:spacing w:after="120" w:line="240" w:lineRule="auto"/>
              <w:rPr>
                <w:rFonts w:ascii="Arial" w:eastAsia="Times New Roman" w:hAnsi="Arial" w:cs="Arial"/>
                <w:sz w:val="20"/>
                <w:szCs w:val="20"/>
                <w:lang w:eastAsia="en-GB"/>
              </w:rPr>
            </w:pPr>
            <w:r>
              <w:rPr>
                <w:rFonts w:ascii="Arial" w:eastAsia="Times New Roman" w:hAnsi="Arial" w:cs="Arial"/>
                <w:sz w:val="20"/>
                <w:szCs w:val="20"/>
                <w:lang w:eastAsia="en-GB"/>
              </w:rPr>
              <w:t>IT</w:t>
            </w:r>
            <w:r w:rsidR="00725F88" w:rsidRPr="0000353A">
              <w:rPr>
                <w:rFonts w:ascii="Arial" w:eastAsia="Times New Roman" w:hAnsi="Arial" w:cs="Arial"/>
                <w:sz w:val="20"/>
                <w:szCs w:val="20"/>
                <w:lang w:eastAsia="en-GB"/>
              </w:rPr>
              <w:t xml:space="preserve"> solutions are customized for the </w:t>
            </w:r>
            <w:r w:rsidR="00364771">
              <w:rPr>
                <w:rFonts w:ascii="Arial" w:eastAsia="Times New Roman" w:hAnsi="Arial" w:cs="Arial"/>
                <w:sz w:val="20"/>
                <w:szCs w:val="20"/>
                <w:lang w:eastAsia="en-GB"/>
              </w:rPr>
              <w:t xml:space="preserve">needs of the projects. Hardware </w:t>
            </w:r>
            <w:r w:rsidR="00725F88" w:rsidRPr="0000353A">
              <w:rPr>
                <w:rFonts w:ascii="Arial" w:eastAsia="Times New Roman" w:hAnsi="Arial" w:cs="Arial"/>
                <w:sz w:val="20"/>
                <w:szCs w:val="20"/>
                <w:lang w:eastAsia="en-GB"/>
              </w:rPr>
              <w:t>and software are optimized dynamically to attend changes in requirements and demands of the statistical business processes.</w:t>
            </w:r>
          </w:p>
        </w:tc>
        <w:tc>
          <w:tcPr>
            <w:tcW w:w="2795" w:type="dxa"/>
            <w:shd w:val="clear" w:color="auto" w:fill="auto"/>
            <w:tcMar>
              <w:left w:w="23" w:type="dxa"/>
              <w:right w:w="23" w:type="dxa"/>
            </w:tcMar>
            <w:hideMark/>
          </w:tcPr>
          <w:p w:rsidR="00725F88" w:rsidRPr="0000353A" w:rsidRDefault="00725F88" w:rsidP="00171825">
            <w:pPr>
              <w:spacing w:after="120" w:line="240" w:lineRule="auto"/>
              <w:rPr>
                <w:rFonts w:ascii="Arial" w:eastAsia="Times New Roman" w:hAnsi="Arial" w:cs="Arial"/>
                <w:sz w:val="20"/>
                <w:szCs w:val="20"/>
                <w:lang w:eastAsia="en-GB"/>
              </w:rPr>
            </w:pPr>
            <w:r w:rsidRPr="0000353A">
              <w:rPr>
                <w:rFonts w:ascii="Arial" w:eastAsia="Times New Roman" w:hAnsi="Arial" w:cs="Arial"/>
                <w:sz w:val="20"/>
                <w:szCs w:val="20"/>
                <w:lang w:eastAsia="en-GB"/>
              </w:rPr>
              <w:t xml:space="preserve">There </w:t>
            </w:r>
            <w:r w:rsidR="00364771">
              <w:rPr>
                <w:rFonts w:ascii="Arial" w:eastAsia="Times New Roman" w:hAnsi="Arial" w:cs="Arial"/>
                <w:sz w:val="20"/>
                <w:szCs w:val="20"/>
                <w:lang w:eastAsia="en-GB"/>
              </w:rPr>
              <w:t xml:space="preserve">is a consolidated corporate </w:t>
            </w:r>
            <w:r w:rsidR="00466CFB">
              <w:rPr>
                <w:rFonts w:ascii="Arial" w:eastAsia="Times New Roman" w:hAnsi="Arial" w:cs="Arial"/>
                <w:sz w:val="20"/>
                <w:szCs w:val="20"/>
                <w:lang w:eastAsia="en-GB"/>
              </w:rPr>
              <w:t>IT</w:t>
            </w:r>
            <w:r w:rsidR="00364771">
              <w:rPr>
                <w:rFonts w:ascii="Arial" w:eastAsia="Times New Roman" w:hAnsi="Arial" w:cs="Arial"/>
                <w:sz w:val="20"/>
                <w:szCs w:val="20"/>
                <w:lang w:eastAsia="en-GB"/>
              </w:rPr>
              <w:t xml:space="preserve"> </w:t>
            </w:r>
            <w:r w:rsidRPr="0000353A">
              <w:rPr>
                <w:rFonts w:ascii="Arial" w:eastAsia="Times New Roman" w:hAnsi="Arial" w:cs="Arial"/>
                <w:sz w:val="20"/>
                <w:szCs w:val="20"/>
                <w:lang w:eastAsia="en-GB"/>
              </w:rPr>
              <w:t xml:space="preserve">platform and parts of it are used by several subscribed </w:t>
            </w:r>
            <w:r>
              <w:rPr>
                <w:rFonts w:ascii="Arial" w:eastAsia="Times New Roman" w:hAnsi="Arial" w:cs="Arial"/>
                <w:sz w:val="20"/>
                <w:szCs w:val="20"/>
                <w:lang w:eastAsia="en-GB"/>
              </w:rPr>
              <w:t>organisation</w:t>
            </w:r>
            <w:r w:rsidR="00364771">
              <w:rPr>
                <w:rFonts w:ascii="Arial" w:eastAsia="Times New Roman" w:hAnsi="Arial" w:cs="Arial"/>
                <w:sz w:val="20"/>
                <w:szCs w:val="20"/>
                <w:lang w:eastAsia="en-GB"/>
              </w:rPr>
              <w:t xml:space="preserve">s sharing </w:t>
            </w:r>
            <w:r w:rsidRPr="0000353A">
              <w:rPr>
                <w:rFonts w:ascii="Arial" w:eastAsia="Times New Roman" w:hAnsi="Arial" w:cs="Arial"/>
                <w:sz w:val="20"/>
                <w:szCs w:val="20"/>
                <w:lang w:eastAsia="en-GB"/>
              </w:rPr>
              <w:t>costs, responsibilities and management supporting commonly agreed SLAs.</w:t>
            </w:r>
          </w:p>
        </w:tc>
      </w:tr>
    </w:tbl>
    <w:p w:rsidR="00243A17" w:rsidRPr="00243A17" w:rsidRDefault="00243A17" w:rsidP="0000353A"/>
    <w:p w:rsidR="002D4C7D" w:rsidRDefault="002D4C7D" w:rsidP="002D4C7D">
      <w:pPr>
        <w:rPr>
          <w:ins w:id="14" w:author="Christopher Jones" w:date="2016-06-01T16:13:00Z"/>
        </w:rPr>
        <w:sectPr w:rsidR="002D4C7D" w:rsidSect="0008279E">
          <w:pgSz w:w="16838" w:h="11906" w:orient="landscape"/>
          <w:pgMar w:top="426" w:right="851" w:bottom="567" w:left="426" w:header="708" w:footer="708" w:gutter="0"/>
          <w:cols w:space="708"/>
          <w:docGrid w:linePitch="360"/>
        </w:sectPr>
      </w:pPr>
    </w:p>
    <w:p w:rsidR="002D4C7D" w:rsidRDefault="002D4C7D" w:rsidP="002D4C7D">
      <w:pPr>
        <w:pStyle w:val="Heading2"/>
      </w:pPr>
      <w:r>
        <w:lastRenderedPageBreak/>
        <w:t>CSPA Maturity Assessment</w:t>
      </w:r>
    </w:p>
    <w:p w:rsidR="002D4C7D" w:rsidRDefault="002D4C7D" w:rsidP="002D4C7D">
      <w:r>
        <w:t>The current version of CSPA is version 1.5.</w:t>
      </w:r>
    </w:p>
    <w:p w:rsidR="002D4C7D" w:rsidRDefault="002D4C7D" w:rsidP="002D4C7D">
      <w:pPr>
        <w:rPr>
          <w:b/>
        </w:rPr>
      </w:pPr>
      <w:r>
        <w:t xml:space="preserve">Version Assessed: </w:t>
      </w:r>
      <w:r w:rsidRPr="007C7FDF">
        <w:rPr>
          <w:b/>
        </w:rPr>
        <w:t>1.</w:t>
      </w:r>
      <w:r w:rsidR="00793D20">
        <w:rPr>
          <w:b/>
        </w:rPr>
        <w:t>5</w:t>
      </w:r>
    </w:p>
    <w:tbl>
      <w:tblPr>
        <w:tblStyle w:val="TableGrid"/>
        <w:tblW w:w="10490" w:type="dxa"/>
        <w:tblInd w:w="108" w:type="dxa"/>
        <w:tblLayout w:type="fixed"/>
        <w:tblLook w:val="04A0"/>
      </w:tblPr>
      <w:tblGrid>
        <w:gridCol w:w="1418"/>
        <w:gridCol w:w="1701"/>
        <w:gridCol w:w="1701"/>
        <w:gridCol w:w="5670"/>
      </w:tblGrid>
      <w:tr w:rsidR="002D4C7D" w:rsidRPr="0000353A" w:rsidTr="00167FDD">
        <w:trPr>
          <w:trHeight w:val="737"/>
        </w:trPr>
        <w:tc>
          <w:tcPr>
            <w:tcW w:w="1418" w:type="dxa"/>
          </w:tcPr>
          <w:p w:rsidR="002D4C7D" w:rsidRPr="0000353A" w:rsidRDefault="002D4C7D" w:rsidP="00793D20">
            <w:pPr>
              <w:jc w:val="center"/>
              <w:rPr>
                <w:rFonts w:ascii="Arial" w:hAnsi="Arial" w:cs="Arial"/>
                <w:b/>
                <w:lang w:val="en-US"/>
              </w:rPr>
            </w:pPr>
            <w:r w:rsidRPr="0000353A">
              <w:rPr>
                <w:rFonts w:ascii="Arial" w:hAnsi="Arial" w:cs="Arial"/>
                <w:b/>
                <w:lang w:val="en-US"/>
              </w:rPr>
              <w:t>Dimension</w:t>
            </w:r>
          </w:p>
        </w:tc>
        <w:tc>
          <w:tcPr>
            <w:tcW w:w="1701" w:type="dxa"/>
            <w:tcBorders>
              <w:bottom w:val="single" w:sz="4" w:space="0" w:color="auto"/>
            </w:tcBorders>
          </w:tcPr>
          <w:p w:rsidR="002D4C7D" w:rsidRPr="0000353A" w:rsidRDefault="002D4C7D" w:rsidP="00793D20">
            <w:pPr>
              <w:jc w:val="center"/>
              <w:rPr>
                <w:rFonts w:ascii="Arial" w:hAnsi="Arial" w:cs="Arial"/>
                <w:b/>
                <w:lang w:val="en-US"/>
              </w:rPr>
            </w:pPr>
            <w:r w:rsidRPr="0000353A">
              <w:rPr>
                <w:rFonts w:ascii="Arial" w:hAnsi="Arial" w:cs="Arial"/>
                <w:b/>
                <w:lang w:val="en-US"/>
              </w:rPr>
              <w:t>Current Maturity</w:t>
            </w:r>
          </w:p>
        </w:tc>
        <w:tc>
          <w:tcPr>
            <w:tcW w:w="1701" w:type="dxa"/>
            <w:tcBorders>
              <w:bottom w:val="single" w:sz="4" w:space="0" w:color="auto"/>
            </w:tcBorders>
          </w:tcPr>
          <w:p w:rsidR="002D4C7D" w:rsidRPr="0000353A" w:rsidRDefault="002D4C7D" w:rsidP="00793D20">
            <w:pPr>
              <w:jc w:val="center"/>
              <w:rPr>
                <w:rFonts w:ascii="Arial" w:hAnsi="Arial" w:cs="Arial"/>
                <w:b/>
                <w:lang w:val="en-US"/>
              </w:rPr>
            </w:pPr>
            <w:r w:rsidRPr="0000353A">
              <w:rPr>
                <w:rFonts w:ascii="Arial" w:hAnsi="Arial" w:cs="Arial"/>
                <w:b/>
                <w:lang w:val="en-US"/>
              </w:rPr>
              <w:t>Target Maturity</w:t>
            </w:r>
          </w:p>
        </w:tc>
        <w:tc>
          <w:tcPr>
            <w:tcW w:w="5670" w:type="dxa"/>
          </w:tcPr>
          <w:p w:rsidR="002D4C7D" w:rsidRPr="0000353A" w:rsidRDefault="002D4C7D" w:rsidP="00793D20">
            <w:pPr>
              <w:jc w:val="center"/>
              <w:rPr>
                <w:rFonts w:ascii="Arial" w:hAnsi="Arial" w:cs="Arial"/>
                <w:b/>
                <w:lang w:val="en-US"/>
              </w:rPr>
            </w:pPr>
            <w:r w:rsidRPr="0000353A">
              <w:rPr>
                <w:rFonts w:ascii="Arial" w:hAnsi="Arial" w:cs="Arial"/>
                <w:b/>
                <w:lang w:val="en-US"/>
              </w:rPr>
              <w:t>Key Steps/</w:t>
            </w:r>
          </w:p>
          <w:p w:rsidR="002D4C7D" w:rsidRPr="0000353A" w:rsidRDefault="002D4C7D" w:rsidP="00793D20">
            <w:pPr>
              <w:jc w:val="center"/>
              <w:rPr>
                <w:rFonts w:ascii="Arial" w:hAnsi="Arial" w:cs="Arial"/>
                <w:b/>
                <w:lang w:val="en-US"/>
              </w:rPr>
            </w:pPr>
            <w:r w:rsidRPr="0000353A">
              <w:rPr>
                <w:rFonts w:ascii="Arial" w:hAnsi="Arial" w:cs="Arial"/>
                <w:b/>
                <w:lang w:val="en-US"/>
              </w:rPr>
              <w:t>Requirements</w:t>
            </w:r>
          </w:p>
        </w:tc>
      </w:tr>
      <w:tr w:rsidR="002D4C7D" w:rsidRPr="0000353A" w:rsidTr="003D7B45">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Business</w:t>
            </w:r>
          </w:p>
        </w:tc>
        <w:tc>
          <w:tcPr>
            <w:tcW w:w="1701" w:type="dxa"/>
            <w:shd w:val="clear" w:color="auto" w:fill="FFFF00"/>
            <w:vAlign w:val="center"/>
          </w:tcPr>
          <w:p w:rsidR="002D4C7D" w:rsidRPr="003D7B45" w:rsidRDefault="00112750" w:rsidP="003D7B45">
            <w:pPr>
              <w:jc w:val="center"/>
              <w:rPr>
                <w:rFonts w:ascii="Arial" w:hAnsi="Arial" w:cs="Arial"/>
                <w:sz w:val="20"/>
                <w:szCs w:val="20"/>
                <w:lang w:val="en-US"/>
              </w:rPr>
            </w:pPr>
            <w:r w:rsidRPr="003D7B45">
              <w:rPr>
                <w:rFonts w:ascii="Arial" w:hAnsi="Arial" w:cs="Arial"/>
                <w:sz w:val="20"/>
                <w:szCs w:val="20"/>
                <w:lang w:val="en-US"/>
              </w:rPr>
              <w:t>Early implementation</w:t>
            </w:r>
          </w:p>
        </w:tc>
        <w:tc>
          <w:tcPr>
            <w:tcW w:w="1701" w:type="dxa"/>
            <w:shd w:val="clear" w:color="auto" w:fill="92D050"/>
            <w:vAlign w:val="center"/>
          </w:tcPr>
          <w:p w:rsidR="002D4C7D" w:rsidRPr="003D7B45" w:rsidRDefault="00112750" w:rsidP="003D7B45">
            <w:pPr>
              <w:jc w:val="center"/>
              <w:rPr>
                <w:rFonts w:ascii="Arial" w:hAnsi="Arial" w:cs="Arial"/>
                <w:sz w:val="20"/>
                <w:szCs w:val="20"/>
                <w:lang w:val="en-US"/>
              </w:rPr>
            </w:pPr>
            <w:r w:rsidRPr="003D7B45">
              <w:rPr>
                <w:rFonts w:ascii="Arial" w:hAnsi="Arial" w:cs="Arial"/>
                <w:sz w:val="20"/>
                <w:szCs w:val="20"/>
                <w:lang w:val="en-US"/>
              </w:rPr>
              <w:t>Mature implementation</w:t>
            </w:r>
          </w:p>
        </w:tc>
        <w:tc>
          <w:tcPr>
            <w:tcW w:w="5670" w:type="dxa"/>
            <w:vAlign w:val="center"/>
          </w:tcPr>
          <w:p w:rsidR="002D4C7D" w:rsidRPr="003D7B45" w:rsidRDefault="00116F33" w:rsidP="003D7B45">
            <w:pPr>
              <w:jc w:val="center"/>
              <w:rPr>
                <w:rFonts w:ascii="Arial" w:hAnsi="Arial" w:cs="Arial"/>
                <w:sz w:val="20"/>
                <w:szCs w:val="20"/>
                <w:lang w:val="en-US"/>
              </w:rPr>
            </w:pPr>
            <w:r w:rsidRPr="003D7B45">
              <w:rPr>
                <w:rFonts w:ascii="Arial" w:hAnsi="Arial" w:cs="Arial"/>
                <w:sz w:val="20"/>
                <w:szCs w:val="20"/>
                <w:lang w:val="en-US"/>
              </w:rPr>
              <w:t>Improvement of a corporate strategy to build and maintain the common platform.</w:t>
            </w:r>
          </w:p>
        </w:tc>
      </w:tr>
      <w:tr w:rsidR="002D4C7D" w:rsidRPr="0000353A" w:rsidTr="003D7B45">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Methods</w:t>
            </w:r>
          </w:p>
        </w:tc>
        <w:tc>
          <w:tcPr>
            <w:tcW w:w="1701" w:type="dxa"/>
            <w:shd w:val="clear" w:color="auto" w:fill="FFFF00"/>
            <w:vAlign w:val="center"/>
          </w:tcPr>
          <w:p w:rsidR="002D4C7D" w:rsidRPr="003D7B45" w:rsidRDefault="00112750" w:rsidP="003D7B45">
            <w:pPr>
              <w:jc w:val="center"/>
              <w:rPr>
                <w:rFonts w:ascii="Arial" w:hAnsi="Arial" w:cs="Arial"/>
                <w:sz w:val="20"/>
                <w:szCs w:val="20"/>
                <w:lang w:val="en-US"/>
              </w:rPr>
            </w:pPr>
            <w:r w:rsidRPr="003D7B45">
              <w:rPr>
                <w:rFonts w:ascii="Arial" w:hAnsi="Arial" w:cs="Arial"/>
                <w:sz w:val="20"/>
                <w:szCs w:val="20"/>
                <w:lang w:val="en-US"/>
              </w:rPr>
              <w:t>Early implementation</w:t>
            </w:r>
          </w:p>
        </w:tc>
        <w:tc>
          <w:tcPr>
            <w:tcW w:w="1701" w:type="dxa"/>
            <w:shd w:val="clear" w:color="auto" w:fill="92D050"/>
            <w:vAlign w:val="center"/>
          </w:tcPr>
          <w:p w:rsidR="002D4C7D" w:rsidRPr="003D7B45" w:rsidRDefault="00112750" w:rsidP="003D7B45">
            <w:pPr>
              <w:jc w:val="center"/>
              <w:rPr>
                <w:rFonts w:ascii="Arial" w:hAnsi="Arial" w:cs="Arial"/>
                <w:sz w:val="20"/>
                <w:szCs w:val="20"/>
                <w:lang w:val="en-US"/>
              </w:rPr>
            </w:pPr>
            <w:r w:rsidRPr="003D7B45">
              <w:rPr>
                <w:rFonts w:ascii="Arial" w:hAnsi="Arial" w:cs="Arial"/>
                <w:sz w:val="20"/>
                <w:szCs w:val="20"/>
                <w:lang w:val="en-US"/>
              </w:rPr>
              <w:t>Mature implementation</w:t>
            </w:r>
          </w:p>
        </w:tc>
        <w:tc>
          <w:tcPr>
            <w:tcW w:w="5670" w:type="dxa"/>
            <w:vAlign w:val="center"/>
          </w:tcPr>
          <w:p w:rsidR="002D4C7D" w:rsidRPr="003D7B45" w:rsidRDefault="00116F33" w:rsidP="003D7B45">
            <w:pPr>
              <w:jc w:val="center"/>
              <w:rPr>
                <w:rFonts w:ascii="Arial" w:hAnsi="Arial" w:cs="Arial"/>
                <w:sz w:val="20"/>
                <w:szCs w:val="20"/>
                <w:lang w:val="en-US"/>
              </w:rPr>
            </w:pPr>
            <w:r w:rsidRPr="003D7B45">
              <w:rPr>
                <w:rFonts w:ascii="Arial" w:hAnsi="Arial" w:cs="Arial"/>
                <w:sz w:val="20"/>
                <w:szCs w:val="20"/>
                <w:lang w:val="en-US"/>
              </w:rPr>
              <w:t>Improvement of a corporate strategy to implement and follow CSPA.</w:t>
            </w:r>
          </w:p>
        </w:tc>
      </w:tr>
      <w:tr w:rsidR="002D4C7D" w:rsidRPr="0000353A" w:rsidTr="003D7B45">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Information</w:t>
            </w:r>
          </w:p>
        </w:tc>
        <w:tc>
          <w:tcPr>
            <w:tcW w:w="1701" w:type="dxa"/>
            <w:shd w:val="clear" w:color="auto" w:fill="FFFF00"/>
            <w:vAlign w:val="center"/>
          </w:tcPr>
          <w:p w:rsidR="002D4C7D" w:rsidRPr="003D7B45" w:rsidRDefault="00112750" w:rsidP="003D7B45">
            <w:pPr>
              <w:jc w:val="center"/>
              <w:rPr>
                <w:rFonts w:ascii="Arial" w:hAnsi="Arial" w:cs="Arial"/>
                <w:sz w:val="20"/>
                <w:szCs w:val="20"/>
                <w:lang w:val="en-US"/>
              </w:rPr>
            </w:pPr>
            <w:r w:rsidRPr="003D7B45">
              <w:rPr>
                <w:rFonts w:ascii="Arial" w:hAnsi="Arial" w:cs="Arial"/>
                <w:sz w:val="20"/>
                <w:szCs w:val="20"/>
                <w:lang w:val="en-US"/>
              </w:rPr>
              <w:t>Early implementation</w:t>
            </w:r>
          </w:p>
        </w:tc>
        <w:tc>
          <w:tcPr>
            <w:tcW w:w="1701" w:type="dxa"/>
            <w:shd w:val="clear" w:color="auto" w:fill="92D050"/>
            <w:vAlign w:val="center"/>
          </w:tcPr>
          <w:p w:rsidR="002D4C7D" w:rsidRPr="003D7B45" w:rsidRDefault="00112750" w:rsidP="003D7B45">
            <w:pPr>
              <w:jc w:val="center"/>
              <w:rPr>
                <w:rFonts w:ascii="Arial" w:hAnsi="Arial" w:cs="Arial"/>
                <w:sz w:val="20"/>
                <w:szCs w:val="20"/>
                <w:lang w:val="en-US"/>
              </w:rPr>
            </w:pPr>
            <w:r w:rsidRPr="003D7B45">
              <w:rPr>
                <w:rFonts w:ascii="Arial" w:hAnsi="Arial" w:cs="Arial"/>
                <w:sz w:val="20"/>
                <w:szCs w:val="20"/>
                <w:lang w:val="en-US"/>
              </w:rPr>
              <w:t>Mature implementation</w:t>
            </w:r>
          </w:p>
        </w:tc>
        <w:tc>
          <w:tcPr>
            <w:tcW w:w="5670" w:type="dxa"/>
            <w:vAlign w:val="center"/>
          </w:tcPr>
          <w:p w:rsidR="002D4C7D" w:rsidRPr="003D7B45" w:rsidRDefault="00167FDD" w:rsidP="003D7B45">
            <w:pPr>
              <w:jc w:val="center"/>
              <w:rPr>
                <w:rFonts w:ascii="Arial" w:hAnsi="Arial" w:cs="Arial"/>
                <w:sz w:val="20"/>
                <w:szCs w:val="20"/>
                <w:lang w:val="en-US"/>
              </w:rPr>
            </w:pPr>
            <w:r w:rsidRPr="003D7B45">
              <w:rPr>
                <w:rFonts w:ascii="Arial" w:hAnsi="Arial" w:cs="Arial"/>
                <w:sz w:val="20"/>
                <w:szCs w:val="20"/>
                <w:lang w:val="en-US"/>
              </w:rPr>
              <w:t>Development of a corporate strategy for implementation of GSIM in statistical processes.</w:t>
            </w:r>
          </w:p>
        </w:tc>
      </w:tr>
      <w:tr w:rsidR="002D4C7D" w:rsidRPr="0000353A" w:rsidTr="003D7B45">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Applications</w:t>
            </w:r>
          </w:p>
        </w:tc>
        <w:tc>
          <w:tcPr>
            <w:tcW w:w="1701" w:type="dxa"/>
            <w:shd w:val="clear" w:color="auto" w:fill="FFFF00"/>
            <w:vAlign w:val="center"/>
          </w:tcPr>
          <w:p w:rsidR="002D4C7D" w:rsidRPr="003D7B45" w:rsidRDefault="00112750" w:rsidP="003D7B45">
            <w:pPr>
              <w:jc w:val="center"/>
              <w:rPr>
                <w:rFonts w:ascii="Arial" w:hAnsi="Arial" w:cs="Arial"/>
                <w:sz w:val="20"/>
                <w:szCs w:val="20"/>
                <w:lang w:val="en-US"/>
              </w:rPr>
            </w:pPr>
            <w:r w:rsidRPr="003D7B45">
              <w:rPr>
                <w:rFonts w:ascii="Arial" w:hAnsi="Arial" w:cs="Arial"/>
                <w:sz w:val="20"/>
                <w:szCs w:val="20"/>
                <w:lang w:val="en-US"/>
              </w:rPr>
              <w:t>Pre-implementation</w:t>
            </w:r>
          </w:p>
        </w:tc>
        <w:tc>
          <w:tcPr>
            <w:tcW w:w="1701" w:type="dxa"/>
            <w:shd w:val="clear" w:color="auto" w:fill="92D050"/>
            <w:vAlign w:val="center"/>
          </w:tcPr>
          <w:p w:rsidR="002D4C7D" w:rsidRPr="003D7B45" w:rsidRDefault="00112750" w:rsidP="003D7B45">
            <w:pPr>
              <w:jc w:val="center"/>
              <w:rPr>
                <w:rFonts w:ascii="Arial" w:hAnsi="Arial" w:cs="Arial"/>
                <w:sz w:val="20"/>
                <w:szCs w:val="20"/>
                <w:lang w:val="en-US"/>
              </w:rPr>
            </w:pPr>
            <w:r w:rsidRPr="003D7B45">
              <w:rPr>
                <w:rFonts w:ascii="Arial" w:hAnsi="Arial" w:cs="Arial"/>
                <w:sz w:val="20"/>
                <w:szCs w:val="20"/>
                <w:lang w:val="en-US"/>
              </w:rPr>
              <w:t>Mature implementation</w:t>
            </w:r>
          </w:p>
        </w:tc>
        <w:tc>
          <w:tcPr>
            <w:tcW w:w="5670" w:type="dxa"/>
            <w:vAlign w:val="center"/>
          </w:tcPr>
          <w:p w:rsidR="002D4C7D" w:rsidRPr="003D7B45" w:rsidRDefault="00EC6223" w:rsidP="003D7B45">
            <w:pPr>
              <w:jc w:val="center"/>
              <w:rPr>
                <w:rFonts w:ascii="Arial" w:hAnsi="Arial" w:cs="Arial"/>
                <w:sz w:val="20"/>
                <w:szCs w:val="20"/>
                <w:lang w:val="en-US"/>
              </w:rPr>
            </w:pPr>
            <w:r w:rsidRPr="003D7B45">
              <w:rPr>
                <w:rFonts w:ascii="Arial" w:hAnsi="Arial" w:cs="Arial"/>
                <w:sz w:val="20"/>
                <w:szCs w:val="20"/>
                <w:lang w:val="en-US"/>
              </w:rPr>
              <w:t>Improvement of a corporate strategy to use international service catalogue to complement the organisation's own one.</w:t>
            </w:r>
          </w:p>
        </w:tc>
      </w:tr>
      <w:tr w:rsidR="002D4C7D" w:rsidRPr="0000353A" w:rsidTr="003D7B45">
        <w:trPr>
          <w:trHeight w:val="1077"/>
        </w:trPr>
        <w:tc>
          <w:tcPr>
            <w:tcW w:w="1418" w:type="dxa"/>
          </w:tcPr>
          <w:p w:rsidR="002D4C7D" w:rsidRPr="0000353A" w:rsidRDefault="002D4C7D" w:rsidP="00793D20">
            <w:pPr>
              <w:rPr>
                <w:rFonts w:ascii="Arial" w:hAnsi="Arial" w:cs="Arial"/>
                <w:lang w:val="en-US"/>
              </w:rPr>
            </w:pPr>
            <w:r w:rsidRPr="0000353A">
              <w:rPr>
                <w:rFonts w:ascii="Arial" w:hAnsi="Arial" w:cs="Arial"/>
                <w:lang w:val="en-US"/>
              </w:rPr>
              <w:t>Technology</w:t>
            </w:r>
          </w:p>
        </w:tc>
        <w:tc>
          <w:tcPr>
            <w:tcW w:w="1701" w:type="dxa"/>
            <w:shd w:val="clear" w:color="auto" w:fill="FFFF00"/>
            <w:vAlign w:val="center"/>
          </w:tcPr>
          <w:p w:rsidR="002D4C7D" w:rsidRPr="003D7B45" w:rsidRDefault="00112750" w:rsidP="003D7B45">
            <w:pPr>
              <w:jc w:val="center"/>
              <w:rPr>
                <w:rFonts w:ascii="Arial" w:hAnsi="Arial" w:cs="Arial"/>
                <w:sz w:val="20"/>
                <w:szCs w:val="20"/>
                <w:lang w:val="en-US"/>
              </w:rPr>
            </w:pPr>
            <w:r w:rsidRPr="003D7B45">
              <w:rPr>
                <w:rFonts w:ascii="Arial" w:hAnsi="Arial" w:cs="Arial"/>
                <w:sz w:val="20"/>
                <w:szCs w:val="20"/>
                <w:lang w:val="en-US"/>
              </w:rPr>
              <w:t>Pre-implementation</w:t>
            </w:r>
          </w:p>
        </w:tc>
        <w:tc>
          <w:tcPr>
            <w:tcW w:w="1701" w:type="dxa"/>
            <w:shd w:val="clear" w:color="auto" w:fill="92D050"/>
            <w:vAlign w:val="center"/>
          </w:tcPr>
          <w:p w:rsidR="002D4C7D" w:rsidRPr="003D7B45" w:rsidRDefault="00112750" w:rsidP="003D7B45">
            <w:pPr>
              <w:jc w:val="center"/>
              <w:rPr>
                <w:rFonts w:ascii="Arial" w:hAnsi="Arial" w:cs="Arial"/>
                <w:sz w:val="20"/>
                <w:szCs w:val="20"/>
                <w:lang w:val="en-US"/>
              </w:rPr>
            </w:pPr>
            <w:r w:rsidRPr="003D7B45">
              <w:rPr>
                <w:rFonts w:ascii="Arial" w:hAnsi="Arial" w:cs="Arial"/>
                <w:sz w:val="20"/>
                <w:szCs w:val="20"/>
                <w:lang w:val="en-US"/>
              </w:rPr>
              <w:t>Mature implementation</w:t>
            </w:r>
          </w:p>
        </w:tc>
        <w:tc>
          <w:tcPr>
            <w:tcW w:w="5670" w:type="dxa"/>
            <w:vAlign w:val="center"/>
          </w:tcPr>
          <w:p w:rsidR="002D4C7D" w:rsidRPr="003D7B45" w:rsidRDefault="003D7B45" w:rsidP="003D7B45">
            <w:pPr>
              <w:jc w:val="center"/>
              <w:rPr>
                <w:rFonts w:ascii="Arial" w:hAnsi="Arial" w:cs="Arial"/>
                <w:sz w:val="20"/>
                <w:szCs w:val="20"/>
                <w:lang w:val="en-US"/>
              </w:rPr>
            </w:pPr>
            <w:r w:rsidRPr="003D7B45">
              <w:rPr>
                <w:rFonts w:ascii="Arial" w:hAnsi="Arial" w:cs="Arial"/>
                <w:sz w:val="20"/>
                <w:szCs w:val="20"/>
                <w:lang w:val="en-US"/>
              </w:rPr>
              <w:t>Improvement of a corporate strategy to implement and follow CSPA.</w:t>
            </w:r>
          </w:p>
        </w:tc>
      </w:tr>
    </w:tbl>
    <w:p w:rsidR="002D4C7D" w:rsidRDefault="002D4C7D" w:rsidP="008D232F"/>
    <w:p w:rsidR="00171825" w:rsidRPr="008345FD" w:rsidRDefault="00171825" w:rsidP="00171825">
      <w:pPr>
        <w:rPr>
          <w:b/>
        </w:rPr>
      </w:pPr>
      <w:r>
        <w:rPr>
          <w:b/>
        </w:rPr>
        <w:t>For T</w:t>
      </w:r>
      <w:r w:rsidRPr="008345FD">
        <w:rPr>
          <w:b/>
        </w:rPr>
        <w:t>esters</w:t>
      </w:r>
    </w:p>
    <w:p w:rsidR="00171825" w:rsidRDefault="00171825" w:rsidP="00171825">
      <w:pPr>
        <w:rPr>
          <w:b/>
        </w:rPr>
      </w:pPr>
      <w:r>
        <w:rPr>
          <w:b/>
        </w:rPr>
        <w:t>Were there any self-assessment criteria that were particularly difficult to understand?</w:t>
      </w:r>
      <w:r w:rsidR="00602859">
        <w:rPr>
          <w:b/>
        </w:rPr>
        <w:t xml:space="preserve"> </w:t>
      </w:r>
      <w:r w:rsidR="00602859" w:rsidRPr="00602859">
        <w:rPr>
          <w:color w:val="FF0000"/>
        </w:rPr>
        <w:t>No</w:t>
      </w:r>
    </w:p>
    <w:p w:rsidR="00171825" w:rsidRDefault="00171825" w:rsidP="00602859">
      <w:pPr>
        <w:ind w:firstLine="720"/>
        <w:rPr>
          <w:b/>
        </w:rPr>
      </w:pPr>
      <w:r>
        <w:rPr>
          <w:b/>
        </w:rPr>
        <w:t>If yes, please provide the Dimension and Level for those self-assessment criteria:</w:t>
      </w:r>
    </w:p>
    <w:p w:rsidR="00171825" w:rsidRDefault="00171825" w:rsidP="00171825">
      <w:pPr>
        <w:rPr>
          <w:b/>
        </w:rPr>
      </w:pPr>
      <w:r>
        <w:rPr>
          <w:b/>
        </w:rPr>
        <w:t>Were the Levels sufficiently distinct per Dimension?</w:t>
      </w:r>
      <w:r w:rsidR="00602859">
        <w:rPr>
          <w:b/>
        </w:rPr>
        <w:t xml:space="preserve"> </w:t>
      </w:r>
      <w:r w:rsidR="00602859" w:rsidRPr="00602859">
        <w:rPr>
          <w:color w:val="FF0000"/>
        </w:rPr>
        <w:t>Yes</w:t>
      </w:r>
    </w:p>
    <w:p w:rsidR="00171825" w:rsidRDefault="00171825" w:rsidP="00171825">
      <w:pPr>
        <w:rPr>
          <w:b/>
        </w:rPr>
      </w:pPr>
      <w:r>
        <w:rPr>
          <w:b/>
        </w:rPr>
        <w:tab/>
        <w:t>If not, please provide the Dimension(s) and Level(s) where you experienced difficulties</w:t>
      </w:r>
    </w:p>
    <w:p w:rsidR="00171825" w:rsidRDefault="00171825" w:rsidP="00171825">
      <w:pPr>
        <w:rPr>
          <w:b/>
        </w:rPr>
      </w:pPr>
    </w:p>
    <w:p w:rsidR="00171825" w:rsidRDefault="00171825" w:rsidP="00171825">
      <w:pPr>
        <w:ind w:firstLine="720"/>
        <w:rPr>
          <w:b/>
        </w:rPr>
      </w:pPr>
    </w:p>
    <w:p w:rsidR="00FD06E2" w:rsidRDefault="00FD06E2">
      <w:pPr>
        <w:rPr>
          <w:b/>
        </w:rPr>
      </w:pPr>
      <w:r>
        <w:rPr>
          <w:b/>
        </w:rPr>
        <w:br w:type="page"/>
      </w:r>
    </w:p>
    <w:p w:rsidR="00171825" w:rsidRDefault="00171825" w:rsidP="008D232F">
      <w:pPr>
        <w:rPr>
          <w:b/>
        </w:rPr>
      </w:pPr>
      <w:r>
        <w:rPr>
          <w:b/>
        </w:rPr>
        <w:lastRenderedPageBreak/>
        <w:t>FINALLY (across all standards)</w:t>
      </w:r>
    </w:p>
    <w:p w:rsidR="00171825" w:rsidRDefault="00171825" w:rsidP="008D232F">
      <w:pPr>
        <w:rPr>
          <w:b/>
        </w:rPr>
      </w:pPr>
      <w:r>
        <w:rPr>
          <w:b/>
        </w:rPr>
        <w:t>Do you have a</w:t>
      </w:r>
      <w:r w:rsidRPr="00171825">
        <w:rPr>
          <w:b/>
        </w:rPr>
        <w:t xml:space="preserve">ny general </w:t>
      </w:r>
      <w:r w:rsidR="00FD06E2">
        <w:rPr>
          <w:b/>
        </w:rPr>
        <w:t>feedback/</w:t>
      </w:r>
      <w:r>
        <w:rPr>
          <w:b/>
        </w:rPr>
        <w:t>s</w:t>
      </w:r>
      <w:r w:rsidR="00FD06E2">
        <w:rPr>
          <w:b/>
        </w:rPr>
        <w:t>uggestions</w:t>
      </w:r>
      <w:r>
        <w:rPr>
          <w:b/>
        </w:rPr>
        <w:t xml:space="preserve"> to help us make the filling out of this maturity assessment easier</w:t>
      </w:r>
      <w:r w:rsidRPr="00171825">
        <w:rPr>
          <w:b/>
        </w:rPr>
        <w:t xml:space="preserve">? </w:t>
      </w:r>
    </w:p>
    <w:p w:rsidR="00FD06E2" w:rsidRPr="007F0BD7" w:rsidRDefault="007F0BD7">
      <w:pPr>
        <w:rPr>
          <w:color w:val="FF0000"/>
        </w:rPr>
      </w:pPr>
      <w:r>
        <w:rPr>
          <w:color w:val="FF0000"/>
        </w:rPr>
        <w:t xml:space="preserve">In some cases it is not 100% clear, if the organisation fulfills the level or not. For example if something is done largely like 80% of processes / subject areas are using it or 80% of the </w:t>
      </w:r>
      <w:r w:rsidR="001A3CE7">
        <w:rPr>
          <w:color w:val="FF0000"/>
        </w:rPr>
        <w:t xml:space="preserve">level </w:t>
      </w:r>
      <w:r>
        <w:rPr>
          <w:color w:val="FF0000"/>
        </w:rPr>
        <w:t xml:space="preserve">description is </w:t>
      </w:r>
      <w:r w:rsidR="001A3CE7">
        <w:rPr>
          <w:color w:val="FF0000"/>
        </w:rPr>
        <w:t>appropriate</w:t>
      </w:r>
      <w:r>
        <w:rPr>
          <w:color w:val="FF0000"/>
        </w:rPr>
        <w:t>, then can we consider it done</w:t>
      </w:r>
      <w:r w:rsidR="00F91C08">
        <w:rPr>
          <w:color w:val="FF0000"/>
        </w:rPr>
        <w:t xml:space="preserve"> and assess ourselves to be on that level</w:t>
      </w:r>
      <w:r>
        <w:rPr>
          <w:color w:val="FF0000"/>
        </w:rPr>
        <w:t xml:space="preserve"> or should we </w:t>
      </w:r>
      <w:r w:rsidR="00F91C08">
        <w:rPr>
          <w:color w:val="FF0000"/>
        </w:rPr>
        <w:t>progress</w:t>
      </w:r>
      <w:r>
        <w:rPr>
          <w:color w:val="FF0000"/>
        </w:rPr>
        <w:t xml:space="preserve"> until 100% of the organisation is fullfilling requirements</w:t>
      </w:r>
      <w:r w:rsidR="00F814F2">
        <w:rPr>
          <w:color w:val="FF0000"/>
        </w:rPr>
        <w:t xml:space="preserve"> / acting as described</w:t>
      </w:r>
      <w:r>
        <w:rPr>
          <w:color w:val="FF0000"/>
        </w:rPr>
        <w:t xml:space="preserve">? </w:t>
      </w:r>
      <w:r w:rsidRPr="007F0BD7">
        <w:rPr>
          <w:color w:val="FF0000"/>
        </w:rPr>
        <w:t xml:space="preserve">For comparability reasons it would be smart to </w:t>
      </w:r>
      <w:r>
        <w:rPr>
          <w:color w:val="FF0000"/>
        </w:rPr>
        <w:t>agree on this generally and</w:t>
      </w:r>
      <w:r w:rsidR="00F814F2">
        <w:rPr>
          <w:color w:val="FF0000"/>
        </w:rPr>
        <w:t xml:space="preserve"> to</w:t>
      </w:r>
      <w:r>
        <w:rPr>
          <w:color w:val="FF0000"/>
        </w:rPr>
        <w:t xml:space="preserve"> add a short description to this assessment</w:t>
      </w:r>
      <w:r w:rsidR="00F814F2">
        <w:rPr>
          <w:color w:val="FF0000"/>
        </w:rPr>
        <w:t xml:space="preserve"> document</w:t>
      </w:r>
      <w:r>
        <w:rPr>
          <w:color w:val="FF0000"/>
        </w:rPr>
        <w:t xml:space="preserve">, just to avoid different interpretations. </w:t>
      </w:r>
      <w:r w:rsidRPr="007F0BD7">
        <w:rPr>
          <w:color w:val="FF0000"/>
        </w:rPr>
        <w:t xml:space="preserve"> </w:t>
      </w: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pPr>
        <w:rPr>
          <w:b/>
        </w:rPr>
      </w:pPr>
    </w:p>
    <w:p w:rsidR="00FD06E2" w:rsidRDefault="00FD06E2" w:rsidP="00FD06E2">
      <w:pPr>
        <w:pStyle w:val="Heading2"/>
      </w:pPr>
      <w:r>
        <w:t xml:space="preserve">Definitions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Capability:</w:t>
      </w:r>
    </w:p>
    <w:p w:rsidR="00FD06E2"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 An ability that an organisation, person, or system possesses. Capabilities are typically expressed in general and high-level terms and typically require a combination of organisation, people, processes, and technology to achieve. Source The Open Group Architecture Framework (TOGAF)</w:t>
      </w:r>
      <w:r w:rsidRPr="00167BDC">
        <w:rPr>
          <w:rFonts w:ascii="Calibri" w:eastAsia="Times New Roman" w:hAnsi="Calibri" w:cs="Times New Roman"/>
          <w:color w:val="000000"/>
          <w:lang w:val="en-US" w:eastAsia="nb-NO"/>
        </w:rPr>
        <w:br/>
      </w:r>
      <w:r w:rsidRPr="00B64460">
        <w:rPr>
          <w:rFonts w:ascii="Calibri" w:eastAsia="Times New Roman" w:hAnsi="Calibri" w:cs="Times New Roman"/>
          <w:b/>
          <w:color w:val="000000"/>
          <w:lang w:val="en-US" w:eastAsia="nb-NO"/>
        </w:rPr>
        <w:t>Capability element:</w:t>
      </w:r>
    </w:p>
    <w:p w:rsidR="00FD06E2" w:rsidRPr="00167BDC" w:rsidRDefault="00FD06E2" w:rsidP="00FD06E2">
      <w:pPr>
        <w:spacing w:after="0" w:line="240" w:lineRule="auto"/>
        <w:rPr>
          <w:rFonts w:ascii="Calibri" w:eastAsia="Times New Roman" w:hAnsi="Calibri" w:cs="Times New Roman"/>
          <w:color w:val="000000"/>
          <w:lang w:val="en-US" w:eastAsia="nb-NO"/>
        </w:rPr>
      </w:pPr>
      <w:r w:rsidRPr="00167BDC">
        <w:rPr>
          <w:rFonts w:ascii="Calibri" w:eastAsia="Times New Roman" w:hAnsi="Calibri" w:cs="Times New Roman"/>
          <w:color w:val="000000"/>
          <w:lang w:val="en-US" w:eastAsia="nb-NO"/>
        </w:rPr>
        <w:t xml:space="preserve">Capabilities provide the agency with the ability to undertake a specific activity. A capability is only achieved through the integration of all relevant capability elements (e.g. methods, processes, standards and frameworks, IT systems and people skills). </w:t>
      </w:r>
    </w:p>
    <w:p w:rsidR="00FD06E2" w:rsidRPr="00B64460" w:rsidRDefault="00FD06E2" w:rsidP="00FD06E2">
      <w:pPr>
        <w:spacing w:after="0" w:line="240" w:lineRule="auto"/>
        <w:rPr>
          <w:rFonts w:ascii="Calibri" w:eastAsia="Times New Roman" w:hAnsi="Calibri" w:cs="Times New Roman"/>
          <w:b/>
          <w:color w:val="000000"/>
          <w:lang w:val="en-US" w:eastAsia="nb-NO"/>
        </w:rPr>
      </w:pPr>
      <w:r w:rsidRPr="00B64460">
        <w:rPr>
          <w:rFonts w:ascii="Calibri" w:eastAsia="Times New Roman" w:hAnsi="Calibri" w:cs="Times New Roman"/>
          <w:b/>
          <w:color w:val="000000"/>
          <w:lang w:val="en-US" w:eastAsia="nb-NO"/>
        </w:rPr>
        <w:t>Corporate capability element:</w:t>
      </w:r>
    </w:p>
    <w:p w:rsidR="00FD06E2" w:rsidRPr="00167BDC" w:rsidRDefault="00FD06E2" w:rsidP="00FD06E2">
      <w:pPr>
        <w:spacing w:after="0" w:line="240" w:lineRule="auto"/>
        <w:rPr>
          <w:lang w:val="en-US"/>
        </w:rPr>
      </w:pPr>
      <w:r w:rsidRPr="00167BDC">
        <w:rPr>
          <w:rFonts w:ascii="Calibri" w:eastAsia="Times New Roman" w:hAnsi="Calibri" w:cs="Times New Roman"/>
          <w:color w:val="000000"/>
          <w:lang w:val="en-US" w:eastAsia="nb-NO"/>
        </w:rPr>
        <w:t xml:space="preserve">A </w:t>
      </w:r>
      <w:r w:rsidR="00B64460">
        <w:rPr>
          <w:rFonts w:ascii="Calibri" w:eastAsia="Times New Roman" w:hAnsi="Calibri" w:cs="Times New Roman"/>
          <w:color w:val="000000"/>
          <w:lang w:val="en-US" w:eastAsia="nb-NO"/>
        </w:rPr>
        <w:t xml:space="preserve">corporate capability element is a </w:t>
      </w:r>
      <w:r w:rsidRPr="00167BDC">
        <w:rPr>
          <w:rFonts w:ascii="Calibri" w:eastAsia="Times New Roman" w:hAnsi="Calibri" w:cs="Times New Roman"/>
          <w:color w:val="000000"/>
          <w:lang w:val="en-US" w:eastAsia="nb-NO"/>
        </w:rPr>
        <w:t>capability element that is managed at the corporate level</w:t>
      </w:r>
      <w:r w:rsidR="00B64460">
        <w:rPr>
          <w:lang w:val="en-US"/>
        </w:rPr>
        <w:t xml:space="preserve"> for use across the entire organisation. </w:t>
      </w:r>
    </w:p>
    <w:p w:rsidR="00FD06E2" w:rsidRDefault="00FD06E2" w:rsidP="008D232F">
      <w:pPr>
        <w:rPr>
          <w:b/>
          <w:lang w:val="en-US"/>
        </w:rPr>
      </w:pPr>
    </w:p>
    <w:p w:rsidR="00FD06E2" w:rsidRDefault="00FD06E2" w:rsidP="008D232F">
      <w:pPr>
        <w:rPr>
          <w:b/>
          <w:lang w:val="en-US"/>
        </w:rPr>
      </w:pPr>
    </w:p>
    <w:p w:rsidR="00FD06E2" w:rsidRDefault="00FD06E2" w:rsidP="00FD06E2">
      <w:pPr>
        <w:pStyle w:val="Heading2"/>
      </w:pPr>
      <w:r>
        <w:t>Abbreviations</w:t>
      </w:r>
    </w:p>
    <w:p w:rsidR="00FD06E2" w:rsidRDefault="00FD06E2" w:rsidP="00FD06E2">
      <w:pPr>
        <w:pStyle w:val="ListParagraph"/>
        <w:numPr>
          <w:ilvl w:val="0"/>
          <w:numId w:val="2"/>
        </w:numPr>
      </w:pPr>
      <w:r>
        <w:t>IT – Information Technology</w:t>
      </w:r>
    </w:p>
    <w:p w:rsidR="00FD06E2" w:rsidRDefault="00FD06E2" w:rsidP="00FD06E2">
      <w:pPr>
        <w:pStyle w:val="ListParagraph"/>
        <w:numPr>
          <w:ilvl w:val="0"/>
          <w:numId w:val="2"/>
        </w:numPr>
      </w:pPr>
      <w:r>
        <w:t>CSPA – Common Statistical Production Architecture</w:t>
      </w:r>
    </w:p>
    <w:p w:rsidR="00FD06E2" w:rsidRDefault="00FD06E2" w:rsidP="00FD06E2">
      <w:pPr>
        <w:pStyle w:val="ListParagraph"/>
        <w:numPr>
          <w:ilvl w:val="0"/>
          <w:numId w:val="2"/>
        </w:numPr>
      </w:pPr>
      <w:r>
        <w:t>GAMSO – Generic Activity Model for Statistical Organisations</w:t>
      </w:r>
    </w:p>
    <w:p w:rsidR="00FD06E2" w:rsidRDefault="00FD06E2" w:rsidP="00FD06E2">
      <w:pPr>
        <w:pStyle w:val="ListParagraph"/>
        <w:numPr>
          <w:ilvl w:val="0"/>
          <w:numId w:val="2"/>
        </w:numPr>
      </w:pPr>
      <w:r>
        <w:t>GSBPM – Generic Statistical Business Process Model</w:t>
      </w:r>
    </w:p>
    <w:p w:rsidR="00FD06E2" w:rsidRDefault="00FD06E2" w:rsidP="00FD06E2">
      <w:pPr>
        <w:pStyle w:val="ListParagraph"/>
        <w:numPr>
          <w:ilvl w:val="0"/>
          <w:numId w:val="2"/>
        </w:numPr>
      </w:pPr>
      <w:r>
        <w:t>GSIM – Generic Statistical Information Model</w:t>
      </w:r>
    </w:p>
    <w:p w:rsidR="00FD06E2" w:rsidRPr="00FD06E2" w:rsidRDefault="00FD06E2" w:rsidP="008D232F">
      <w:pPr>
        <w:pStyle w:val="ListParagraph"/>
        <w:numPr>
          <w:ilvl w:val="0"/>
          <w:numId w:val="2"/>
        </w:numPr>
        <w:rPr>
          <w:b/>
        </w:rPr>
      </w:pPr>
      <w:r>
        <w:t xml:space="preserve">HLG-MOS  – High-level Group </w:t>
      </w:r>
      <w:r w:rsidRPr="007C7FDF">
        <w:t>for the Mode</w:t>
      </w:r>
      <w:r>
        <w:t>rnisation of Official Statistics</w:t>
      </w:r>
    </w:p>
    <w:sectPr w:rsidR="00FD06E2" w:rsidRPr="00FD06E2" w:rsidSect="0008279E">
      <w:pgSz w:w="11906" w:h="16838"/>
      <w:pgMar w:top="851" w:right="707" w:bottom="426" w:left="709"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remi.prual" w:date="2016-07-29T18:05:00Z" w:initials="r">
    <w:p w:rsidR="00FA72D8" w:rsidRPr="00FA72D8" w:rsidRDefault="00FA72D8" w:rsidP="00FA72D8">
      <w:pPr>
        <w:rPr>
          <w:sz w:val="20"/>
          <w:szCs w:val="20"/>
        </w:rPr>
      </w:pPr>
      <w:r w:rsidRPr="00FA72D8">
        <w:rPr>
          <w:rStyle w:val="CommentReference"/>
          <w:sz w:val="20"/>
          <w:szCs w:val="20"/>
        </w:rPr>
        <w:annotationRef/>
      </w:r>
      <w:r w:rsidRPr="00FA72D8">
        <w:rPr>
          <w:sz w:val="20"/>
          <w:szCs w:val="20"/>
        </w:rPr>
        <w:t xml:space="preserve">Quality management fits more under Business dimension in our opinion, as it covers everything that any organisation does in </w:t>
      </w:r>
      <w:r>
        <w:rPr>
          <w:sz w:val="20"/>
          <w:szCs w:val="20"/>
        </w:rPr>
        <w:t xml:space="preserve">its </w:t>
      </w:r>
      <w:r w:rsidRPr="00FA72D8">
        <w:rPr>
          <w:sz w:val="20"/>
          <w:szCs w:val="20"/>
        </w:rPr>
        <w:t xml:space="preserve">Total Quality </w:t>
      </w:r>
      <w:r>
        <w:rPr>
          <w:sz w:val="20"/>
          <w:szCs w:val="20"/>
        </w:rPr>
        <w:t xml:space="preserve">Management </w:t>
      </w:r>
      <w:r w:rsidRPr="00FA72D8">
        <w:rPr>
          <w:sz w:val="20"/>
          <w:szCs w:val="20"/>
        </w:rPr>
        <w:t>frameworks, including activities concerning insitutional environment, cooperation, coordination and so on</w:t>
      </w:r>
      <w:r>
        <w:rPr>
          <w:sz w:val="20"/>
          <w:szCs w:val="20"/>
        </w:rPr>
        <w:t>. Yes, it is also i</w:t>
      </w:r>
      <w:r w:rsidRPr="00FA72D8">
        <w:rPr>
          <w:sz w:val="20"/>
          <w:szCs w:val="20"/>
        </w:rPr>
        <w:t>n Methods dimensions</w:t>
      </w:r>
      <w:r>
        <w:rPr>
          <w:sz w:val="20"/>
          <w:szCs w:val="20"/>
        </w:rPr>
        <w:t xml:space="preserve">, but already in more detailed level, in connection with “methods to support the business”, just like the description says. So we would’nt mention quality management in Methods level, as GSBPM and other standards are </w:t>
      </w:r>
      <w:r w:rsidR="002A00CE">
        <w:rPr>
          <w:sz w:val="20"/>
          <w:szCs w:val="20"/>
        </w:rPr>
        <w:t xml:space="preserve">also  in </w:t>
      </w:r>
      <w:r>
        <w:rPr>
          <w:sz w:val="20"/>
          <w:szCs w:val="20"/>
        </w:rPr>
        <w:t>PDCA cycles themselves (in general Business level).</w:t>
      </w:r>
      <w:r w:rsidR="002A00CE">
        <w:rPr>
          <w:sz w:val="20"/>
          <w:szCs w:val="20"/>
        </w:rPr>
        <w:t xml:space="preserve"> QM is s more like a corporate capability element.</w:t>
      </w:r>
    </w:p>
  </w:comment>
  <w:comment w:id="2" w:author="remi.prual" w:date="2016-07-29T13:42:00Z" w:initials="r">
    <w:p w:rsidR="00CF0048" w:rsidRDefault="00CF0048">
      <w:pPr>
        <w:pStyle w:val="CommentText"/>
      </w:pPr>
      <w:r>
        <w:rPr>
          <w:rStyle w:val="CommentReference"/>
        </w:rPr>
        <w:annotationRef/>
      </w:r>
      <w:r>
        <w:t>We already have dimension for Methods. This shouldn’t be covered in this dimension, to make clear difference between dimensions.</w:t>
      </w:r>
    </w:p>
  </w:comment>
  <w:comment w:id="3" w:author="remi.prual" w:date="2016-07-29T18:06:00Z" w:initials="r">
    <w:p w:rsidR="00CF0048" w:rsidRDefault="00CF0048">
      <w:pPr>
        <w:pStyle w:val="CommentText"/>
      </w:pPr>
      <w:r>
        <w:rPr>
          <w:rStyle w:val="CommentReference"/>
        </w:rPr>
        <w:annotationRef/>
      </w:r>
      <w:r w:rsidR="00ED4826">
        <w:t>Technical c</w:t>
      </w:r>
      <w:r>
        <w:t>apabilities are clearly covered in Technology dimension. This shouldn’t be covered in this dimension, to make clear difference between dimensions.</w:t>
      </w:r>
      <w:r w:rsidR="00A232BD">
        <w:t xml:space="preserve"> We also</w:t>
      </w:r>
      <w:r w:rsidR="00871148">
        <w:t xml:space="preserve"> took Technology dimension out from GSIM descriptions.</w:t>
      </w:r>
    </w:p>
  </w:comment>
  <w:comment w:id="7" w:author="remi.prual" w:date="2016-07-29T18:07:00Z" w:initials="r">
    <w:p w:rsidR="00C05933" w:rsidRDefault="00C05933">
      <w:pPr>
        <w:pStyle w:val="CommentText"/>
      </w:pPr>
      <w:r>
        <w:rPr>
          <w:rStyle w:val="CommentReference"/>
        </w:rPr>
        <w:annotationRef/>
      </w:r>
      <w:r>
        <w:t xml:space="preserve">We suggest to delete it, as it might easily confuse and also (in this context) </w:t>
      </w:r>
      <w:r w:rsidR="007A2673">
        <w:t xml:space="preserve">corporate </w:t>
      </w:r>
      <w:r>
        <w:t>capabilities should</w:t>
      </w:r>
      <w:r w:rsidR="007A2673">
        <w:t xml:space="preserve"> </w:t>
      </w:r>
      <w:r>
        <w:t>n</w:t>
      </w:r>
      <w:r w:rsidR="007A2673">
        <w:t>o</w:t>
      </w:r>
      <w:r>
        <w:t>t ne</w:t>
      </w:r>
      <w:r w:rsidR="00955BE9">
        <w:t>c</w:t>
      </w:r>
      <w:r>
        <w:t>es</w:t>
      </w:r>
      <w:r w:rsidR="00955BE9">
        <w:t>s</w:t>
      </w:r>
      <w:r w:rsidR="007A2673">
        <w:t>arily be mentioned in our opinion.</w:t>
      </w:r>
    </w:p>
  </w:comment>
  <w:comment w:id="8" w:author="remi.prual" w:date="2016-07-29T18:07:00Z" w:initials="r">
    <w:p w:rsidR="00670126" w:rsidRDefault="00670126">
      <w:pPr>
        <w:pStyle w:val="CommentText"/>
      </w:pPr>
      <w:r>
        <w:rPr>
          <w:rStyle w:val="CommentReference"/>
        </w:rPr>
        <w:annotationRef/>
      </w:r>
      <w:r>
        <w:t xml:space="preserve">We should use this listing in the same way in all descriptions. The following listing seems to be the most popular one so far: </w:t>
      </w:r>
      <w:r>
        <w:br/>
      </w:r>
      <w:r>
        <w:br/>
      </w:r>
      <w:r w:rsidRPr="0000353A">
        <w:rPr>
          <w:rFonts w:ascii="Arial" w:eastAsia="Times New Roman" w:hAnsi="Arial" w:cs="Arial"/>
          <w:lang w:eastAsia="en-GB"/>
        </w:rPr>
        <w:t>activity area</w:t>
      </w:r>
      <w:r w:rsidR="00D51DDD">
        <w:rPr>
          <w:rFonts w:ascii="Arial" w:eastAsia="Times New Roman" w:hAnsi="Arial" w:cs="Arial"/>
          <w:lang w:eastAsia="en-GB"/>
        </w:rPr>
        <w:t xml:space="preserve"> </w:t>
      </w:r>
      <w:r w:rsidRPr="0000353A">
        <w:rPr>
          <w:rFonts w:ascii="Arial" w:eastAsia="Times New Roman" w:hAnsi="Arial" w:cs="Arial"/>
          <w:lang w:eastAsia="en-GB"/>
        </w:rPr>
        <w:t>/</w:t>
      </w:r>
      <w:r w:rsidR="00D51DDD">
        <w:rPr>
          <w:rFonts w:ascii="Arial" w:eastAsia="Times New Roman" w:hAnsi="Arial" w:cs="Arial"/>
          <w:lang w:eastAsia="en-GB"/>
        </w:rPr>
        <w:t xml:space="preserve"> </w:t>
      </w:r>
      <w:r w:rsidRPr="0000353A">
        <w:rPr>
          <w:rFonts w:ascii="Arial" w:eastAsia="Times New Roman" w:hAnsi="Arial" w:cs="Arial"/>
          <w:lang w:eastAsia="en-GB"/>
        </w:rPr>
        <w:t>product</w:t>
      </w:r>
      <w:r w:rsidR="00D51DDD">
        <w:rPr>
          <w:rFonts w:ascii="Arial" w:eastAsia="Times New Roman" w:hAnsi="Arial" w:cs="Arial"/>
          <w:lang w:eastAsia="en-GB"/>
        </w:rPr>
        <w:t xml:space="preserve"> </w:t>
      </w:r>
      <w:r w:rsidRPr="0000353A">
        <w:rPr>
          <w:rFonts w:ascii="Arial" w:eastAsia="Times New Roman" w:hAnsi="Arial" w:cs="Arial"/>
          <w:lang w:eastAsia="en-GB"/>
        </w:rPr>
        <w:t>/</w:t>
      </w:r>
      <w:r w:rsidR="00D51DDD">
        <w:rPr>
          <w:rFonts w:ascii="Arial" w:eastAsia="Times New Roman" w:hAnsi="Arial" w:cs="Arial"/>
          <w:lang w:eastAsia="en-GB"/>
        </w:rPr>
        <w:t xml:space="preserve"> </w:t>
      </w:r>
      <w:r w:rsidRPr="0000353A">
        <w:rPr>
          <w:rFonts w:ascii="Arial" w:eastAsia="Times New Roman" w:hAnsi="Arial" w:cs="Arial"/>
          <w:lang w:eastAsia="en-GB"/>
        </w:rPr>
        <w:t>process</w:t>
      </w:r>
      <w:r>
        <w:t xml:space="preserve">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456" w:rsidRDefault="00133456" w:rsidP="00C46144">
      <w:pPr>
        <w:spacing w:after="0" w:line="240" w:lineRule="auto"/>
      </w:pPr>
      <w:r>
        <w:separator/>
      </w:r>
    </w:p>
  </w:endnote>
  <w:endnote w:type="continuationSeparator" w:id="0">
    <w:p w:rsidR="00133456" w:rsidRDefault="00133456" w:rsidP="00C461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456" w:rsidRDefault="00133456" w:rsidP="00C46144">
      <w:pPr>
        <w:spacing w:after="0" w:line="240" w:lineRule="auto"/>
      </w:pPr>
      <w:r>
        <w:separator/>
      </w:r>
    </w:p>
  </w:footnote>
  <w:footnote w:type="continuationSeparator" w:id="0">
    <w:p w:rsidR="00133456" w:rsidRDefault="00133456" w:rsidP="00C46144">
      <w:pPr>
        <w:spacing w:after="0" w:line="240" w:lineRule="auto"/>
      </w:pPr>
      <w:r>
        <w:continuationSeparator/>
      </w:r>
    </w:p>
  </w:footnote>
  <w:footnote w:id="1">
    <w:p w:rsidR="00133456" w:rsidRPr="00C46144" w:rsidRDefault="00133456">
      <w:pPr>
        <w:pStyle w:val="FootnoteText"/>
        <w:rPr>
          <w:lang w:val="en-US"/>
        </w:rPr>
      </w:pPr>
      <w:r>
        <w:rPr>
          <w:rStyle w:val="FootnoteReference"/>
        </w:rPr>
        <w:footnoteRef/>
      </w:r>
      <w:r>
        <w:t xml:space="preserve"> </w:t>
      </w:r>
      <w:r>
        <w:rPr>
          <w:color w:val="1F497D"/>
        </w:rPr>
        <w:t>Applications are software components or programs which provide specific functionality for end users. Web browsers, email programs, and word processors are examples of generic desktop applications, but the term 'applications' also encompasses enterprise-level components providing functionality specific to the business.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85570E"/>
    <w:multiLevelType w:val="hybridMultilevel"/>
    <w:tmpl w:val="12DE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5844B9A"/>
    <w:multiLevelType w:val="hybridMultilevel"/>
    <w:tmpl w:val="52DAC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rsids>
    <w:rsidRoot w:val="005670FF"/>
    <w:rsid w:val="00002486"/>
    <w:rsid w:val="0000353A"/>
    <w:rsid w:val="0003031D"/>
    <w:rsid w:val="000621DB"/>
    <w:rsid w:val="0008279E"/>
    <w:rsid w:val="0009530C"/>
    <w:rsid w:val="000A35CC"/>
    <w:rsid w:val="000C5878"/>
    <w:rsid w:val="000D7AED"/>
    <w:rsid w:val="00112750"/>
    <w:rsid w:val="00116F33"/>
    <w:rsid w:val="00120D3B"/>
    <w:rsid w:val="00133456"/>
    <w:rsid w:val="00167BDC"/>
    <w:rsid w:val="00167FDD"/>
    <w:rsid w:val="00171825"/>
    <w:rsid w:val="00174463"/>
    <w:rsid w:val="00180408"/>
    <w:rsid w:val="0018450C"/>
    <w:rsid w:val="001A3991"/>
    <w:rsid w:val="001A3CE7"/>
    <w:rsid w:val="001B1E80"/>
    <w:rsid w:val="001E0CA2"/>
    <w:rsid w:val="00243A17"/>
    <w:rsid w:val="0025188F"/>
    <w:rsid w:val="00273E8C"/>
    <w:rsid w:val="002865F0"/>
    <w:rsid w:val="002A00CE"/>
    <w:rsid w:val="002A4553"/>
    <w:rsid w:val="002A5317"/>
    <w:rsid w:val="002B436A"/>
    <w:rsid w:val="002B6EE4"/>
    <w:rsid w:val="002D4C7D"/>
    <w:rsid w:val="002D74BF"/>
    <w:rsid w:val="002F1B9A"/>
    <w:rsid w:val="002F3E76"/>
    <w:rsid w:val="003050A2"/>
    <w:rsid w:val="00315044"/>
    <w:rsid w:val="00320E53"/>
    <w:rsid w:val="003220EC"/>
    <w:rsid w:val="003237CE"/>
    <w:rsid w:val="003337D1"/>
    <w:rsid w:val="00336904"/>
    <w:rsid w:val="00364771"/>
    <w:rsid w:val="00365081"/>
    <w:rsid w:val="003723DB"/>
    <w:rsid w:val="00372CBB"/>
    <w:rsid w:val="0039221A"/>
    <w:rsid w:val="003A16A2"/>
    <w:rsid w:val="003D7B45"/>
    <w:rsid w:val="003F08D9"/>
    <w:rsid w:val="00430F84"/>
    <w:rsid w:val="004453B8"/>
    <w:rsid w:val="0046141E"/>
    <w:rsid w:val="00466CFB"/>
    <w:rsid w:val="004708EE"/>
    <w:rsid w:val="004C19DF"/>
    <w:rsid w:val="00525865"/>
    <w:rsid w:val="0053608E"/>
    <w:rsid w:val="005670FF"/>
    <w:rsid w:val="00595E4D"/>
    <w:rsid w:val="005963AF"/>
    <w:rsid w:val="005B5A77"/>
    <w:rsid w:val="005E6941"/>
    <w:rsid w:val="005F0363"/>
    <w:rsid w:val="00602859"/>
    <w:rsid w:val="00622874"/>
    <w:rsid w:val="00624B9B"/>
    <w:rsid w:val="0064342E"/>
    <w:rsid w:val="00653B84"/>
    <w:rsid w:val="0066301D"/>
    <w:rsid w:val="00664A6F"/>
    <w:rsid w:val="00670098"/>
    <w:rsid w:val="00670126"/>
    <w:rsid w:val="006B1564"/>
    <w:rsid w:val="006E1546"/>
    <w:rsid w:val="00703F95"/>
    <w:rsid w:val="00705AD0"/>
    <w:rsid w:val="00717730"/>
    <w:rsid w:val="00725F88"/>
    <w:rsid w:val="00744023"/>
    <w:rsid w:val="007735E6"/>
    <w:rsid w:val="00787CBF"/>
    <w:rsid w:val="00793D20"/>
    <w:rsid w:val="00797F60"/>
    <w:rsid w:val="007A2673"/>
    <w:rsid w:val="007B0B7A"/>
    <w:rsid w:val="007C7FDF"/>
    <w:rsid w:val="007F0BD7"/>
    <w:rsid w:val="00802BE7"/>
    <w:rsid w:val="008216A7"/>
    <w:rsid w:val="008345FD"/>
    <w:rsid w:val="008676F0"/>
    <w:rsid w:val="00871148"/>
    <w:rsid w:val="00875ED6"/>
    <w:rsid w:val="00876FDE"/>
    <w:rsid w:val="00893DF4"/>
    <w:rsid w:val="00894F20"/>
    <w:rsid w:val="008D232F"/>
    <w:rsid w:val="008E3BF9"/>
    <w:rsid w:val="00915F83"/>
    <w:rsid w:val="00922A76"/>
    <w:rsid w:val="00925EDD"/>
    <w:rsid w:val="00934093"/>
    <w:rsid w:val="00955BE9"/>
    <w:rsid w:val="009855E3"/>
    <w:rsid w:val="00995185"/>
    <w:rsid w:val="009D5E05"/>
    <w:rsid w:val="009E63D8"/>
    <w:rsid w:val="009F147A"/>
    <w:rsid w:val="00A032E5"/>
    <w:rsid w:val="00A232BD"/>
    <w:rsid w:val="00A32FED"/>
    <w:rsid w:val="00A42574"/>
    <w:rsid w:val="00A73F33"/>
    <w:rsid w:val="00A853E2"/>
    <w:rsid w:val="00A85AEC"/>
    <w:rsid w:val="00AA462A"/>
    <w:rsid w:val="00B64460"/>
    <w:rsid w:val="00B73145"/>
    <w:rsid w:val="00C05933"/>
    <w:rsid w:val="00C31B0E"/>
    <w:rsid w:val="00C4528B"/>
    <w:rsid w:val="00C46144"/>
    <w:rsid w:val="00C9033A"/>
    <w:rsid w:val="00CA1EE0"/>
    <w:rsid w:val="00CF0048"/>
    <w:rsid w:val="00CF4790"/>
    <w:rsid w:val="00D45469"/>
    <w:rsid w:val="00D51DDD"/>
    <w:rsid w:val="00D7587C"/>
    <w:rsid w:val="00DF1A2C"/>
    <w:rsid w:val="00E3130B"/>
    <w:rsid w:val="00E34F05"/>
    <w:rsid w:val="00E53120"/>
    <w:rsid w:val="00E6305D"/>
    <w:rsid w:val="00E7382C"/>
    <w:rsid w:val="00EC6223"/>
    <w:rsid w:val="00ED4826"/>
    <w:rsid w:val="00EF0615"/>
    <w:rsid w:val="00EF1BE4"/>
    <w:rsid w:val="00F2456D"/>
    <w:rsid w:val="00F63868"/>
    <w:rsid w:val="00F814F2"/>
    <w:rsid w:val="00F87AF9"/>
    <w:rsid w:val="00F91C08"/>
    <w:rsid w:val="00F926FB"/>
    <w:rsid w:val="00FA72D8"/>
    <w:rsid w:val="00FD06E2"/>
    <w:rsid w:val="00FD2A4C"/>
    <w:rsid w:val="00FF19FE"/>
  </w:rsids>
  <m:mathPr>
    <m:mathFont m:val="Cambria Math"/>
    <m:brkBin m:val="before"/>
    <m:brkBinSub m:val="--"/>
    <m:smallFrac m:val="off"/>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Heading1">
    <w:name w:val="heading 1"/>
    <w:basedOn w:val="Normal"/>
    <w:next w:val="Normal"/>
    <w:link w:val="Heading1Char"/>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670FF"/>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5670FF"/>
    <w:pPr>
      <w:ind w:left="720"/>
      <w:contextualSpacing/>
    </w:pPr>
  </w:style>
  <w:style w:type="character" w:customStyle="1" w:styleId="Heading2Char">
    <w:name w:val="Heading 2 Char"/>
    <w:basedOn w:val="DefaultParagraphFont"/>
    <w:link w:val="Heading2"/>
    <w:uiPriority w:val="9"/>
    <w:rsid w:val="009F147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93DF4"/>
    <w:rPr>
      <w:sz w:val="16"/>
      <w:szCs w:val="16"/>
    </w:rPr>
  </w:style>
  <w:style w:type="paragraph" w:styleId="CommentText">
    <w:name w:val="annotation text"/>
    <w:basedOn w:val="Normal"/>
    <w:link w:val="CommentTextChar"/>
    <w:uiPriority w:val="99"/>
    <w:semiHidden/>
    <w:unhideWhenUsed/>
    <w:rsid w:val="00893DF4"/>
    <w:pPr>
      <w:spacing w:line="240" w:lineRule="auto"/>
    </w:pPr>
    <w:rPr>
      <w:sz w:val="20"/>
      <w:szCs w:val="20"/>
    </w:rPr>
  </w:style>
  <w:style w:type="character" w:customStyle="1" w:styleId="CommentTextChar">
    <w:name w:val="Comment Text Char"/>
    <w:basedOn w:val="DefaultParagraphFont"/>
    <w:link w:val="CommentText"/>
    <w:uiPriority w:val="99"/>
    <w:semiHidden/>
    <w:rsid w:val="00893DF4"/>
    <w:rPr>
      <w:sz w:val="20"/>
      <w:szCs w:val="20"/>
    </w:rPr>
  </w:style>
  <w:style w:type="paragraph" w:styleId="CommentSubject">
    <w:name w:val="annotation subject"/>
    <w:basedOn w:val="CommentText"/>
    <w:next w:val="CommentText"/>
    <w:link w:val="CommentSubjectChar"/>
    <w:uiPriority w:val="99"/>
    <w:semiHidden/>
    <w:unhideWhenUsed/>
    <w:rsid w:val="00893DF4"/>
    <w:rPr>
      <w:b/>
      <w:bCs/>
    </w:rPr>
  </w:style>
  <w:style w:type="character" w:customStyle="1" w:styleId="CommentSubjectChar">
    <w:name w:val="Comment Subject Char"/>
    <w:basedOn w:val="CommentTextChar"/>
    <w:link w:val="CommentSubject"/>
    <w:uiPriority w:val="99"/>
    <w:semiHidden/>
    <w:rsid w:val="00893DF4"/>
    <w:rPr>
      <w:b/>
      <w:bCs/>
      <w:sz w:val="20"/>
      <w:szCs w:val="20"/>
    </w:rPr>
  </w:style>
  <w:style w:type="paragraph" w:styleId="BalloonText">
    <w:name w:val="Balloon Text"/>
    <w:basedOn w:val="Normal"/>
    <w:link w:val="BalloonTextChar"/>
    <w:uiPriority w:val="99"/>
    <w:semiHidden/>
    <w:unhideWhenUsed/>
    <w:rsid w:val="00893D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3DF4"/>
    <w:rPr>
      <w:rFonts w:ascii="Tahoma" w:hAnsi="Tahoma" w:cs="Tahoma"/>
      <w:sz w:val="16"/>
      <w:szCs w:val="16"/>
    </w:rPr>
  </w:style>
  <w:style w:type="paragraph" w:styleId="FootnoteText">
    <w:name w:val="footnote text"/>
    <w:basedOn w:val="Normal"/>
    <w:link w:val="FootnoteTextChar"/>
    <w:uiPriority w:val="99"/>
    <w:semiHidden/>
    <w:unhideWhenUsed/>
    <w:rsid w:val="00C461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46144"/>
    <w:rPr>
      <w:sz w:val="20"/>
      <w:szCs w:val="20"/>
    </w:rPr>
  </w:style>
  <w:style w:type="character" w:styleId="FootnoteReference">
    <w:name w:val="footnote reference"/>
    <w:basedOn w:val="DefaultParagraphFont"/>
    <w:uiPriority w:val="99"/>
    <w:semiHidden/>
    <w:unhideWhenUsed/>
    <w:rsid w:val="00C46144"/>
    <w:rPr>
      <w:vertAlign w:val="superscript"/>
    </w:rPr>
  </w:style>
  <w:style w:type="character" w:styleId="Hyperlink">
    <w:name w:val="Hyperlink"/>
    <w:basedOn w:val="DefaultParagraphFont"/>
    <w:uiPriority w:val="99"/>
    <w:unhideWhenUsed/>
    <w:rsid w:val="00A32FE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904"/>
  </w:style>
  <w:style w:type="paragraph" w:styleId="Overskrift1">
    <w:name w:val="heading 1"/>
    <w:basedOn w:val="Normal"/>
    <w:next w:val="Normal"/>
    <w:link w:val="Overskrift1Tegn"/>
    <w:uiPriority w:val="9"/>
    <w:qFormat/>
    <w:rsid w:val="005670F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9F147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5670FF"/>
    <w:rPr>
      <w:rFonts w:asciiTheme="majorHAnsi" w:eastAsiaTheme="majorEastAsia" w:hAnsiTheme="majorHAnsi" w:cstheme="majorBidi"/>
      <w:b/>
      <w:bCs/>
      <w:color w:val="365F91" w:themeColor="accent1" w:themeShade="BF"/>
      <w:sz w:val="28"/>
      <w:szCs w:val="28"/>
    </w:rPr>
  </w:style>
  <w:style w:type="paragraph" w:styleId="Listeavsnitt">
    <w:name w:val="List Paragraph"/>
    <w:basedOn w:val="Normal"/>
    <w:uiPriority w:val="34"/>
    <w:qFormat/>
    <w:rsid w:val="005670FF"/>
    <w:pPr>
      <w:ind w:left="720"/>
      <w:contextualSpacing/>
    </w:pPr>
  </w:style>
  <w:style w:type="character" w:customStyle="1" w:styleId="Overskrift2Tegn">
    <w:name w:val="Overskrift 2 Tegn"/>
    <w:basedOn w:val="Standardskriftforavsnitt"/>
    <w:link w:val="Overskrift2"/>
    <w:uiPriority w:val="9"/>
    <w:rsid w:val="009F147A"/>
    <w:rPr>
      <w:rFonts w:asciiTheme="majorHAnsi" w:eastAsiaTheme="majorEastAsia" w:hAnsiTheme="majorHAnsi" w:cstheme="majorBidi"/>
      <w:b/>
      <w:bCs/>
      <w:color w:val="4F81BD" w:themeColor="accent1"/>
      <w:sz w:val="26"/>
      <w:szCs w:val="26"/>
    </w:rPr>
  </w:style>
  <w:style w:type="table" w:styleId="Tabellrutenett">
    <w:name w:val="Table Grid"/>
    <w:basedOn w:val="Vanligtabell"/>
    <w:uiPriority w:val="59"/>
    <w:rsid w:val="009F147A"/>
    <w:pPr>
      <w:spacing w:after="0" w:line="240" w:lineRule="auto"/>
    </w:pPr>
    <w:rPr>
      <w:lang w:val="nb-N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Merknadsreferanse">
    <w:name w:val="annotation reference"/>
    <w:basedOn w:val="Standardskriftforavsnitt"/>
    <w:uiPriority w:val="99"/>
    <w:semiHidden/>
    <w:unhideWhenUsed/>
    <w:rsid w:val="00893DF4"/>
    <w:rPr>
      <w:sz w:val="16"/>
      <w:szCs w:val="16"/>
    </w:rPr>
  </w:style>
  <w:style w:type="paragraph" w:styleId="Merknadstekst">
    <w:name w:val="annotation text"/>
    <w:basedOn w:val="Normal"/>
    <w:link w:val="MerknadstekstTegn"/>
    <w:uiPriority w:val="99"/>
    <w:semiHidden/>
    <w:unhideWhenUsed/>
    <w:rsid w:val="00893DF4"/>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893DF4"/>
    <w:rPr>
      <w:sz w:val="20"/>
      <w:szCs w:val="20"/>
    </w:rPr>
  </w:style>
  <w:style w:type="paragraph" w:styleId="Kommentaremne">
    <w:name w:val="annotation subject"/>
    <w:basedOn w:val="Merknadstekst"/>
    <w:next w:val="Merknadstekst"/>
    <w:link w:val="KommentaremneTegn"/>
    <w:uiPriority w:val="99"/>
    <w:semiHidden/>
    <w:unhideWhenUsed/>
    <w:rsid w:val="00893DF4"/>
    <w:rPr>
      <w:b/>
      <w:bCs/>
    </w:rPr>
  </w:style>
  <w:style w:type="character" w:customStyle="1" w:styleId="KommentaremneTegn">
    <w:name w:val="Kommentaremne Tegn"/>
    <w:basedOn w:val="MerknadstekstTegn"/>
    <w:link w:val="Kommentaremne"/>
    <w:uiPriority w:val="99"/>
    <w:semiHidden/>
    <w:rsid w:val="00893DF4"/>
    <w:rPr>
      <w:b/>
      <w:bCs/>
      <w:sz w:val="20"/>
      <w:szCs w:val="20"/>
    </w:rPr>
  </w:style>
  <w:style w:type="paragraph" w:styleId="Bobletekst">
    <w:name w:val="Balloon Text"/>
    <w:basedOn w:val="Normal"/>
    <w:link w:val="BobletekstTegn"/>
    <w:uiPriority w:val="99"/>
    <w:semiHidden/>
    <w:unhideWhenUsed/>
    <w:rsid w:val="00893DF4"/>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893DF4"/>
    <w:rPr>
      <w:rFonts w:ascii="Tahoma" w:hAnsi="Tahoma" w:cs="Tahoma"/>
      <w:sz w:val="16"/>
      <w:szCs w:val="16"/>
    </w:rPr>
  </w:style>
  <w:style w:type="paragraph" w:styleId="Fotnotetekst">
    <w:name w:val="footnote text"/>
    <w:basedOn w:val="Normal"/>
    <w:link w:val="FotnotetekstTegn"/>
    <w:uiPriority w:val="99"/>
    <w:semiHidden/>
    <w:unhideWhenUsed/>
    <w:rsid w:val="00C46144"/>
    <w:pPr>
      <w:spacing w:after="0" w:line="240" w:lineRule="auto"/>
    </w:pPr>
    <w:rPr>
      <w:sz w:val="20"/>
      <w:szCs w:val="20"/>
    </w:rPr>
  </w:style>
  <w:style w:type="character" w:customStyle="1" w:styleId="FotnotetekstTegn">
    <w:name w:val="Fotnotetekst Tegn"/>
    <w:basedOn w:val="Standardskriftforavsnitt"/>
    <w:link w:val="Fotnotetekst"/>
    <w:uiPriority w:val="99"/>
    <w:semiHidden/>
    <w:rsid w:val="00C46144"/>
    <w:rPr>
      <w:sz w:val="20"/>
      <w:szCs w:val="20"/>
    </w:rPr>
  </w:style>
  <w:style w:type="character" w:styleId="Fotnotereferanse">
    <w:name w:val="footnote reference"/>
    <w:basedOn w:val="Standardskriftforavsnitt"/>
    <w:uiPriority w:val="99"/>
    <w:semiHidden/>
    <w:unhideWhenUsed/>
    <w:rsid w:val="00C46144"/>
    <w:rPr>
      <w:vertAlign w:val="superscript"/>
    </w:rPr>
  </w:style>
  <w:style w:type="character" w:styleId="Hyperkobling">
    <w:name w:val="Hyperlink"/>
    <w:basedOn w:val="Standardskriftforavsnitt"/>
    <w:uiPriority w:val="99"/>
    <w:unhideWhenUsed/>
    <w:rsid w:val="00A32FE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2237038">
      <w:bodyDiv w:val="1"/>
      <w:marLeft w:val="0"/>
      <w:marRight w:val="0"/>
      <w:marTop w:val="0"/>
      <w:marBottom w:val="0"/>
      <w:divBdr>
        <w:top w:val="none" w:sz="0" w:space="0" w:color="auto"/>
        <w:left w:val="none" w:sz="0" w:space="0" w:color="auto"/>
        <w:bottom w:val="none" w:sz="0" w:space="0" w:color="auto"/>
        <w:right w:val="none" w:sz="0" w:space="0" w:color="auto"/>
      </w:divBdr>
    </w:div>
    <w:div w:id="1519347531">
      <w:bodyDiv w:val="1"/>
      <w:marLeft w:val="0"/>
      <w:marRight w:val="0"/>
      <w:marTop w:val="0"/>
      <w:marBottom w:val="0"/>
      <w:divBdr>
        <w:top w:val="none" w:sz="0" w:space="0" w:color="auto"/>
        <w:left w:val="none" w:sz="0" w:space="0" w:color="auto"/>
        <w:bottom w:val="none" w:sz="0" w:space="0" w:color="auto"/>
        <w:right w:val="none" w:sz="0" w:space="0" w:color="auto"/>
      </w:divBdr>
    </w:div>
    <w:div w:id="1568612012">
      <w:bodyDiv w:val="1"/>
      <w:marLeft w:val="0"/>
      <w:marRight w:val="0"/>
      <w:marTop w:val="0"/>
      <w:marBottom w:val="0"/>
      <w:divBdr>
        <w:top w:val="none" w:sz="0" w:space="0" w:color="auto"/>
        <w:left w:val="none" w:sz="0" w:space="0" w:color="auto"/>
        <w:bottom w:val="none" w:sz="0" w:space="0" w:color="auto"/>
        <w:right w:val="none" w:sz="0" w:space="0" w:color="auto"/>
      </w:divBdr>
    </w:div>
    <w:div w:id="1725444707">
      <w:bodyDiv w:val="1"/>
      <w:marLeft w:val="0"/>
      <w:marRight w:val="0"/>
      <w:marTop w:val="0"/>
      <w:marBottom w:val="0"/>
      <w:divBdr>
        <w:top w:val="none" w:sz="0" w:space="0" w:color="auto"/>
        <w:left w:val="none" w:sz="0" w:space="0" w:color="auto"/>
        <w:bottom w:val="none" w:sz="0" w:space="0" w:color="auto"/>
        <w:right w:val="none" w:sz="0" w:space="0" w:color="auto"/>
      </w:divBdr>
    </w:div>
    <w:div w:id="1741095784">
      <w:bodyDiv w:val="1"/>
      <w:marLeft w:val="0"/>
      <w:marRight w:val="0"/>
      <w:marTop w:val="0"/>
      <w:marBottom w:val="0"/>
      <w:divBdr>
        <w:top w:val="none" w:sz="0" w:space="0" w:color="auto"/>
        <w:left w:val="none" w:sz="0" w:space="0" w:color="auto"/>
        <w:bottom w:val="none" w:sz="0" w:space="0" w:color="auto"/>
        <w:right w:val="none" w:sz="0" w:space="0" w:color="auto"/>
      </w:divBdr>
    </w:div>
    <w:div w:id="1826117982">
      <w:bodyDiv w:val="1"/>
      <w:marLeft w:val="0"/>
      <w:marRight w:val="0"/>
      <w:marTop w:val="0"/>
      <w:marBottom w:val="0"/>
      <w:divBdr>
        <w:top w:val="none" w:sz="0" w:space="0" w:color="auto"/>
        <w:left w:val="none" w:sz="0" w:space="0" w:color="auto"/>
        <w:bottom w:val="none" w:sz="0" w:space="0" w:color="auto"/>
        <w:right w:val="none" w:sz="0" w:space="0" w:color="auto"/>
      </w:divBdr>
    </w:div>
    <w:div w:id="2104378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unece.org/stat/platform/display/GAMSO/Generic+Activity+Model+for+Statistical+Organizations" TargetMode="External"/><Relationship Id="rId13" Type="http://schemas.openxmlformats.org/officeDocument/2006/relationships/hyperlink" Target="mailto:Villu.Lohmus@stat.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emi.Prual@stat.e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omments" Target="commen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1.unece.org/stat/platform/display/CSPA/Common+Statistical+Production+Architecture" TargetMode="External"/><Relationship Id="rId5" Type="http://schemas.openxmlformats.org/officeDocument/2006/relationships/webSettings" Target="webSettings.xml"/><Relationship Id="rId15" Type="http://schemas.openxmlformats.org/officeDocument/2006/relationships/hyperlink" Target="mailto:Mark.Slavin@rmit.ee" TargetMode="External"/><Relationship Id="rId10" Type="http://schemas.openxmlformats.org/officeDocument/2006/relationships/hyperlink" Target="http://www1.unece.org/stat/platform/display/gsim/Generic+Statistical+Information+Model"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1.unece.org/stat/platform/display/GSBPM/Generic+Statistical+Business+Process+Model" TargetMode="External"/><Relationship Id="rId14" Type="http://schemas.openxmlformats.org/officeDocument/2006/relationships/hyperlink" Target="mailto:Frederik.Bogdanovits@sta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8513D-E794-4639-9619-156198B5F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507</TotalTime>
  <Pages>17</Pages>
  <Words>5262</Words>
  <Characters>30523</Characters>
  <Application>Microsoft Office Word</Application>
  <DocSecurity>0</DocSecurity>
  <Lines>254</Lines>
  <Paragraphs>71</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
      <vt:lpstr/>
    </vt:vector>
  </TitlesOfParts>
  <Company>ECE-ISU</Company>
  <LinksUpToDate>false</LinksUpToDate>
  <CharactersWithSpaces>35714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Christopher Jones</dc:creator>
  <cp:lastModifiedBy>remi.prual</cp:lastModifiedBy>
  <cp:revision>81</cp:revision>
  <dcterms:created xsi:type="dcterms:W3CDTF">2016-06-02T08:32:00Z</dcterms:created>
  <dcterms:modified xsi:type="dcterms:W3CDTF">2016-07-29T15:09:00Z</dcterms:modified>
</cp:coreProperties>
</file>